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F21CF7" w14:textId="77777777" w:rsidR="00642EFE" w:rsidRPr="00C0452F" w:rsidRDefault="00642EFE" w:rsidP="00B46D58">
      <w:pPr>
        <w:pStyle w:val="a3"/>
        <w:widowControl w:val="0"/>
        <w:spacing w:after="160" w:line="240" w:lineRule="auto"/>
        <w:ind w:firstLine="0"/>
        <w:jc w:val="center"/>
        <w:rPr>
          <w:rFonts w:ascii="GHEA Grapalat" w:hAnsi="GHEA Grapalat"/>
          <w:i w:val="0"/>
          <w:sz w:val="24"/>
          <w:szCs w:val="24"/>
        </w:rPr>
      </w:pPr>
      <w:r w:rsidRPr="00C0452F">
        <w:rPr>
          <w:rFonts w:ascii="GHEA Grapalat" w:hAnsi="GHEA Grapalat"/>
          <w:i w:val="0"/>
          <w:sz w:val="24"/>
          <w:szCs w:val="24"/>
        </w:rPr>
        <w:t>ОБЪЯВЛЕНИЕ</w:t>
      </w:r>
    </w:p>
    <w:p w14:paraId="2D4E17CF" w14:textId="3B81A3EF" w:rsidR="00642EFE" w:rsidRPr="00C0452F" w:rsidRDefault="00642EFE" w:rsidP="00B46D58">
      <w:pPr>
        <w:pStyle w:val="a3"/>
        <w:widowControl w:val="0"/>
        <w:spacing w:after="160" w:line="240" w:lineRule="auto"/>
        <w:ind w:firstLine="0"/>
        <w:jc w:val="center"/>
        <w:rPr>
          <w:rFonts w:ascii="GHEA Grapalat" w:hAnsi="GHEA Grapalat"/>
          <w:i w:val="0"/>
          <w:sz w:val="24"/>
          <w:szCs w:val="24"/>
        </w:rPr>
      </w:pPr>
      <w:r w:rsidRPr="00C0452F">
        <w:rPr>
          <w:rFonts w:ascii="GHEA Grapalat" w:hAnsi="GHEA Grapalat"/>
          <w:i w:val="0"/>
          <w:sz w:val="24"/>
          <w:szCs w:val="24"/>
        </w:rPr>
        <w:t>ОБ ОТКРЫТОМ КОНКУРСЕ</w:t>
      </w:r>
    </w:p>
    <w:p w14:paraId="63482635" w14:textId="66D688C5" w:rsidR="0003725D" w:rsidRPr="00C0452F" w:rsidRDefault="0003725D" w:rsidP="0003725D">
      <w:pPr>
        <w:pStyle w:val="a3"/>
        <w:widowControl w:val="0"/>
        <w:spacing w:line="240" w:lineRule="auto"/>
        <w:ind w:firstLine="0"/>
        <w:jc w:val="center"/>
        <w:rPr>
          <w:rFonts w:ascii="GHEA Grapalat" w:hAnsi="GHEA Grapalat"/>
          <w:i w:val="0"/>
          <w:sz w:val="22"/>
          <w:szCs w:val="22"/>
        </w:rPr>
      </w:pPr>
      <w:r w:rsidRPr="00C0452F">
        <w:rPr>
          <w:rFonts w:ascii="GHEA Grapalat" w:hAnsi="GHEA Grapalat"/>
          <w:i w:val="0"/>
          <w:sz w:val="22"/>
          <w:szCs w:val="22"/>
        </w:rPr>
        <w:t xml:space="preserve">Настоящий текст объявления утвержден Решением Оценочной Комиссии № </w:t>
      </w:r>
      <w:r w:rsidR="00A56A45">
        <w:rPr>
          <w:rFonts w:ascii="GHEA Grapalat" w:hAnsi="GHEA Grapalat"/>
          <w:i w:val="0"/>
          <w:sz w:val="22"/>
          <w:szCs w:val="22"/>
          <w:lang w:val="hy-AM"/>
        </w:rPr>
        <w:t>2</w:t>
      </w:r>
      <w:r w:rsidRPr="00C0452F">
        <w:rPr>
          <w:rFonts w:ascii="GHEA Grapalat" w:hAnsi="GHEA Grapalat"/>
          <w:i w:val="0"/>
          <w:sz w:val="22"/>
          <w:szCs w:val="22"/>
        </w:rPr>
        <w:t xml:space="preserve"> от</w:t>
      </w:r>
    </w:p>
    <w:p w14:paraId="61EE98A4" w14:textId="209E37F1" w:rsidR="0003725D" w:rsidRPr="00C0452F" w:rsidRDefault="0003725D" w:rsidP="0003725D">
      <w:pPr>
        <w:pStyle w:val="a3"/>
        <w:widowControl w:val="0"/>
        <w:spacing w:after="160" w:line="240" w:lineRule="auto"/>
        <w:ind w:firstLine="0"/>
        <w:jc w:val="center"/>
        <w:rPr>
          <w:rFonts w:ascii="GHEA Grapalat" w:hAnsi="GHEA Grapalat"/>
          <w:i w:val="0"/>
          <w:sz w:val="22"/>
          <w:szCs w:val="22"/>
        </w:rPr>
      </w:pPr>
      <w:r w:rsidRPr="00C0452F">
        <w:rPr>
          <w:rFonts w:ascii="GHEA Grapalat" w:hAnsi="GHEA Grapalat"/>
          <w:i w:val="0"/>
          <w:sz w:val="22"/>
          <w:szCs w:val="22"/>
        </w:rPr>
        <w:t>"</w:t>
      </w:r>
      <w:r w:rsidR="00A56A45">
        <w:rPr>
          <w:rFonts w:ascii="GHEA Grapalat" w:hAnsi="GHEA Grapalat"/>
          <w:i w:val="0"/>
          <w:sz w:val="22"/>
          <w:szCs w:val="22"/>
          <w:lang w:val="hy-AM"/>
        </w:rPr>
        <w:t>08</w:t>
      </w:r>
      <w:r w:rsidRPr="00C0452F">
        <w:rPr>
          <w:rFonts w:ascii="GHEA Grapalat" w:hAnsi="GHEA Grapalat"/>
          <w:i w:val="0"/>
          <w:sz w:val="22"/>
          <w:szCs w:val="22"/>
        </w:rPr>
        <w:t xml:space="preserve">" </w:t>
      </w:r>
      <w:r w:rsidRPr="00C0452F">
        <w:rPr>
          <w:rFonts w:ascii="GHEA Grapalat" w:hAnsi="GHEA Grapalat" w:cs="Arial"/>
          <w:i w:val="0"/>
          <w:sz w:val="22"/>
          <w:szCs w:val="22"/>
        </w:rPr>
        <w:t xml:space="preserve"> </w:t>
      </w:r>
      <w:r w:rsidRPr="00C0452F">
        <w:rPr>
          <w:rFonts w:ascii="GHEA Grapalat" w:hAnsi="GHEA Grapalat"/>
          <w:i w:val="0"/>
          <w:sz w:val="22"/>
          <w:szCs w:val="22"/>
        </w:rPr>
        <w:t>"</w:t>
      </w:r>
      <w:r w:rsidR="00A56A45" w:rsidRPr="00A56A45">
        <w:rPr>
          <w:rFonts w:ascii="GHEA Grapalat" w:hAnsi="GHEA Grapalat"/>
          <w:i w:val="0"/>
          <w:sz w:val="22"/>
          <w:szCs w:val="22"/>
        </w:rPr>
        <w:t xml:space="preserve"> </w:t>
      </w:r>
      <w:r w:rsidR="00A56A45">
        <w:rPr>
          <w:rFonts w:ascii="GHEA Grapalat" w:hAnsi="GHEA Grapalat"/>
          <w:i w:val="0"/>
          <w:sz w:val="22"/>
          <w:szCs w:val="22"/>
        </w:rPr>
        <w:t>сентября</w:t>
      </w:r>
      <w:r w:rsidR="00A56A45" w:rsidRPr="00C0452F">
        <w:rPr>
          <w:rFonts w:ascii="GHEA Grapalat" w:hAnsi="GHEA Grapalat"/>
          <w:i w:val="0"/>
          <w:sz w:val="22"/>
          <w:szCs w:val="22"/>
        </w:rPr>
        <w:t xml:space="preserve"> </w:t>
      </w:r>
      <w:r w:rsidRPr="00C0452F">
        <w:rPr>
          <w:rFonts w:ascii="GHEA Grapalat" w:hAnsi="GHEA Grapalat"/>
          <w:i w:val="0"/>
          <w:sz w:val="22"/>
          <w:szCs w:val="22"/>
        </w:rPr>
        <w:t>"</w:t>
      </w:r>
      <w:r w:rsidRPr="00C0452F">
        <w:rPr>
          <w:rFonts w:ascii="GHEA Grapalat" w:hAnsi="GHEA Grapalat"/>
          <w:i w:val="0"/>
          <w:sz w:val="22"/>
          <w:szCs w:val="22"/>
          <w:lang w:val="hy-AM"/>
        </w:rPr>
        <w:t xml:space="preserve"> </w:t>
      </w:r>
      <w:r w:rsidRPr="00C0452F">
        <w:rPr>
          <w:rFonts w:ascii="GHEA Grapalat" w:hAnsi="GHEA Grapalat"/>
          <w:i w:val="0"/>
          <w:sz w:val="22"/>
          <w:szCs w:val="22"/>
        </w:rPr>
        <w:t>20</w:t>
      </w:r>
      <w:r w:rsidRPr="00C0452F">
        <w:rPr>
          <w:rFonts w:ascii="GHEA Grapalat" w:hAnsi="GHEA Grapalat"/>
          <w:i w:val="0"/>
          <w:sz w:val="22"/>
          <w:szCs w:val="22"/>
          <w:lang w:val="hy-AM"/>
        </w:rPr>
        <w:t xml:space="preserve">25 </w:t>
      </w:r>
      <w:r w:rsidRPr="00C0452F">
        <w:rPr>
          <w:rFonts w:ascii="GHEA Grapalat" w:hAnsi="GHEA Grapalat"/>
          <w:i w:val="0"/>
          <w:sz w:val="22"/>
          <w:szCs w:val="22"/>
        </w:rPr>
        <w:t xml:space="preserve">года </w:t>
      </w:r>
    </w:p>
    <w:p w14:paraId="5E2701FA" w14:textId="26D2D7BF" w:rsidR="0091042F" w:rsidRPr="00C0452F" w:rsidRDefault="0006703E" w:rsidP="00B46D58">
      <w:pPr>
        <w:pStyle w:val="a3"/>
        <w:widowControl w:val="0"/>
        <w:spacing w:after="160" w:line="240" w:lineRule="auto"/>
        <w:ind w:firstLine="0"/>
        <w:jc w:val="center"/>
        <w:rPr>
          <w:rFonts w:ascii="GHEA Grapalat" w:hAnsi="GHEA Grapalat"/>
          <w:i w:val="0"/>
          <w:sz w:val="24"/>
          <w:szCs w:val="24"/>
          <w:lang w:val="hy-AM"/>
        </w:rPr>
      </w:pPr>
      <w:r w:rsidRPr="00C0452F">
        <w:rPr>
          <w:rFonts w:ascii="GHEA Grapalat" w:hAnsi="GHEA Grapalat"/>
          <w:i w:val="0"/>
          <w:sz w:val="24"/>
          <w:szCs w:val="24"/>
        </w:rPr>
        <w:t xml:space="preserve">Код </w:t>
      </w:r>
      <w:r w:rsidR="00417E48" w:rsidRPr="00C0452F">
        <w:rPr>
          <w:rFonts w:ascii="GHEA Grapalat" w:hAnsi="GHEA Grapalat"/>
          <w:i w:val="0"/>
          <w:sz w:val="24"/>
          <w:szCs w:val="24"/>
        </w:rPr>
        <w:t>процедуры</w:t>
      </w:r>
      <w:r w:rsidRPr="00C0452F">
        <w:rPr>
          <w:rFonts w:ascii="GHEA Grapalat" w:hAnsi="GHEA Grapalat"/>
          <w:i w:val="0"/>
          <w:sz w:val="24"/>
          <w:szCs w:val="24"/>
        </w:rPr>
        <w:t xml:space="preserve"> </w:t>
      </w:r>
      <w:r w:rsidR="001702A0" w:rsidRPr="00C0452F">
        <w:rPr>
          <w:rFonts w:ascii="GHEA Grapalat" w:hAnsi="GHEA Grapalat"/>
          <w:b/>
          <w:i w:val="0"/>
          <w:sz w:val="22"/>
          <w:szCs w:val="22"/>
        </w:rPr>
        <w:t>HH NGN K</w:t>
      </w:r>
      <w:r w:rsidR="00642EFE" w:rsidRPr="00C0452F">
        <w:rPr>
          <w:rFonts w:ascii="GHEA Grapalat" w:hAnsi="GHEA Grapalat"/>
          <w:b/>
          <w:i w:val="0"/>
          <w:sz w:val="22"/>
          <w:szCs w:val="22"/>
        </w:rPr>
        <w:t xml:space="preserve"> BM</w:t>
      </w:r>
      <w:r w:rsidR="00561817" w:rsidRPr="00C0452F">
        <w:rPr>
          <w:rFonts w:ascii="GHEA Grapalat" w:hAnsi="GHEA Grapalat"/>
          <w:b/>
          <w:i w:val="0"/>
          <w:sz w:val="22"/>
          <w:szCs w:val="22"/>
        </w:rPr>
        <w:t>AShDzB</w:t>
      </w:r>
      <w:r w:rsidR="001702A0" w:rsidRPr="00C0452F">
        <w:rPr>
          <w:rFonts w:ascii="GHEA Grapalat" w:hAnsi="GHEA Grapalat"/>
          <w:b/>
          <w:i w:val="0"/>
          <w:sz w:val="22"/>
          <w:szCs w:val="22"/>
          <w:lang w:val="hy-AM"/>
        </w:rPr>
        <w:t>-25</w:t>
      </w:r>
      <w:r w:rsidR="00642EFE" w:rsidRPr="00C0452F">
        <w:rPr>
          <w:rFonts w:ascii="GHEA Grapalat" w:hAnsi="GHEA Grapalat"/>
          <w:b/>
          <w:i w:val="0"/>
          <w:sz w:val="22"/>
          <w:szCs w:val="22"/>
        </w:rPr>
        <w:t>/</w:t>
      </w:r>
      <w:r w:rsidR="001702A0" w:rsidRPr="00C0452F">
        <w:rPr>
          <w:rFonts w:ascii="GHEA Grapalat" w:hAnsi="GHEA Grapalat"/>
          <w:b/>
          <w:i w:val="0"/>
          <w:sz w:val="22"/>
          <w:szCs w:val="22"/>
          <w:lang w:val="hy-AM"/>
        </w:rPr>
        <w:t>5</w:t>
      </w:r>
    </w:p>
    <w:p w14:paraId="11AD22AA" w14:textId="77777777" w:rsidR="00C326F5" w:rsidRPr="00C0452F" w:rsidRDefault="00C326F5" w:rsidP="00B46D58">
      <w:pPr>
        <w:pStyle w:val="a3"/>
        <w:widowControl w:val="0"/>
        <w:spacing w:after="160" w:line="240" w:lineRule="auto"/>
        <w:rPr>
          <w:rFonts w:ascii="GHEA Grapalat" w:hAnsi="GHEA Grapalat"/>
          <w:i w:val="0"/>
          <w:sz w:val="24"/>
          <w:szCs w:val="24"/>
        </w:rPr>
      </w:pPr>
    </w:p>
    <w:p w14:paraId="06ED5BDA" w14:textId="425DE33B" w:rsidR="00642EFE" w:rsidRPr="00C0452F" w:rsidRDefault="00642EFE" w:rsidP="00C0452F">
      <w:pPr>
        <w:pStyle w:val="a3"/>
        <w:widowControl w:val="0"/>
        <w:spacing w:line="240" w:lineRule="auto"/>
        <w:ind w:firstLine="567"/>
        <w:jc w:val="left"/>
        <w:rPr>
          <w:rFonts w:ascii="GHEA Grapalat" w:hAnsi="GHEA Grapalat"/>
          <w:i w:val="0"/>
        </w:rPr>
      </w:pPr>
      <w:r w:rsidRPr="00C0452F">
        <w:rPr>
          <w:rFonts w:ascii="GHEA Grapalat" w:hAnsi="GHEA Grapalat"/>
          <w:i w:val="0"/>
        </w:rPr>
        <w:t xml:space="preserve">Заказчик </w:t>
      </w:r>
      <w:r w:rsidR="002C6CE6" w:rsidRPr="00C0452F">
        <w:rPr>
          <w:rFonts w:ascii="GHEA Grapalat" w:hAnsi="GHEA Grapalat"/>
          <w:i w:val="0"/>
        </w:rPr>
        <w:t>ГНКО «Образовательный комплекс МВД РА»</w:t>
      </w:r>
      <w:r w:rsidR="002C6CE6" w:rsidRPr="00C0452F">
        <w:rPr>
          <w:rFonts w:ascii="GHEA Grapalat" w:hAnsi="GHEA Grapalat"/>
          <w:i w:val="0"/>
          <w:lang w:val="hy-AM"/>
        </w:rPr>
        <w:t>,</w:t>
      </w:r>
      <w:r w:rsidRPr="00C0452F">
        <w:rPr>
          <w:rFonts w:ascii="GHEA Grapalat" w:hAnsi="GHEA Grapalat"/>
          <w:i w:val="0"/>
        </w:rPr>
        <w:t xml:space="preserve"> находящийся по адресу:</w:t>
      </w:r>
      <w:r w:rsidR="00182A8E" w:rsidRPr="00C0452F">
        <w:rPr>
          <w:rFonts w:ascii="GHEA Grapalat" w:hAnsi="GHEA Grapalat"/>
          <w:i w:val="0"/>
          <w:lang w:val="hy-AM"/>
        </w:rPr>
        <w:t xml:space="preserve"> </w:t>
      </w:r>
      <w:r w:rsidR="002C6CE6" w:rsidRPr="00C0452F">
        <w:rPr>
          <w:rFonts w:ascii="GHEA Grapalat" w:hAnsi="GHEA Grapalat"/>
          <w:i w:val="0"/>
        </w:rPr>
        <w:t>г. Ереван, проспект Адмирал Исаков 29</w:t>
      </w:r>
      <w:r w:rsidR="00C254FC" w:rsidRPr="00C0452F">
        <w:rPr>
          <w:rFonts w:ascii="GHEA Grapalat" w:hAnsi="GHEA Grapalat"/>
          <w:i w:val="0"/>
          <w:lang w:val="hy-AM"/>
        </w:rPr>
        <w:t>,</w:t>
      </w:r>
      <w:r w:rsidR="002C6CE6" w:rsidRPr="00C0452F">
        <w:rPr>
          <w:rFonts w:ascii="GHEA Grapalat" w:hAnsi="GHEA Grapalat"/>
          <w:i w:val="0"/>
          <w:lang w:val="hy-AM"/>
        </w:rPr>
        <w:t xml:space="preserve"> </w:t>
      </w:r>
      <w:r w:rsidRPr="00C0452F">
        <w:rPr>
          <w:rFonts w:ascii="GHEA Grapalat" w:hAnsi="GHEA Grapalat"/>
          <w:i w:val="0"/>
        </w:rPr>
        <w:t>объявляет открытый конкурс, который проводится одним этапом</w:t>
      </w:r>
      <w:r w:rsidR="00E13BA4" w:rsidRPr="00C0452F">
        <w:rPr>
          <w:rFonts w:ascii="GHEA Grapalat" w:hAnsi="GHEA Grapalat"/>
          <w:i w:val="0"/>
          <w:lang w:val="hy-AM"/>
        </w:rPr>
        <w:t>.</w:t>
      </w:r>
    </w:p>
    <w:p w14:paraId="4715DD2F" w14:textId="7AC512ED" w:rsidR="00341A74" w:rsidRPr="00C0452F" w:rsidRDefault="00A20B69" w:rsidP="00182A8E">
      <w:pPr>
        <w:pStyle w:val="a3"/>
        <w:widowControl w:val="0"/>
        <w:spacing w:line="240" w:lineRule="auto"/>
        <w:ind w:firstLine="567"/>
        <w:rPr>
          <w:rFonts w:ascii="GHEA Grapalat" w:hAnsi="GHEA Grapalat"/>
          <w:i w:val="0"/>
          <w:spacing w:val="6"/>
        </w:rPr>
      </w:pPr>
      <w:r w:rsidRPr="00C0452F">
        <w:rPr>
          <w:rFonts w:ascii="GHEA Grapalat" w:hAnsi="GHEA Grapalat"/>
          <w:i w:val="0"/>
        </w:rPr>
        <w:t xml:space="preserve">Участнику, отобранному по итогам </w:t>
      </w:r>
      <w:r w:rsidR="0041023E" w:rsidRPr="00C0452F">
        <w:rPr>
          <w:rFonts w:ascii="GHEA Grapalat" w:hAnsi="GHEA Grapalat"/>
          <w:i w:val="0"/>
        </w:rPr>
        <w:t>настоящей процедуры</w:t>
      </w:r>
      <w:r w:rsidRPr="00C0452F">
        <w:rPr>
          <w:rFonts w:ascii="GHEA Grapalat" w:hAnsi="GHEA Grapalat"/>
          <w:i w:val="0"/>
        </w:rPr>
        <w:t>, в</w:t>
      </w:r>
      <w:r w:rsidR="00782D60" w:rsidRPr="00C0452F">
        <w:rPr>
          <w:rFonts w:ascii="Calibri" w:hAnsi="Calibri" w:cs="Calibri"/>
          <w:i w:val="0"/>
          <w:lang w:val="en-US"/>
        </w:rPr>
        <w:t> </w:t>
      </w:r>
      <w:r w:rsidRPr="00C0452F">
        <w:rPr>
          <w:rFonts w:ascii="GHEA Grapalat" w:hAnsi="GHEA Grapalat"/>
          <w:i w:val="0"/>
          <w:spacing w:val="6"/>
        </w:rPr>
        <w:t>установленном</w:t>
      </w:r>
      <w:r w:rsidR="00782D60" w:rsidRPr="00C0452F">
        <w:rPr>
          <w:rFonts w:ascii="Calibri" w:hAnsi="Calibri" w:cs="Calibri"/>
          <w:i w:val="0"/>
          <w:spacing w:val="6"/>
          <w:lang w:val="en-US"/>
        </w:rPr>
        <w:t> </w:t>
      </w:r>
      <w:r w:rsidRPr="00C0452F">
        <w:rPr>
          <w:rFonts w:ascii="GHEA Grapalat" w:hAnsi="GHEA Grapalat"/>
          <w:i w:val="0"/>
          <w:spacing w:val="6"/>
        </w:rPr>
        <w:t xml:space="preserve">порядке будет предложено заключить договор на поставку </w:t>
      </w:r>
      <w:r w:rsidR="00DC0F46" w:rsidRPr="00C0452F">
        <w:rPr>
          <w:rFonts w:ascii="GHEA Grapalat" w:hAnsi="GHEA Grapalat" w:cs="Sylfaen"/>
          <w:b/>
          <w:bCs/>
          <w:i w:val="0"/>
          <w:lang w:val="af-ZA"/>
        </w:rPr>
        <w:t xml:space="preserve">на приобретение </w:t>
      </w:r>
      <w:r w:rsidR="00B91578" w:rsidRPr="00C0452F">
        <w:rPr>
          <w:rStyle w:val="anegp0gi0b9av8jahpyh"/>
        </w:rPr>
        <w:t>Строительные работы зданий, сооружений или их частей /</w:t>
      </w:r>
      <w:r w:rsidR="00B91578" w:rsidRPr="00C0452F">
        <w:t xml:space="preserve"> </w:t>
      </w:r>
      <w:r w:rsidR="00B91578" w:rsidRPr="00C0452F">
        <w:rPr>
          <w:rStyle w:val="anegp0gi0b9av8jahpyh"/>
        </w:rPr>
        <w:t>новых</w:t>
      </w:r>
      <w:r w:rsidR="00B91578" w:rsidRPr="00C0452F">
        <w:t xml:space="preserve"> </w:t>
      </w:r>
      <w:r w:rsidR="00B91578" w:rsidRPr="00C0452F">
        <w:rPr>
          <w:rStyle w:val="anegp0gi0b9av8jahpyh"/>
        </w:rPr>
        <w:t>общежитий</w:t>
      </w:r>
      <w:r w:rsidR="00B91578" w:rsidRPr="00C0452F">
        <w:rPr>
          <w:rFonts w:ascii="GHEA Grapalat" w:hAnsi="GHEA Grapalat" w:cs="Sylfaen"/>
          <w:b/>
          <w:bCs/>
          <w:i w:val="0"/>
          <w:lang w:val="af-ZA"/>
        </w:rPr>
        <w:t xml:space="preserve"> </w:t>
      </w:r>
      <w:r w:rsidR="00DC0F46" w:rsidRPr="00C0452F">
        <w:rPr>
          <w:rFonts w:ascii="GHEA Grapalat" w:hAnsi="GHEA Grapalat" w:cs="Sylfaen"/>
          <w:b/>
          <w:bCs/>
          <w:i w:val="0"/>
          <w:lang w:val="af-ZA"/>
        </w:rPr>
        <w:t>/ ,</w:t>
      </w:r>
      <w:r w:rsidR="00DC0F46" w:rsidRPr="00C0452F">
        <w:rPr>
          <w:rFonts w:ascii="GHEA Grapalat" w:hAnsi="GHEA Grapalat" w:cs="Sylfaen"/>
          <w:lang w:val="af-ZA"/>
        </w:rPr>
        <w:t xml:space="preserve"> </w:t>
      </w:r>
      <w:r w:rsidR="002C6CE6" w:rsidRPr="00C0452F">
        <w:rPr>
          <w:rFonts w:ascii="GHEA Grapalat" w:hAnsi="GHEA Grapalat"/>
          <w:i w:val="0"/>
          <w:spacing w:val="6"/>
          <w:lang w:val="hy-AM"/>
        </w:rPr>
        <w:t xml:space="preserve"> </w:t>
      </w:r>
      <w:r w:rsidR="00782D60" w:rsidRPr="00C0452F">
        <w:rPr>
          <w:rFonts w:ascii="GHEA Grapalat" w:hAnsi="GHEA Grapalat"/>
          <w:i w:val="0"/>
        </w:rPr>
        <w:t>(далее — договор).</w:t>
      </w:r>
    </w:p>
    <w:p w14:paraId="3C759D1A" w14:textId="77777777" w:rsidR="00357D48" w:rsidRPr="00C0452F" w:rsidRDefault="00A20B69" w:rsidP="00182A8E">
      <w:pPr>
        <w:pStyle w:val="a3"/>
        <w:widowControl w:val="0"/>
        <w:spacing w:line="240" w:lineRule="auto"/>
        <w:ind w:firstLine="567"/>
        <w:rPr>
          <w:rFonts w:ascii="GHEA Grapalat" w:hAnsi="GHEA Grapalat"/>
          <w:i w:val="0"/>
        </w:rPr>
      </w:pPr>
      <w:r w:rsidRPr="00C0452F">
        <w:rPr>
          <w:rFonts w:ascii="GHEA Grapalat" w:hAnsi="GHEA Grapalat"/>
          <w:i w:val="0"/>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C0452F">
        <w:rPr>
          <w:rFonts w:ascii="Calibri" w:hAnsi="Calibri" w:cs="Calibri"/>
          <w:i w:val="0"/>
          <w:lang w:val="en-US"/>
        </w:rPr>
        <w:t> </w:t>
      </w:r>
      <w:r w:rsidR="00F95E94" w:rsidRPr="00C0452F">
        <w:rPr>
          <w:rFonts w:ascii="GHEA Grapalat" w:hAnsi="GHEA Grapalat"/>
          <w:i w:val="0"/>
        </w:rPr>
        <w:t>настоящей процедуре</w:t>
      </w:r>
      <w:r w:rsidRPr="00C0452F">
        <w:rPr>
          <w:rFonts w:ascii="GHEA Grapalat" w:hAnsi="GHEA Grapalat"/>
          <w:i w:val="0"/>
        </w:rPr>
        <w:t>.</w:t>
      </w:r>
    </w:p>
    <w:p w14:paraId="0718CECF" w14:textId="77777777" w:rsidR="00357D48" w:rsidRPr="00C0452F" w:rsidRDefault="00052084" w:rsidP="00182A8E">
      <w:pPr>
        <w:pStyle w:val="a3"/>
        <w:widowControl w:val="0"/>
        <w:spacing w:line="240" w:lineRule="auto"/>
        <w:ind w:firstLine="567"/>
        <w:rPr>
          <w:rFonts w:ascii="GHEA Grapalat" w:hAnsi="GHEA Grapalat"/>
          <w:i w:val="0"/>
        </w:rPr>
      </w:pPr>
      <w:r w:rsidRPr="00C0452F">
        <w:rPr>
          <w:rFonts w:ascii="GHEA Grapalat" w:hAnsi="GHEA Grapalat"/>
          <w:i w:val="0"/>
        </w:rPr>
        <w:t xml:space="preserve">Условия </w:t>
      </w:r>
      <w:r w:rsidR="00677658" w:rsidRPr="00C0452F">
        <w:rPr>
          <w:rFonts w:ascii="GHEA Grapalat" w:hAnsi="GHEA Grapalat"/>
          <w:i w:val="0"/>
        </w:rPr>
        <w:t xml:space="preserve">предъявляемые </w:t>
      </w:r>
      <w:r w:rsidR="00FD0B1A" w:rsidRPr="00C0452F">
        <w:rPr>
          <w:rFonts w:ascii="GHEA Grapalat" w:hAnsi="GHEA Grapalat"/>
          <w:i w:val="0"/>
        </w:rPr>
        <w:t xml:space="preserve">к </w:t>
      </w:r>
      <w:r w:rsidR="00677658" w:rsidRPr="00C0452F">
        <w:rPr>
          <w:rFonts w:ascii="GHEA Grapalat" w:hAnsi="GHEA Grapalat"/>
          <w:i w:val="0"/>
        </w:rPr>
        <w:t xml:space="preserve">лицам, не имеющим права на участие в </w:t>
      </w:r>
      <w:r w:rsidRPr="00C0452F">
        <w:rPr>
          <w:rFonts w:ascii="GHEA Grapalat" w:hAnsi="GHEA Grapalat"/>
          <w:i w:val="0"/>
        </w:rPr>
        <w:t xml:space="preserve"> данной </w:t>
      </w:r>
      <w:r w:rsidR="006F297B" w:rsidRPr="00C0452F">
        <w:rPr>
          <w:rFonts w:ascii="GHEA Grapalat" w:hAnsi="GHEA Grapalat"/>
          <w:i w:val="0"/>
        </w:rPr>
        <w:t>процедуре</w:t>
      </w:r>
      <w:r w:rsidR="00677658" w:rsidRPr="00C0452F">
        <w:rPr>
          <w:rFonts w:ascii="GHEA Grapalat" w:hAnsi="GHEA Grapalat"/>
          <w:i w:val="0"/>
        </w:rPr>
        <w:t>, а также участникам, установлены приглашением на настоящую процедуру.</w:t>
      </w:r>
      <w:r w:rsidRPr="00C0452F" w:rsidDel="00052084">
        <w:rPr>
          <w:rFonts w:ascii="GHEA Grapalat" w:hAnsi="GHEA Grapalat"/>
          <w:i w:val="0"/>
        </w:rPr>
        <w:t xml:space="preserve"> </w:t>
      </w:r>
      <w:r w:rsidR="00EE73A8" w:rsidRPr="00C0452F">
        <w:rPr>
          <w:rFonts w:ascii="GHEA Grapalat" w:hAnsi="GHEA Grapalat"/>
          <w:i w:val="0"/>
        </w:rPr>
        <w:t xml:space="preserve">Отобранный участник определяется из числа участников, подавших заявки, оцененные </w:t>
      </w:r>
      <w:r w:rsidR="007442CF" w:rsidRPr="00C0452F">
        <w:rPr>
          <w:rFonts w:ascii="GHEA Grapalat" w:hAnsi="GHEA Grapalat"/>
          <w:i w:val="0"/>
        </w:rPr>
        <w:t xml:space="preserve">удовлетворительно по </w:t>
      </w:r>
      <w:r w:rsidR="00830445" w:rsidRPr="00C0452F">
        <w:rPr>
          <w:rFonts w:ascii="GHEA Grapalat" w:hAnsi="GHEA Grapalat"/>
          <w:i w:val="0"/>
        </w:rPr>
        <w:t xml:space="preserve">неценовым </w:t>
      </w:r>
      <w:r w:rsidR="007442CF" w:rsidRPr="00C0452F">
        <w:rPr>
          <w:rFonts w:ascii="GHEA Grapalat" w:hAnsi="GHEA Grapalat"/>
          <w:i w:val="0"/>
        </w:rPr>
        <w:t>условиям</w:t>
      </w:r>
      <w:r w:rsidR="00EE73A8" w:rsidRPr="00C0452F">
        <w:rPr>
          <w:rFonts w:ascii="GHEA Grapalat" w:hAnsi="GHEA Grapalat"/>
          <w:i w:val="0"/>
        </w:rPr>
        <w:t>, по принципу предпочтения, отдаваемого участнику, представившему м</w:t>
      </w:r>
      <w:r w:rsidR="003F762C" w:rsidRPr="00C0452F">
        <w:rPr>
          <w:rFonts w:ascii="GHEA Grapalat" w:hAnsi="GHEA Grapalat"/>
          <w:i w:val="0"/>
        </w:rPr>
        <w:t>инимальное ценовое предложение.</w:t>
      </w:r>
    </w:p>
    <w:p w14:paraId="10C917EC" w14:textId="6B3A79AE" w:rsidR="0003725D" w:rsidRPr="00C0452F" w:rsidRDefault="0003725D" w:rsidP="00182A8E">
      <w:pPr>
        <w:pStyle w:val="a3"/>
        <w:widowControl w:val="0"/>
        <w:spacing w:line="240" w:lineRule="auto"/>
        <w:ind w:firstLine="567"/>
        <w:rPr>
          <w:rFonts w:ascii="Cambria Math" w:hAnsi="Cambria Math"/>
          <w:i w:val="0"/>
          <w:lang w:val="hy-AM"/>
        </w:rPr>
      </w:pPr>
      <w:r w:rsidRPr="00C0452F">
        <w:rPr>
          <w:rFonts w:ascii="GHEA Grapalat" w:hAnsi="GHEA Grapalat"/>
          <w:i w:val="0"/>
        </w:rPr>
        <w:t xml:space="preserve">Заявки на конкурс необходимо подавать по адресу </w:t>
      </w:r>
      <w:r w:rsidRPr="00C0452F">
        <w:rPr>
          <w:rFonts w:ascii="GHEA Grapalat" w:hAnsi="GHEA Grapalat"/>
          <w:b/>
          <w:bCs/>
          <w:i w:val="0"/>
        </w:rPr>
        <w:t>г. Ереван, проспект Адмирал Исаков 29</w:t>
      </w:r>
      <w:r w:rsidRPr="00C0452F">
        <w:rPr>
          <w:rFonts w:ascii="GHEA Grapalat" w:hAnsi="GHEA Grapalat"/>
          <w:i w:val="0"/>
        </w:rPr>
        <w:t xml:space="preserve">, в документарной форме, до </w:t>
      </w:r>
      <w:r w:rsidRPr="00C0452F">
        <w:rPr>
          <w:rFonts w:ascii="GHEA Grapalat" w:hAnsi="GHEA Grapalat"/>
          <w:i w:val="0"/>
          <w:lang w:val="hy-AM"/>
        </w:rPr>
        <w:t>16</w:t>
      </w:r>
      <w:r w:rsidRPr="00C0452F">
        <w:rPr>
          <w:rFonts w:ascii="GHEA Grapalat" w:hAnsi="GHEA Grapalat"/>
          <w:i w:val="0"/>
        </w:rPr>
        <w:t xml:space="preserve">-ого дня со дня опубликования настоящего объявления: </w:t>
      </w:r>
      <w:r w:rsidR="00E63B82" w:rsidRPr="00C0452F">
        <w:rPr>
          <w:rFonts w:ascii="GHEA Grapalat" w:hAnsi="GHEA Grapalat"/>
          <w:i w:val="0"/>
        </w:rPr>
        <w:t>в</w:t>
      </w:r>
      <w:r w:rsidR="00E63B82" w:rsidRPr="00C0452F">
        <w:rPr>
          <w:rFonts w:ascii="GHEA Grapalat" w:hAnsi="GHEA Grapalat"/>
          <w:b/>
          <w:i w:val="0"/>
        </w:rPr>
        <w:t xml:space="preserve"> </w:t>
      </w:r>
      <w:r w:rsidRPr="00C0452F">
        <w:rPr>
          <w:rFonts w:ascii="GHEA Grapalat" w:hAnsi="GHEA Grapalat"/>
          <w:b/>
          <w:i w:val="0"/>
        </w:rPr>
        <w:t>1</w:t>
      </w:r>
      <w:r w:rsidRPr="00C0452F">
        <w:rPr>
          <w:rFonts w:ascii="GHEA Grapalat" w:hAnsi="GHEA Grapalat"/>
          <w:b/>
          <w:i w:val="0"/>
          <w:lang w:val="hy-AM"/>
        </w:rPr>
        <w:t>5</w:t>
      </w:r>
      <w:r w:rsidR="00D4605F" w:rsidRPr="00C0452F">
        <w:rPr>
          <w:rFonts w:ascii="GHEA Grapalat" w:hAnsi="GHEA Grapalat"/>
          <w:b/>
          <w:i w:val="0"/>
          <w:u w:val="single"/>
          <w:vertAlign w:val="superscript"/>
          <w:lang w:val="hy-AM"/>
        </w:rPr>
        <w:t>00</w:t>
      </w:r>
      <w:r w:rsidRPr="00C0452F">
        <w:rPr>
          <w:rFonts w:ascii="GHEA Grapalat" w:hAnsi="GHEA Grapalat"/>
          <w:b/>
          <w:i w:val="0"/>
          <w:vertAlign w:val="superscript"/>
        </w:rPr>
        <w:t xml:space="preserve"> </w:t>
      </w:r>
      <w:r w:rsidRPr="00C0452F">
        <w:rPr>
          <w:rFonts w:ascii="GHEA Grapalat" w:hAnsi="GHEA Grapalat"/>
          <w:b/>
          <w:i w:val="0"/>
          <w:vertAlign w:val="superscript"/>
          <w:lang w:val="hy-AM"/>
        </w:rPr>
        <w:t xml:space="preserve"> </w:t>
      </w:r>
      <w:r w:rsidR="00E63B82" w:rsidRPr="00C0452F">
        <w:rPr>
          <w:rFonts w:ascii="GHEA Grapalat" w:hAnsi="GHEA Grapalat"/>
          <w:b/>
          <w:i w:val="0"/>
          <w:vertAlign w:val="superscript"/>
        </w:rPr>
        <w:t xml:space="preserve"> </w:t>
      </w:r>
      <w:r w:rsidRPr="00C0452F">
        <w:rPr>
          <w:rFonts w:ascii="GHEA Grapalat" w:hAnsi="GHEA Grapalat"/>
          <w:b/>
          <w:i w:val="0"/>
          <w:vertAlign w:val="superscript"/>
          <w:lang w:val="hy-AM"/>
        </w:rPr>
        <w:t xml:space="preserve"> </w:t>
      </w:r>
      <w:r w:rsidR="00A56A45">
        <w:rPr>
          <w:rFonts w:ascii="GHEA Grapalat" w:hAnsi="GHEA Grapalat"/>
          <w:b/>
          <w:i w:val="0"/>
        </w:rPr>
        <w:t>23</w:t>
      </w:r>
      <w:r w:rsidRPr="00C0452F">
        <w:rPr>
          <w:rFonts w:ascii="GHEA Grapalat" w:hAnsi="GHEA Grapalat" w:cs="Cambria Math"/>
          <w:b/>
          <w:i w:val="0"/>
          <w:lang w:val="hy-AM"/>
        </w:rPr>
        <w:t xml:space="preserve"> </w:t>
      </w:r>
      <w:r w:rsidRPr="00C0452F">
        <w:rPr>
          <w:rFonts w:ascii="GHEA Grapalat" w:hAnsi="GHEA Grapalat"/>
          <w:b/>
          <w:i w:val="0"/>
          <w:lang w:val="hy-AM"/>
        </w:rPr>
        <w:t xml:space="preserve">Сентябрь </w:t>
      </w:r>
      <w:r w:rsidRPr="00C0452F">
        <w:rPr>
          <w:rFonts w:ascii="GHEA Grapalat" w:hAnsi="GHEA Grapalat"/>
          <w:b/>
          <w:i w:val="0"/>
        </w:rPr>
        <w:t>202</w:t>
      </w:r>
      <w:r w:rsidRPr="00C0452F">
        <w:rPr>
          <w:rFonts w:ascii="GHEA Grapalat" w:hAnsi="GHEA Grapalat"/>
          <w:b/>
          <w:i w:val="0"/>
          <w:lang w:val="hy-AM"/>
        </w:rPr>
        <w:t>5</w:t>
      </w:r>
      <w:r w:rsidRPr="00C0452F">
        <w:rPr>
          <w:rFonts w:ascii="GHEA Grapalat" w:hAnsi="GHEA Grapalat"/>
          <w:b/>
          <w:i w:val="0"/>
        </w:rPr>
        <w:t>г</w:t>
      </w:r>
      <w:r w:rsidRPr="00C0452F">
        <w:rPr>
          <w:rFonts w:ascii="GHEA Grapalat" w:hAnsi="GHEA Grapalat"/>
          <w:i w:val="0"/>
        </w:rPr>
        <w:t>.</w:t>
      </w:r>
      <w:r w:rsidR="004447AB" w:rsidRPr="00C0452F">
        <w:rPr>
          <w:rFonts w:ascii="Cambria Math" w:hAnsi="Cambria Math"/>
          <w:i w:val="0"/>
          <w:lang w:val="hy-AM"/>
        </w:rPr>
        <w:t>․</w:t>
      </w:r>
    </w:p>
    <w:p w14:paraId="0DA76AF1" w14:textId="77777777" w:rsidR="0003725D" w:rsidRPr="00C0452F" w:rsidRDefault="0003725D" w:rsidP="00182A8E">
      <w:pPr>
        <w:pStyle w:val="a3"/>
        <w:widowControl w:val="0"/>
        <w:spacing w:line="240" w:lineRule="auto"/>
        <w:ind w:firstLine="567"/>
        <w:rPr>
          <w:rFonts w:ascii="GHEA Grapalat" w:hAnsi="GHEA Grapalat"/>
          <w:i w:val="0"/>
        </w:rPr>
      </w:pPr>
      <w:r w:rsidRPr="00C0452F">
        <w:rPr>
          <w:rFonts w:ascii="GHEA Grapalat" w:hAnsi="GHEA Grapalat"/>
          <w:i w:val="0"/>
        </w:rPr>
        <w:t>Кроме армянского языка заявки могут быть поданы также на английском или русском языке.</w:t>
      </w:r>
    </w:p>
    <w:p w14:paraId="6ABE477C" w14:textId="53B71A46" w:rsidR="0003725D" w:rsidRPr="00C0452F" w:rsidRDefault="0003725D" w:rsidP="00182A8E">
      <w:pPr>
        <w:pStyle w:val="a3"/>
        <w:widowControl w:val="0"/>
        <w:spacing w:line="240" w:lineRule="auto"/>
        <w:ind w:firstLine="567"/>
        <w:rPr>
          <w:rFonts w:ascii="GHEA Grapalat" w:hAnsi="GHEA Grapalat"/>
          <w:i w:val="0"/>
        </w:rPr>
      </w:pPr>
      <w:r w:rsidRPr="00C0452F">
        <w:rPr>
          <w:rFonts w:ascii="GHEA Grapalat" w:hAnsi="GHEA Grapalat"/>
          <w:b/>
          <w:bCs/>
          <w:i w:val="0"/>
        </w:rPr>
        <w:t>Вскрытие заявок будет проводиться по адресу г</w:t>
      </w:r>
      <w:r w:rsidRPr="00C0452F">
        <w:rPr>
          <w:rFonts w:ascii="GHEA Grapalat" w:hAnsi="GHEA Grapalat"/>
          <w:i w:val="0"/>
        </w:rPr>
        <w:t xml:space="preserve">. Ереван, проспект Адмирал Исаков 29 кабинет закупок,  в </w:t>
      </w:r>
      <w:r w:rsidR="00A56A45">
        <w:rPr>
          <w:rFonts w:ascii="GHEA Grapalat" w:hAnsi="GHEA Grapalat"/>
          <w:b/>
          <w:i w:val="0"/>
        </w:rPr>
        <w:t>23</w:t>
      </w:r>
      <w:r w:rsidRPr="00C0452F">
        <w:rPr>
          <w:rFonts w:ascii="GHEA Grapalat" w:hAnsi="GHEA Grapalat" w:cs="Cambria Math"/>
          <w:b/>
          <w:i w:val="0"/>
          <w:lang w:val="hy-AM"/>
        </w:rPr>
        <w:t xml:space="preserve"> Сентябрь</w:t>
      </w:r>
      <w:r w:rsidRPr="00C0452F">
        <w:rPr>
          <w:rFonts w:ascii="GHEA Grapalat" w:hAnsi="GHEA Grapalat"/>
          <w:b/>
          <w:i w:val="0"/>
        </w:rPr>
        <w:t xml:space="preserve"> 202</w:t>
      </w:r>
      <w:r w:rsidRPr="00C0452F">
        <w:rPr>
          <w:rFonts w:ascii="GHEA Grapalat" w:hAnsi="GHEA Grapalat"/>
          <w:b/>
          <w:i w:val="0"/>
          <w:lang w:val="hy-AM"/>
        </w:rPr>
        <w:t>5</w:t>
      </w:r>
      <w:r w:rsidRPr="00C0452F">
        <w:rPr>
          <w:rFonts w:ascii="GHEA Grapalat" w:hAnsi="GHEA Grapalat"/>
          <w:b/>
          <w:i w:val="0"/>
        </w:rPr>
        <w:t>г</w:t>
      </w:r>
      <w:r w:rsidR="00182A8E" w:rsidRPr="00C0452F">
        <w:rPr>
          <w:rFonts w:ascii="Cambria Math" w:hAnsi="Cambria Math" w:cs="Cambria Math"/>
          <w:b/>
          <w:i w:val="0"/>
          <w:lang w:val="hy-AM"/>
        </w:rPr>
        <w:t>․</w:t>
      </w:r>
      <w:r w:rsidRPr="00C0452F">
        <w:rPr>
          <w:rFonts w:ascii="GHEA Grapalat" w:hAnsi="GHEA Grapalat"/>
          <w:i w:val="0"/>
        </w:rPr>
        <w:t xml:space="preserve"> в </w:t>
      </w:r>
      <w:r w:rsidRPr="00C0452F">
        <w:rPr>
          <w:rFonts w:ascii="GHEA Grapalat" w:hAnsi="GHEA Grapalat"/>
          <w:b/>
          <w:bCs/>
          <w:i w:val="0"/>
        </w:rPr>
        <w:t>1</w:t>
      </w:r>
      <w:r w:rsidRPr="00C0452F">
        <w:rPr>
          <w:rFonts w:ascii="GHEA Grapalat" w:hAnsi="GHEA Grapalat"/>
          <w:b/>
          <w:bCs/>
          <w:i w:val="0"/>
          <w:lang w:val="hy-AM"/>
        </w:rPr>
        <w:t>5</w:t>
      </w:r>
      <w:r w:rsidR="00D4605F" w:rsidRPr="00C0452F">
        <w:rPr>
          <w:rFonts w:ascii="GHEA Grapalat" w:hAnsi="GHEA Grapalat"/>
          <w:b/>
          <w:bCs/>
          <w:i w:val="0"/>
          <w:u w:val="single"/>
          <w:vertAlign w:val="superscript"/>
          <w:lang w:val="hy-AM"/>
        </w:rPr>
        <w:t>00</w:t>
      </w:r>
      <w:r w:rsidRPr="00C0452F">
        <w:rPr>
          <w:rFonts w:ascii="GHEA Grapalat" w:hAnsi="GHEA Grapalat"/>
          <w:b/>
          <w:bCs/>
          <w:i w:val="0"/>
        </w:rPr>
        <w:t>.</w:t>
      </w:r>
    </w:p>
    <w:p w14:paraId="223963CC" w14:textId="77777777" w:rsidR="001702A0" w:rsidRPr="00C0452F" w:rsidRDefault="001702A0" w:rsidP="00182A8E">
      <w:pPr>
        <w:pStyle w:val="a3"/>
        <w:widowControl w:val="0"/>
        <w:spacing w:line="240" w:lineRule="auto"/>
        <w:ind w:firstLine="567"/>
        <w:rPr>
          <w:rFonts w:ascii="GHEA Grapalat" w:hAnsi="GHEA Grapalat"/>
          <w:i w:val="0"/>
        </w:rPr>
      </w:pPr>
      <w:r w:rsidRPr="00C0452F">
        <w:rPr>
          <w:rFonts w:ascii="GHEA Grapalat" w:hAnsi="GHEA Grapalat"/>
          <w:i w:val="0"/>
        </w:rPr>
        <w:t>Обжалование данной процедуры осуществляется в порядке, установленном законом РА "О закупках" и гражданским процессуальным кодексом РА.</w:t>
      </w:r>
    </w:p>
    <w:p w14:paraId="0EB64CFF" w14:textId="3A178536" w:rsidR="001702A0" w:rsidRPr="00C0452F" w:rsidRDefault="001702A0" w:rsidP="00182A8E">
      <w:pPr>
        <w:pStyle w:val="a3"/>
        <w:widowControl w:val="0"/>
        <w:spacing w:line="240" w:lineRule="auto"/>
        <w:ind w:firstLine="567"/>
        <w:rPr>
          <w:rFonts w:ascii="GHEA Grapalat" w:hAnsi="GHEA Grapalat"/>
          <w:b/>
          <w:bCs/>
          <w:i w:val="0"/>
        </w:rPr>
      </w:pPr>
      <w:r w:rsidRPr="00C0452F">
        <w:rPr>
          <w:rFonts w:ascii="GHEA Grapalat" w:hAnsi="GHEA Grapalat"/>
          <w:i w:val="0"/>
        </w:rPr>
        <w:t>Для получения дополнительной информации, связанной с настоящим</w:t>
      </w:r>
      <w:r w:rsidRPr="00C0452F">
        <w:rPr>
          <w:rFonts w:ascii="Calibri" w:hAnsi="Calibri" w:cs="Calibri"/>
          <w:i w:val="0"/>
          <w:lang w:val="en-US"/>
        </w:rPr>
        <w:t> </w:t>
      </w:r>
      <w:r w:rsidRPr="00C0452F">
        <w:rPr>
          <w:rFonts w:ascii="GHEA Grapalat" w:hAnsi="GHEA Grapalat"/>
          <w:i w:val="0"/>
        </w:rPr>
        <w:t xml:space="preserve">объявлением, можете обратиться к секретарю Оценочной комиссии </w:t>
      </w:r>
      <w:r w:rsidRPr="00C0452F">
        <w:rPr>
          <w:rFonts w:ascii="GHEA Grapalat" w:hAnsi="GHEA Grapalat"/>
          <w:b/>
          <w:bCs/>
          <w:i w:val="0"/>
        </w:rPr>
        <w:t>С. Мкртчян.</w:t>
      </w:r>
    </w:p>
    <w:p w14:paraId="335E3DF6" w14:textId="77777777" w:rsidR="00C326F5" w:rsidRPr="00C0452F" w:rsidRDefault="00C326F5" w:rsidP="00182A8E">
      <w:pPr>
        <w:pStyle w:val="a3"/>
        <w:widowControl w:val="0"/>
        <w:spacing w:line="240" w:lineRule="auto"/>
        <w:ind w:firstLine="567"/>
        <w:rPr>
          <w:rFonts w:ascii="GHEA Grapalat" w:hAnsi="GHEA Grapalat"/>
          <w:b/>
          <w:bCs/>
          <w:i w:val="0"/>
        </w:rPr>
      </w:pPr>
    </w:p>
    <w:p w14:paraId="2BFAA46C" w14:textId="46F57C8E" w:rsidR="00EF52E4" w:rsidRPr="00C0452F" w:rsidRDefault="00EF52E4">
      <w:pPr>
        <w:rPr>
          <w:rFonts w:ascii="GHEA Grapalat" w:hAnsi="GHEA Grapalat"/>
          <w:sz w:val="20"/>
          <w:szCs w:val="20"/>
        </w:rPr>
      </w:pPr>
    </w:p>
    <w:p w14:paraId="6F7B2194" w14:textId="77777777" w:rsidR="001702A0" w:rsidRPr="00C0452F" w:rsidRDefault="001702A0" w:rsidP="008E3D94">
      <w:pPr>
        <w:pStyle w:val="a3"/>
        <w:widowControl w:val="0"/>
        <w:spacing w:line="240" w:lineRule="auto"/>
        <w:ind w:left="709" w:hanging="709"/>
        <w:rPr>
          <w:rFonts w:ascii="GHEA Grapalat" w:hAnsi="GHEA Grapalat"/>
          <w:i w:val="0"/>
          <w:sz w:val="22"/>
          <w:szCs w:val="22"/>
        </w:rPr>
      </w:pPr>
      <w:r w:rsidRPr="00C0452F">
        <w:rPr>
          <w:rFonts w:ascii="GHEA Grapalat" w:hAnsi="GHEA Grapalat"/>
          <w:b/>
          <w:bCs/>
          <w:i w:val="0"/>
          <w:sz w:val="22"/>
          <w:szCs w:val="22"/>
        </w:rPr>
        <w:t>Телефон:</w:t>
      </w:r>
      <w:r w:rsidRPr="00C0452F">
        <w:rPr>
          <w:rFonts w:ascii="GHEA Grapalat" w:hAnsi="GHEA Grapalat"/>
          <w:i w:val="0"/>
          <w:sz w:val="22"/>
          <w:szCs w:val="22"/>
        </w:rPr>
        <w:t xml:space="preserve"> 094-35-50-50, 010-77-08-81</w:t>
      </w:r>
    </w:p>
    <w:p w14:paraId="61C40DE5" w14:textId="77777777" w:rsidR="001702A0" w:rsidRPr="00C0452F" w:rsidRDefault="001702A0" w:rsidP="008E3D94">
      <w:pPr>
        <w:pStyle w:val="a3"/>
        <w:widowControl w:val="0"/>
        <w:spacing w:line="240" w:lineRule="auto"/>
        <w:ind w:left="709" w:hanging="709"/>
        <w:rPr>
          <w:rFonts w:ascii="GHEA Grapalat" w:hAnsi="GHEA Grapalat"/>
          <w:i w:val="0"/>
          <w:sz w:val="22"/>
          <w:szCs w:val="22"/>
          <w:u w:val="single"/>
        </w:rPr>
      </w:pPr>
      <w:r w:rsidRPr="00C0452F">
        <w:rPr>
          <w:rFonts w:ascii="GHEA Grapalat" w:hAnsi="GHEA Grapalat"/>
          <w:b/>
          <w:bCs/>
          <w:i w:val="0"/>
          <w:sz w:val="22"/>
          <w:szCs w:val="22"/>
        </w:rPr>
        <w:t>Электронная почта:</w:t>
      </w:r>
      <w:r w:rsidRPr="00C0452F">
        <w:rPr>
          <w:rFonts w:ascii="GHEA Grapalat" w:hAnsi="GHEA Grapalat"/>
          <w:i w:val="0"/>
          <w:sz w:val="22"/>
          <w:szCs w:val="22"/>
        </w:rPr>
        <w:t xml:space="preserve"> gnumner@edupolice.am</w:t>
      </w:r>
    </w:p>
    <w:p w14:paraId="3955F005" w14:textId="77777777" w:rsidR="001702A0" w:rsidRPr="00C0452F" w:rsidRDefault="001702A0" w:rsidP="008E3D94">
      <w:pPr>
        <w:pStyle w:val="a3"/>
        <w:widowControl w:val="0"/>
        <w:spacing w:line="240" w:lineRule="auto"/>
        <w:ind w:left="709" w:hanging="709"/>
        <w:rPr>
          <w:rFonts w:ascii="GHEA Grapalat" w:hAnsi="GHEA Grapalat" w:cs="Sylfaen"/>
          <w:b/>
          <w:sz w:val="22"/>
          <w:szCs w:val="22"/>
        </w:rPr>
      </w:pPr>
      <w:r w:rsidRPr="00C0452F">
        <w:rPr>
          <w:rFonts w:ascii="GHEA Grapalat" w:hAnsi="GHEA Grapalat"/>
          <w:b/>
          <w:bCs/>
          <w:i w:val="0"/>
          <w:sz w:val="22"/>
          <w:szCs w:val="22"/>
        </w:rPr>
        <w:t>Заказчик:</w:t>
      </w:r>
      <w:r w:rsidRPr="00C0452F">
        <w:rPr>
          <w:rFonts w:ascii="GHEA Grapalat" w:hAnsi="GHEA Grapalat"/>
          <w:i w:val="0"/>
          <w:sz w:val="22"/>
          <w:szCs w:val="22"/>
        </w:rPr>
        <w:t xml:space="preserve"> ГНКО «Образовательный комплекс МВД РА»</w:t>
      </w:r>
    </w:p>
    <w:p w14:paraId="66CBD897" w14:textId="56C21A63" w:rsidR="00915A97" w:rsidRPr="00C0452F" w:rsidRDefault="00915A97" w:rsidP="00B46D58">
      <w:pPr>
        <w:pStyle w:val="a3"/>
        <w:widowControl w:val="0"/>
        <w:spacing w:after="160" w:line="240" w:lineRule="auto"/>
        <w:ind w:left="3969" w:firstLine="0"/>
        <w:rPr>
          <w:rFonts w:ascii="GHEA Grapalat" w:hAnsi="GHEA Grapalat"/>
          <w:i w:val="0"/>
          <w:sz w:val="16"/>
          <w:szCs w:val="16"/>
        </w:rPr>
      </w:pPr>
      <w:r w:rsidRPr="00C0452F">
        <w:rPr>
          <w:rFonts w:ascii="GHEA Grapalat" w:hAnsi="GHEA Grapalat" w:cs="Sylfaen"/>
          <w:b/>
        </w:rPr>
        <w:br w:type="page"/>
      </w:r>
    </w:p>
    <w:p w14:paraId="1437BFED" w14:textId="77777777" w:rsidR="0003725D" w:rsidRPr="00C0452F" w:rsidRDefault="0003725D" w:rsidP="0003725D">
      <w:pPr>
        <w:pStyle w:val="aa"/>
        <w:widowControl w:val="0"/>
        <w:spacing w:after="0"/>
        <w:ind w:firstLine="567"/>
        <w:jc w:val="right"/>
        <w:rPr>
          <w:rFonts w:ascii="GHEA Grapalat" w:hAnsi="GHEA Grapalat" w:cs="Sylfaen"/>
          <w:iCs/>
          <w:sz w:val="20"/>
          <w:szCs w:val="20"/>
        </w:rPr>
      </w:pPr>
      <w:r w:rsidRPr="00C0452F">
        <w:rPr>
          <w:rFonts w:ascii="GHEA Grapalat" w:hAnsi="GHEA Grapalat"/>
          <w:iCs/>
          <w:sz w:val="20"/>
          <w:szCs w:val="20"/>
        </w:rPr>
        <w:lastRenderedPageBreak/>
        <w:t>Утверждено</w:t>
      </w:r>
    </w:p>
    <w:p w14:paraId="39CA9F4B" w14:textId="7169E66A" w:rsidR="0003725D" w:rsidRDefault="0003725D" w:rsidP="0003725D">
      <w:pPr>
        <w:pStyle w:val="aa"/>
        <w:widowControl w:val="0"/>
        <w:spacing w:after="0"/>
        <w:ind w:firstLine="567"/>
        <w:jc w:val="right"/>
        <w:rPr>
          <w:rFonts w:ascii="GHEA Grapalat" w:hAnsi="GHEA Grapalat"/>
          <w:iCs/>
          <w:sz w:val="20"/>
          <w:szCs w:val="20"/>
        </w:rPr>
      </w:pPr>
      <w:r w:rsidRPr="00C0452F">
        <w:rPr>
          <w:rFonts w:ascii="GHEA Grapalat" w:hAnsi="GHEA Grapalat"/>
          <w:iCs/>
          <w:sz w:val="20"/>
          <w:szCs w:val="20"/>
        </w:rPr>
        <w:t xml:space="preserve">Решением Оценочной комиссии на </w:t>
      </w:r>
      <w:r w:rsidR="00642F14" w:rsidRPr="00C0452F">
        <w:rPr>
          <w:rFonts w:ascii="GHEA Grapalat" w:hAnsi="GHEA Grapalat"/>
          <w:iCs/>
          <w:sz w:val="20"/>
          <w:szCs w:val="20"/>
        </w:rPr>
        <w:t>открытом конкурсе</w:t>
      </w:r>
      <w:r w:rsidRPr="00C0452F">
        <w:rPr>
          <w:rFonts w:ascii="GHEA Grapalat" w:hAnsi="GHEA Grapalat" w:cs="Sylfaen"/>
          <w:iCs/>
          <w:sz w:val="20"/>
          <w:szCs w:val="20"/>
        </w:rPr>
        <w:br/>
      </w:r>
      <w:r w:rsidRPr="00C0452F">
        <w:rPr>
          <w:rFonts w:ascii="GHEA Grapalat" w:hAnsi="GHEA Grapalat"/>
          <w:iCs/>
          <w:sz w:val="20"/>
          <w:szCs w:val="20"/>
        </w:rPr>
        <w:t xml:space="preserve">под кодом </w:t>
      </w:r>
      <w:r w:rsidRPr="00C0452F">
        <w:rPr>
          <w:rFonts w:ascii="GHEA Grapalat" w:hAnsi="GHEA Grapalat"/>
          <w:b/>
          <w:iCs/>
          <w:sz w:val="20"/>
          <w:szCs w:val="20"/>
        </w:rPr>
        <w:t xml:space="preserve">HH NGN K </w:t>
      </w:r>
      <w:r w:rsidR="000860C7" w:rsidRPr="00C0452F">
        <w:rPr>
          <w:rFonts w:ascii="GHEA Grapalat" w:hAnsi="GHEA Grapalat"/>
          <w:b/>
          <w:iCs/>
          <w:sz w:val="20"/>
          <w:szCs w:val="20"/>
          <w:lang w:val="en-US"/>
        </w:rPr>
        <w:t>BM</w:t>
      </w:r>
      <w:r w:rsidRPr="00C0452F">
        <w:rPr>
          <w:rFonts w:ascii="GHEA Grapalat" w:hAnsi="GHEA Grapalat"/>
          <w:b/>
          <w:iCs/>
          <w:sz w:val="20"/>
          <w:szCs w:val="20"/>
        </w:rPr>
        <w:t>AShDzB</w:t>
      </w:r>
      <w:r w:rsidRPr="00C0452F">
        <w:rPr>
          <w:rFonts w:ascii="GHEA Grapalat" w:hAnsi="GHEA Grapalat"/>
          <w:b/>
          <w:iCs/>
          <w:sz w:val="20"/>
          <w:szCs w:val="20"/>
          <w:lang w:val="hy-AM"/>
        </w:rPr>
        <w:t>-25</w:t>
      </w:r>
      <w:r w:rsidRPr="00C0452F">
        <w:rPr>
          <w:rFonts w:ascii="GHEA Grapalat" w:hAnsi="GHEA Grapalat"/>
          <w:b/>
          <w:iCs/>
          <w:sz w:val="20"/>
          <w:szCs w:val="20"/>
        </w:rPr>
        <w:t>/</w:t>
      </w:r>
      <w:r w:rsidRPr="00C0452F">
        <w:rPr>
          <w:rFonts w:ascii="GHEA Grapalat" w:hAnsi="GHEA Grapalat"/>
          <w:b/>
          <w:iCs/>
          <w:sz w:val="20"/>
          <w:szCs w:val="20"/>
          <w:lang w:val="hy-AM"/>
        </w:rPr>
        <w:t>5</w:t>
      </w:r>
      <w:r w:rsidRPr="00C0452F">
        <w:rPr>
          <w:rFonts w:ascii="GHEA Grapalat" w:hAnsi="GHEA Grapalat" w:cs="Times Armenian"/>
          <w:i/>
          <w:sz w:val="20"/>
          <w:szCs w:val="20"/>
        </w:rPr>
        <w:br/>
      </w:r>
      <w:r w:rsidRPr="00C0452F">
        <w:rPr>
          <w:rFonts w:ascii="GHEA Grapalat" w:hAnsi="GHEA Grapalat"/>
          <w:iCs/>
          <w:sz w:val="20"/>
          <w:szCs w:val="20"/>
        </w:rPr>
        <w:t>№</w:t>
      </w:r>
      <w:r w:rsidRPr="00C0452F">
        <w:rPr>
          <w:rFonts w:ascii="GHEA Grapalat" w:hAnsi="GHEA Grapalat"/>
          <w:iCs/>
          <w:sz w:val="20"/>
          <w:szCs w:val="20"/>
          <w:lang w:val="hy-AM"/>
        </w:rPr>
        <w:t xml:space="preserve"> </w:t>
      </w:r>
      <w:r w:rsidR="00A56A45">
        <w:rPr>
          <w:rFonts w:ascii="GHEA Grapalat" w:hAnsi="GHEA Grapalat"/>
          <w:iCs/>
          <w:sz w:val="20"/>
          <w:szCs w:val="20"/>
        </w:rPr>
        <w:t>2</w:t>
      </w:r>
      <w:r w:rsidRPr="00C0452F">
        <w:rPr>
          <w:rFonts w:ascii="GHEA Grapalat" w:hAnsi="GHEA Grapalat"/>
          <w:iCs/>
          <w:sz w:val="20"/>
          <w:szCs w:val="20"/>
        </w:rPr>
        <w:t xml:space="preserve"> от </w:t>
      </w:r>
      <w:r w:rsidRPr="00C0452F">
        <w:rPr>
          <w:rFonts w:ascii="GHEA Grapalat" w:hAnsi="GHEA Grapalat"/>
          <w:iCs/>
          <w:sz w:val="20"/>
          <w:szCs w:val="20"/>
          <w:lang w:val="hy-AM"/>
        </w:rPr>
        <w:t xml:space="preserve"> </w:t>
      </w:r>
      <w:r w:rsidR="00A56A45">
        <w:rPr>
          <w:rFonts w:ascii="GHEA Grapalat" w:hAnsi="GHEA Grapalat"/>
          <w:iCs/>
          <w:sz w:val="20"/>
          <w:szCs w:val="20"/>
        </w:rPr>
        <w:t>08</w:t>
      </w:r>
      <w:r w:rsidRPr="00C0452F">
        <w:rPr>
          <w:rFonts w:ascii="GHEA Grapalat" w:hAnsi="GHEA Grapalat"/>
          <w:iCs/>
          <w:sz w:val="20"/>
          <w:szCs w:val="20"/>
          <w:lang w:val="hy-AM"/>
        </w:rPr>
        <w:t xml:space="preserve"> </w:t>
      </w:r>
      <w:r w:rsidR="00A56A45">
        <w:rPr>
          <w:rFonts w:ascii="GHEA Grapalat" w:hAnsi="GHEA Grapalat"/>
          <w:i/>
          <w:sz w:val="22"/>
          <w:szCs w:val="22"/>
        </w:rPr>
        <w:t>сентября</w:t>
      </w:r>
      <w:r w:rsidRPr="00C0452F">
        <w:rPr>
          <w:rFonts w:ascii="GHEA Grapalat" w:hAnsi="GHEA Grapalat"/>
          <w:i/>
          <w:sz w:val="20"/>
          <w:szCs w:val="20"/>
        </w:rPr>
        <w:t xml:space="preserve"> </w:t>
      </w:r>
      <w:r w:rsidRPr="00C0452F">
        <w:rPr>
          <w:rFonts w:ascii="GHEA Grapalat" w:hAnsi="GHEA Grapalat"/>
          <w:iCs/>
          <w:sz w:val="20"/>
          <w:szCs w:val="20"/>
        </w:rPr>
        <w:t>2</w:t>
      </w:r>
      <w:r w:rsidRPr="00C0452F">
        <w:rPr>
          <w:rFonts w:ascii="GHEA Grapalat" w:hAnsi="GHEA Grapalat"/>
          <w:iCs/>
          <w:sz w:val="20"/>
          <w:szCs w:val="20"/>
          <w:lang w:val="hy-AM"/>
        </w:rPr>
        <w:t>025</w:t>
      </w:r>
      <w:r w:rsidRPr="00C0452F">
        <w:rPr>
          <w:rFonts w:ascii="GHEA Grapalat" w:hAnsi="GHEA Grapalat"/>
          <w:iCs/>
          <w:sz w:val="20"/>
          <w:szCs w:val="20"/>
        </w:rPr>
        <w:t>г.</w:t>
      </w:r>
    </w:p>
    <w:p w14:paraId="06B96CF8" w14:textId="690EE72D" w:rsidR="00A56A45" w:rsidRDefault="00A56A45" w:rsidP="0003725D">
      <w:pPr>
        <w:pStyle w:val="aa"/>
        <w:widowControl w:val="0"/>
        <w:spacing w:after="0"/>
        <w:ind w:firstLine="567"/>
        <w:jc w:val="right"/>
        <w:rPr>
          <w:rFonts w:ascii="GHEA Grapalat" w:hAnsi="GHEA Grapalat"/>
          <w:iCs/>
          <w:sz w:val="20"/>
          <w:szCs w:val="20"/>
        </w:rPr>
      </w:pPr>
    </w:p>
    <w:p w14:paraId="7BC7856E" w14:textId="77777777" w:rsidR="00A56A45" w:rsidRPr="00C0452F" w:rsidRDefault="00A56A45" w:rsidP="0003725D">
      <w:pPr>
        <w:pStyle w:val="aa"/>
        <w:widowControl w:val="0"/>
        <w:spacing w:after="0"/>
        <w:ind w:firstLine="567"/>
        <w:jc w:val="right"/>
        <w:rPr>
          <w:rFonts w:ascii="GHEA Grapalat" w:hAnsi="GHEA Grapalat"/>
          <w:iCs/>
          <w:sz w:val="20"/>
          <w:szCs w:val="20"/>
        </w:rPr>
      </w:pPr>
    </w:p>
    <w:p w14:paraId="71CC50EA" w14:textId="07A18809" w:rsidR="00096865" w:rsidRPr="00C0452F" w:rsidRDefault="00CE1009" w:rsidP="00CE1009">
      <w:pPr>
        <w:pStyle w:val="aa"/>
        <w:widowControl w:val="0"/>
        <w:spacing w:after="160"/>
        <w:ind w:right="-7"/>
        <w:jc w:val="center"/>
        <w:rPr>
          <w:rFonts w:ascii="GHEA Grapalat" w:hAnsi="GHEA Grapalat"/>
        </w:rPr>
      </w:pPr>
      <w:r w:rsidRPr="00C0452F">
        <w:rPr>
          <w:rFonts w:ascii="GHEA Grapalat" w:hAnsi="GHEA Grapalat"/>
        </w:rPr>
        <w:t xml:space="preserve">ГНКО «ОБРАЗОВАТЕЛЬНЫЙ КОМПЛЕКС МВД РЕСПУБЛИКИ АРМЕНИЯ» </w:t>
      </w:r>
    </w:p>
    <w:p w14:paraId="46490E7A" w14:textId="77777777" w:rsidR="000763E5" w:rsidRPr="00C0452F" w:rsidRDefault="000763E5" w:rsidP="00B46D58">
      <w:pPr>
        <w:pStyle w:val="aa"/>
        <w:widowControl w:val="0"/>
        <w:spacing w:after="160"/>
        <w:ind w:right="-7" w:firstLine="567"/>
        <w:jc w:val="center"/>
        <w:rPr>
          <w:rFonts w:ascii="GHEA Grapalat" w:hAnsi="GHEA Grapalat"/>
        </w:rPr>
      </w:pPr>
    </w:p>
    <w:p w14:paraId="274DF57B" w14:textId="77777777" w:rsidR="00096865" w:rsidRPr="00C0452F" w:rsidRDefault="000763E5" w:rsidP="00B46D58">
      <w:pPr>
        <w:pStyle w:val="aa"/>
        <w:widowControl w:val="0"/>
        <w:spacing w:after="160"/>
        <w:ind w:right="-7" w:firstLine="567"/>
        <w:jc w:val="center"/>
        <w:rPr>
          <w:rFonts w:ascii="GHEA Grapalat" w:hAnsi="GHEA Grapalat" w:cs="Sylfaen"/>
        </w:rPr>
      </w:pPr>
      <w:r w:rsidRPr="00C0452F">
        <w:rPr>
          <w:rFonts w:ascii="GHEA Grapalat" w:hAnsi="GHEA Grapalat"/>
        </w:rPr>
        <w:t>ПРИГЛАШЕНИ</w:t>
      </w:r>
      <w:r w:rsidR="00096865" w:rsidRPr="00C0452F">
        <w:rPr>
          <w:rFonts w:ascii="GHEA Grapalat" w:hAnsi="GHEA Grapalat"/>
        </w:rPr>
        <w:t>Е</w:t>
      </w:r>
    </w:p>
    <w:p w14:paraId="4A5F23BD" w14:textId="77777777" w:rsidR="00096865" w:rsidRPr="00C0452F" w:rsidRDefault="00096865" w:rsidP="00B46D58">
      <w:pPr>
        <w:pStyle w:val="aa"/>
        <w:widowControl w:val="0"/>
        <w:spacing w:after="160"/>
        <w:ind w:right="-7" w:firstLine="567"/>
        <w:jc w:val="center"/>
        <w:rPr>
          <w:rFonts w:ascii="GHEA Grapalat" w:hAnsi="GHEA Grapalat" w:cs="Sylfaen"/>
        </w:rPr>
      </w:pPr>
    </w:p>
    <w:p w14:paraId="484BD49D" w14:textId="3F3261BE" w:rsidR="00CE1009" w:rsidRPr="00C0452F" w:rsidRDefault="00D44C11" w:rsidP="00CE1009">
      <w:pPr>
        <w:pStyle w:val="aa"/>
        <w:widowControl w:val="0"/>
        <w:spacing w:after="160"/>
        <w:ind w:right="-7"/>
        <w:jc w:val="center"/>
        <w:rPr>
          <w:rFonts w:ascii="GHEA Grapalat" w:hAnsi="GHEA Grapalat"/>
        </w:rPr>
      </w:pPr>
      <w:r w:rsidRPr="00C0452F">
        <w:rPr>
          <w:rFonts w:ascii="GHEA Grapalat" w:hAnsi="GHEA Grapalat"/>
        </w:rPr>
        <w:t xml:space="preserve">НА ОТКРЫТЫЙ КОНКУРС, ОБЪЯВЛЕННЫЙ С ЦЕЛЬЮ ПРИОБРЕТЕНИЯ </w:t>
      </w:r>
      <w:r w:rsidR="00C0452F" w:rsidRPr="00C0452F">
        <w:rPr>
          <w:rFonts w:ascii="GHEA Grapalat" w:hAnsi="GHEA Grapalat"/>
        </w:rPr>
        <w:t xml:space="preserve">СТРОИТЕЛЬНЫЕ РАБОТЫ ЗДАНИЙ, СООРУЖЕНИЙ ИЛИ ИХ ЧАСТЕЙ / НОВЫХ ОБЩЕЖИТИЙ / </w:t>
      </w:r>
      <w:r w:rsidRPr="00C0452F">
        <w:rPr>
          <w:rFonts w:ascii="GHEA Grapalat" w:hAnsi="GHEA Grapalat"/>
        </w:rPr>
        <w:t xml:space="preserve">" ДЛЯ НУЖД «ГНКО «ОБРАЗОВАТЕЛЬНЫЙ КОМПЛЕКС МВД РЕСПУБЛИКИ АРМЕНИЯ» </w:t>
      </w:r>
    </w:p>
    <w:p w14:paraId="3EEADCE8" w14:textId="580C07AC" w:rsidR="00096865" w:rsidRPr="00C0452F" w:rsidRDefault="00096865" w:rsidP="00B46D58">
      <w:pPr>
        <w:pStyle w:val="aa"/>
        <w:widowControl w:val="0"/>
        <w:spacing w:after="160"/>
        <w:ind w:right="-7"/>
        <w:jc w:val="center"/>
        <w:rPr>
          <w:rFonts w:ascii="GHEA Grapalat" w:hAnsi="GHEA Grapalat"/>
        </w:rPr>
      </w:pPr>
    </w:p>
    <w:p w14:paraId="685681B9" w14:textId="215D4EDD" w:rsidR="001A43A4" w:rsidRPr="00C0452F" w:rsidRDefault="00096865" w:rsidP="0018304D">
      <w:pPr>
        <w:widowControl w:val="0"/>
        <w:spacing w:after="160"/>
        <w:ind w:firstLine="567"/>
        <w:jc w:val="both"/>
        <w:rPr>
          <w:rFonts w:ascii="GHEA Grapalat" w:hAnsi="GHEA Grapalat" w:cs="Sylfaen"/>
          <w:i/>
          <w:sz w:val="22"/>
          <w:szCs w:val="22"/>
        </w:rPr>
      </w:pPr>
      <w:r w:rsidRPr="00C0452F">
        <w:rPr>
          <w:rFonts w:ascii="GHEA Grapalat" w:hAnsi="GHEA Grapalat"/>
          <w:i/>
          <w:sz w:val="22"/>
          <w:szCs w:val="22"/>
        </w:rPr>
        <w:t>Уважаемый участник, прежде чем составить и подать заявку просим Вас</w:t>
      </w:r>
      <w:r w:rsidR="001D209D" w:rsidRPr="00C0452F">
        <w:rPr>
          <w:rFonts w:ascii="Courier New" w:hAnsi="Courier New" w:cs="Courier New"/>
          <w:i/>
          <w:sz w:val="22"/>
          <w:szCs w:val="22"/>
          <w:lang w:val="en-US"/>
        </w:rPr>
        <w:t> </w:t>
      </w:r>
      <w:r w:rsidRPr="00C0452F">
        <w:rPr>
          <w:rFonts w:ascii="GHEA Grapalat" w:hAnsi="GHEA Grapalat"/>
          <w:i/>
          <w:sz w:val="22"/>
          <w:szCs w:val="22"/>
        </w:rPr>
        <w:t>подробно изучить настоящее Приглашение, поскольку не соответствующие Приглашению заявки подлежат отклонению.</w:t>
      </w:r>
    </w:p>
    <w:p w14:paraId="249A6F70" w14:textId="77777777" w:rsidR="00CE1009" w:rsidRPr="00C0452F" w:rsidRDefault="00CE1009" w:rsidP="00CE1009">
      <w:pPr>
        <w:rPr>
          <w:rFonts w:ascii="GHEA Grapalat" w:hAnsi="GHEA Grapalat"/>
          <w:b/>
        </w:rPr>
      </w:pPr>
    </w:p>
    <w:p w14:paraId="0BFC1207" w14:textId="3F9A7C2C" w:rsidR="00160AE4" w:rsidRPr="00C0452F" w:rsidRDefault="00160AE4" w:rsidP="00CE1009">
      <w:pPr>
        <w:jc w:val="center"/>
        <w:rPr>
          <w:rFonts w:ascii="GHEA Grapalat" w:hAnsi="GHEA Grapalat"/>
          <w:b/>
        </w:rPr>
      </w:pPr>
      <w:r w:rsidRPr="00C0452F">
        <w:rPr>
          <w:rFonts w:ascii="GHEA Grapalat" w:hAnsi="GHEA Grapalat"/>
          <w:b/>
        </w:rPr>
        <w:t>СОДЕРЖАНИЕ</w:t>
      </w:r>
    </w:p>
    <w:p w14:paraId="6A9529EA" w14:textId="319D1483" w:rsidR="00615B35" w:rsidRPr="00C0452F" w:rsidRDefault="00C0452F" w:rsidP="00D44C11">
      <w:pPr>
        <w:widowControl w:val="0"/>
        <w:jc w:val="center"/>
        <w:rPr>
          <w:rFonts w:ascii="GHEA Grapalat" w:hAnsi="GHEA Grapalat"/>
        </w:rPr>
      </w:pPr>
      <w:r w:rsidRPr="00C0452F">
        <w:rPr>
          <w:rFonts w:ascii="GHEA Grapalat" w:hAnsi="GHEA Grapalat"/>
        </w:rPr>
        <w:t xml:space="preserve">СТРОИТЕЛЬНЫЕ РАБОТЫ ЗДАНИЙ, СООРУЖЕНИЙ ИЛИ ИХ ЧАСТЕЙ / НОВЫХ ОБЩЕЖИТИЙ /  </w:t>
      </w:r>
      <w:r w:rsidR="005D7731" w:rsidRPr="00C0452F">
        <w:rPr>
          <w:rFonts w:ascii="GHEA Grapalat" w:hAnsi="GHEA Grapalat"/>
        </w:rPr>
        <w:t>ДЛЯ НУЖД</w:t>
      </w:r>
      <w:r w:rsidR="00EB5576" w:rsidRPr="00C0452F">
        <w:rPr>
          <w:rFonts w:ascii="GHEA Grapalat" w:hAnsi="GHEA Grapalat"/>
        </w:rPr>
        <w:t xml:space="preserve"> </w:t>
      </w:r>
      <w:r w:rsidR="00CE1009" w:rsidRPr="00C0452F">
        <w:rPr>
          <w:rFonts w:ascii="GHEA Grapalat" w:hAnsi="GHEA Grapalat"/>
        </w:rPr>
        <w:t>ОБРАЗОВАТЕЛЬНОГО КОМПЛЕКСА МВД РА</w:t>
      </w:r>
    </w:p>
    <w:p w14:paraId="03ACC4B5" w14:textId="77777777" w:rsidR="00160AE4" w:rsidRPr="00C0452F" w:rsidRDefault="00160AE4" w:rsidP="00B46D58">
      <w:pPr>
        <w:widowControl w:val="0"/>
        <w:spacing w:after="160"/>
        <w:ind w:firstLine="567"/>
        <w:jc w:val="center"/>
        <w:rPr>
          <w:rFonts w:ascii="GHEA Grapalat" w:hAnsi="GHEA Grapalat"/>
        </w:rPr>
      </w:pPr>
    </w:p>
    <w:p w14:paraId="1603013D" w14:textId="0DBADD0E" w:rsidR="00096865" w:rsidRPr="00C0452F" w:rsidRDefault="00160AE4" w:rsidP="00B46D58">
      <w:pPr>
        <w:widowControl w:val="0"/>
        <w:spacing w:after="160"/>
        <w:jc w:val="center"/>
        <w:rPr>
          <w:rFonts w:ascii="GHEA Grapalat" w:hAnsi="GHEA Grapalat"/>
          <w:b/>
          <w:sz w:val="22"/>
          <w:szCs w:val="22"/>
        </w:rPr>
      </w:pPr>
      <w:r w:rsidRPr="00C0452F">
        <w:rPr>
          <w:rFonts w:ascii="GHEA Grapalat" w:hAnsi="GHEA Grapalat"/>
          <w:b/>
          <w:sz w:val="22"/>
          <w:szCs w:val="22"/>
        </w:rPr>
        <w:t xml:space="preserve">ПРИГЛАШЕНИЯ НА ОТКРЫТЫЙ КОНКУРС, </w:t>
      </w:r>
      <w:r w:rsidR="005C1BF7" w:rsidRPr="00C0452F">
        <w:rPr>
          <w:rFonts w:ascii="GHEA Grapalat" w:hAnsi="GHEA Grapalat"/>
          <w:b/>
          <w:sz w:val="22"/>
          <w:szCs w:val="22"/>
        </w:rPr>
        <w:br/>
      </w:r>
      <w:r w:rsidRPr="00C0452F">
        <w:rPr>
          <w:rFonts w:ascii="GHEA Grapalat" w:hAnsi="GHEA Grapalat"/>
          <w:b/>
          <w:sz w:val="22"/>
          <w:szCs w:val="22"/>
        </w:rPr>
        <w:t>ОБЪЯВЛЕННЫЙ С ЦЕЛЬЮ ПРИОБРЕТЕНИЯ</w:t>
      </w:r>
    </w:p>
    <w:p w14:paraId="54BF10C4" w14:textId="77777777" w:rsidR="00CE1009" w:rsidRPr="00C0452F" w:rsidRDefault="00CE1009" w:rsidP="00B46D58">
      <w:pPr>
        <w:widowControl w:val="0"/>
        <w:spacing w:after="160"/>
        <w:jc w:val="center"/>
        <w:rPr>
          <w:rFonts w:ascii="GHEA Grapalat" w:hAnsi="GHEA Grapalat"/>
          <w:i/>
          <w:sz w:val="22"/>
          <w:szCs w:val="22"/>
        </w:rPr>
      </w:pPr>
    </w:p>
    <w:p w14:paraId="53AA6788" w14:textId="1184AD34" w:rsidR="002E069D" w:rsidRPr="00C0452F" w:rsidRDefault="00096865" w:rsidP="00CE1009">
      <w:pPr>
        <w:widowControl w:val="0"/>
        <w:spacing w:after="160"/>
        <w:jc w:val="center"/>
        <w:rPr>
          <w:rFonts w:ascii="GHEA Grapalat" w:hAnsi="GHEA Grapalat"/>
          <w:b/>
          <w:sz w:val="22"/>
          <w:szCs w:val="22"/>
        </w:rPr>
      </w:pPr>
      <w:r w:rsidRPr="00C0452F">
        <w:rPr>
          <w:rFonts w:ascii="GHEA Grapalat" w:hAnsi="GHEA Grapalat"/>
          <w:b/>
          <w:sz w:val="22"/>
          <w:szCs w:val="22"/>
        </w:rPr>
        <w:t>ЧАСТЬ I.</w:t>
      </w:r>
    </w:p>
    <w:p w14:paraId="4B52A559" w14:textId="77777777" w:rsidR="00096865" w:rsidRPr="00C0452F" w:rsidRDefault="00096865" w:rsidP="00CE1009">
      <w:pPr>
        <w:widowControl w:val="0"/>
        <w:tabs>
          <w:tab w:val="left" w:pos="1134"/>
        </w:tabs>
        <w:ind w:left="1134" w:hanging="567"/>
        <w:jc w:val="both"/>
        <w:rPr>
          <w:rFonts w:ascii="GHEA Grapalat" w:hAnsi="GHEA Grapalat"/>
          <w:sz w:val="20"/>
          <w:szCs w:val="20"/>
        </w:rPr>
      </w:pPr>
      <w:r w:rsidRPr="00C0452F">
        <w:rPr>
          <w:rFonts w:ascii="GHEA Grapalat" w:hAnsi="GHEA Grapalat"/>
        </w:rPr>
        <w:t>1.</w:t>
      </w:r>
      <w:r w:rsidR="005C1BF7" w:rsidRPr="00C0452F">
        <w:rPr>
          <w:rFonts w:ascii="GHEA Grapalat" w:hAnsi="GHEA Grapalat"/>
        </w:rPr>
        <w:tab/>
      </w:r>
      <w:r w:rsidR="00543BAE" w:rsidRPr="00C0452F">
        <w:rPr>
          <w:rFonts w:ascii="GHEA Grapalat" w:hAnsi="GHEA Grapalat"/>
          <w:sz w:val="20"/>
          <w:szCs w:val="20"/>
        </w:rPr>
        <w:t>Характеристика предмета закупки</w:t>
      </w:r>
      <w:r w:rsidRPr="00C0452F">
        <w:rPr>
          <w:rFonts w:ascii="GHEA Grapalat" w:hAnsi="GHEA Grapalat"/>
          <w:sz w:val="20"/>
          <w:szCs w:val="20"/>
        </w:rPr>
        <w:t xml:space="preserve"> </w:t>
      </w:r>
    </w:p>
    <w:p w14:paraId="3C9E121C" w14:textId="77777777" w:rsidR="00096865" w:rsidRPr="00C0452F" w:rsidRDefault="00096865" w:rsidP="00CE1009">
      <w:pPr>
        <w:widowControl w:val="0"/>
        <w:tabs>
          <w:tab w:val="left" w:pos="1134"/>
        </w:tabs>
        <w:ind w:left="1134" w:hanging="567"/>
        <w:jc w:val="both"/>
        <w:rPr>
          <w:rFonts w:ascii="GHEA Grapalat" w:hAnsi="GHEA Grapalat"/>
          <w:sz w:val="20"/>
          <w:szCs w:val="20"/>
        </w:rPr>
      </w:pPr>
      <w:r w:rsidRPr="00C0452F">
        <w:rPr>
          <w:rFonts w:ascii="GHEA Grapalat" w:hAnsi="GHEA Grapalat"/>
          <w:sz w:val="20"/>
          <w:szCs w:val="20"/>
        </w:rPr>
        <w:t>2.</w:t>
      </w:r>
      <w:r w:rsidR="005D191A" w:rsidRPr="00C0452F">
        <w:rPr>
          <w:rFonts w:ascii="GHEA Grapalat" w:hAnsi="GHEA Grapalat"/>
          <w:sz w:val="20"/>
          <w:szCs w:val="20"/>
        </w:rPr>
        <w:tab/>
      </w:r>
      <w:r w:rsidRPr="00C0452F">
        <w:rPr>
          <w:rFonts w:ascii="GHEA Grapalat" w:hAnsi="GHEA Grapalat"/>
          <w:sz w:val="20"/>
          <w:szCs w:val="20"/>
        </w:rPr>
        <w:t>Требования к праву участника на участие</w:t>
      </w:r>
      <w:r w:rsidR="004D6ADF" w:rsidRPr="00C0452F">
        <w:rPr>
          <w:rFonts w:ascii="GHEA Grapalat" w:hAnsi="GHEA Grapalat"/>
          <w:sz w:val="20"/>
          <w:szCs w:val="20"/>
        </w:rPr>
        <w:t>, квалификационные критерии</w:t>
      </w:r>
      <w:r w:rsidR="00543BAE" w:rsidRPr="00C0452F">
        <w:rPr>
          <w:rFonts w:ascii="GHEA Grapalat" w:hAnsi="GHEA Grapalat"/>
          <w:sz w:val="20"/>
          <w:szCs w:val="20"/>
        </w:rPr>
        <w:t xml:space="preserve"> и порядок их оценки</w:t>
      </w:r>
      <w:r w:rsidRPr="00C0452F">
        <w:rPr>
          <w:rFonts w:ascii="GHEA Grapalat" w:hAnsi="GHEA Grapalat"/>
          <w:sz w:val="20"/>
          <w:szCs w:val="20"/>
        </w:rPr>
        <w:t>3.</w:t>
      </w:r>
      <w:r w:rsidR="005D191A" w:rsidRPr="00C0452F">
        <w:rPr>
          <w:rFonts w:ascii="GHEA Grapalat" w:hAnsi="GHEA Grapalat"/>
          <w:sz w:val="20"/>
          <w:szCs w:val="20"/>
        </w:rPr>
        <w:tab/>
      </w:r>
      <w:r w:rsidRPr="00C0452F">
        <w:rPr>
          <w:rFonts w:ascii="GHEA Grapalat" w:hAnsi="GHEA Grapalat"/>
          <w:sz w:val="20"/>
          <w:szCs w:val="20"/>
        </w:rPr>
        <w:t>Разъяснение приглашения и порядок вне</w:t>
      </w:r>
      <w:r w:rsidR="00543BAE" w:rsidRPr="00C0452F">
        <w:rPr>
          <w:rFonts w:ascii="GHEA Grapalat" w:hAnsi="GHEA Grapalat"/>
          <w:sz w:val="20"/>
          <w:szCs w:val="20"/>
        </w:rPr>
        <w:t>сения изменения в приглашение</w:t>
      </w:r>
    </w:p>
    <w:p w14:paraId="1729A0A7" w14:textId="77777777" w:rsidR="00087A30" w:rsidRPr="00C0452F" w:rsidRDefault="00096865" w:rsidP="00CE1009">
      <w:pPr>
        <w:widowControl w:val="0"/>
        <w:tabs>
          <w:tab w:val="left" w:pos="1134"/>
        </w:tabs>
        <w:ind w:left="1134" w:hanging="567"/>
        <w:jc w:val="both"/>
        <w:rPr>
          <w:rFonts w:ascii="GHEA Grapalat" w:hAnsi="GHEA Grapalat" w:cs="Sylfaen"/>
          <w:sz w:val="20"/>
          <w:szCs w:val="20"/>
        </w:rPr>
      </w:pPr>
      <w:r w:rsidRPr="00C0452F">
        <w:rPr>
          <w:rFonts w:ascii="GHEA Grapalat" w:hAnsi="GHEA Grapalat"/>
          <w:sz w:val="20"/>
          <w:szCs w:val="20"/>
        </w:rPr>
        <w:t>4.</w:t>
      </w:r>
      <w:r w:rsidR="005D191A" w:rsidRPr="00C0452F">
        <w:rPr>
          <w:rFonts w:ascii="GHEA Grapalat" w:hAnsi="GHEA Grapalat"/>
          <w:sz w:val="20"/>
          <w:szCs w:val="20"/>
        </w:rPr>
        <w:tab/>
      </w:r>
      <w:r w:rsidRPr="00C0452F">
        <w:rPr>
          <w:rFonts w:ascii="GHEA Grapalat" w:hAnsi="GHEA Grapalat"/>
          <w:sz w:val="20"/>
          <w:szCs w:val="20"/>
        </w:rPr>
        <w:t>Порядок подачи заявки</w:t>
      </w:r>
    </w:p>
    <w:p w14:paraId="3304F066" w14:textId="77777777" w:rsidR="00096865" w:rsidRPr="00C0452F" w:rsidRDefault="00543BAE" w:rsidP="00CE1009">
      <w:pPr>
        <w:widowControl w:val="0"/>
        <w:tabs>
          <w:tab w:val="left" w:pos="1134"/>
        </w:tabs>
        <w:ind w:left="1134" w:hanging="567"/>
        <w:jc w:val="both"/>
        <w:rPr>
          <w:rFonts w:ascii="GHEA Grapalat" w:hAnsi="GHEA Grapalat"/>
          <w:sz w:val="20"/>
          <w:szCs w:val="20"/>
        </w:rPr>
      </w:pPr>
      <w:r w:rsidRPr="00C0452F">
        <w:rPr>
          <w:rFonts w:ascii="GHEA Grapalat" w:hAnsi="GHEA Grapalat"/>
          <w:sz w:val="20"/>
          <w:szCs w:val="20"/>
        </w:rPr>
        <w:t>5.</w:t>
      </w:r>
      <w:r w:rsidRPr="00C0452F">
        <w:rPr>
          <w:rFonts w:ascii="GHEA Grapalat" w:hAnsi="GHEA Grapalat"/>
          <w:sz w:val="20"/>
          <w:szCs w:val="20"/>
        </w:rPr>
        <w:tab/>
        <w:t>Ценовое предложение заявки</w:t>
      </w:r>
      <w:r w:rsidR="00087A30" w:rsidRPr="00C0452F">
        <w:rPr>
          <w:rFonts w:ascii="GHEA Grapalat" w:hAnsi="GHEA Grapalat"/>
          <w:sz w:val="20"/>
          <w:szCs w:val="20"/>
        </w:rPr>
        <w:t xml:space="preserve"> </w:t>
      </w:r>
    </w:p>
    <w:p w14:paraId="5F8748B4" w14:textId="77777777" w:rsidR="00096865" w:rsidRPr="00C0452F" w:rsidRDefault="00087A30" w:rsidP="00CE1009">
      <w:pPr>
        <w:widowControl w:val="0"/>
        <w:tabs>
          <w:tab w:val="left" w:pos="1134"/>
        </w:tabs>
        <w:ind w:left="1134" w:hanging="567"/>
        <w:jc w:val="both"/>
        <w:rPr>
          <w:rFonts w:ascii="GHEA Grapalat" w:hAnsi="GHEA Grapalat"/>
          <w:sz w:val="20"/>
          <w:szCs w:val="20"/>
        </w:rPr>
      </w:pPr>
      <w:r w:rsidRPr="00C0452F">
        <w:rPr>
          <w:rFonts w:ascii="GHEA Grapalat" w:hAnsi="GHEA Grapalat"/>
          <w:sz w:val="20"/>
          <w:szCs w:val="20"/>
        </w:rPr>
        <w:t>6.</w:t>
      </w:r>
      <w:r w:rsidR="005D191A" w:rsidRPr="00C0452F">
        <w:rPr>
          <w:rFonts w:ascii="GHEA Grapalat" w:hAnsi="GHEA Grapalat"/>
          <w:sz w:val="20"/>
          <w:szCs w:val="20"/>
        </w:rPr>
        <w:tab/>
      </w:r>
      <w:r w:rsidRPr="00C0452F">
        <w:rPr>
          <w:rFonts w:ascii="GHEA Grapalat" w:hAnsi="GHEA Grapalat"/>
          <w:sz w:val="20"/>
          <w:szCs w:val="20"/>
        </w:rPr>
        <w:t>Срок действия заявки, порядок внесения</w:t>
      </w:r>
      <w:r w:rsidR="005D191A" w:rsidRPr="00C0452F">
        <w:rPr>
          <w:rFonts w:ascii="GHEA Grapalat" w:hAnsi="GHEA Grapalat"/>
          <w:sz w:val="20"/>
          <w:szCs w:val="20"/>
        </w:rPr>
        <w:t xml:space="preserve"> изменений в заявки и их отзыва</w:t>
      </w:r>
      <w:r w:rsidRPr="00C0452F">
        <w:rPr>
          <w:rFonts w:ascii="GHEA Grapalat" w:hAnsi="GHEA Grapalat"/>
          <w:sz w:val="20"/>
          <w:szCs w:val="20"/>
        </w:rPr>
        <w:t xml:space="preserve"> </w:t>
      </w:r>
    </w:p>
    <w:p w14:paraId="63FCFE73" w14:textId="457E734D" w:rsidR="00096865" w:rsidRPr="00C0452F" w:rsidRDefault="00087A30" w:rsidP="00CE1009">
      <w:pPr>
        <w:widowControl w:val="0"/>
        <w:tabs>
          <w:tab w:val="left" w:pos="1134"/>
        </w:tabs>
        <w:ind w:left="1134" w:hanging="567"/>
        <w:jc w:val="both"/>
        <w:rPr>
          <w:rFonts w:ascii="GHEA Grapalat" w:hAnsi="GHEA Grapalat"/>
          <w:sz w:val="20"/>
          <w:szCs w:val="20"/>
        </w:rPr>
      </w:pPr>
      <w:r w:rsidRPr="00C0452F">
        <w:rPr>
          <w:rFonts w:ascii="GHEA Grapalat" w:hAnsi="GHEA Grapalat"/>
          <w:sz w:val="20"/>
          <w:szCs w:val="20"/>
        </w:rPr>
        <w:t>7.</w:t>
      </w:r>
      <w:r w:rsidR="005D191A" w:rsidRPr="00C0452F">
        <w:rPr>
          <w:rFonts w:ascii="GHEA Grapalat" w:hAnsi="GHEA Grapalat"/>
          <w:sz w:val="20"/>
          <w:szCs w:val="20"/>
        </w:rPr>
        <w:tab/>
      </w:r>
      <w:r w:rsidRPr="00C0452F">
        <w:rPr>
          <w:rFonts w:ascii="GHEA Grapalat" w:hAnsi="GHEA Grapalat"/>
          <w:sz w:val="20"/>
          <w:szCs w:val="20"/>
        </w:rPr>
        <w:t>Обеспечение заявки</w:t>
      </w:r>
    </w:p>
    <w:p w14:paraId="7BBA728B" w14:textId="77777777" w:rsidR="00096865" w:rsidRPr="00C0452F" w:rsidRDefault="00087A30" w:rsidP="00CE1009">
      <w:pPr>
        <w:widowControl w:val="0"/>
        <w:tabs>
          <w:tab w:val="left" w:pos="1134"/>
        </w:tabs>
        <w:ind w:left="1134" w:hanging="567"/>
        <w:jc w:val="both"/>
        <w:rPr>
          <w:rFonts w:ascii="GHEA Grapalat" w:hAnsi="GHEA Grapalat" w:cs="Sylfaen"/>
          <w:sz w:val="20"/>
          <w:szCs w:val="20"/>
        </w:rPr>
      </w:pPr>
      <w:r w:rsidRPr="00C0452F">
        <w:rPr>
          <w:rFonts w:ascii="GHEA Grapalat" w:hAnsi="GHEA Grapalat"/>
          <w:sz w:val="20"/>
          <w:szCs w:val="20"/>
        </w:rPr>
        <w:t>8.</w:t>
      </w:r>
      <w:r w:rsidR="005D191A" w:rsidRPr="00C0452F">
        <w:rPr>
          <w:rFonts w:ascii="GHEA Grapalat" w:hAnsi="GHEA Grapalat"/>
          <w:sz w:val="20"/>
          <w:szCs w:val="20"/>
        </w:rPr>
        <w:tab/>
      </w:r>
      <w:r w:rsidRPr="00C0452F">
        <w:rPr>
          <w:rFonts w:ascii="GHEA Grapalat" w:hAnsi="GHEA Grapalat"/>
          <w:sz w:val="20"/>
          <w:szCs w:val="20"/>
        </w:rPr>
        <w:t>Вскрытие, оц</w:t>
      </w:r>
      <w:r w:rsidR="000B2CFA" w:rsidRPr="00C0452F">
        <w:rPr>
          <w:rFonts w:ascii="GHEA Grapalat" w:hAnsi="GHEA Grapalat"/>
          <w:sz w:val="20"/>
          <w:szCs w:val="20"/>
        </w:rPr>
        <w:t>енка заявок и подведение итогов</w:t>
      </w:r>
    </w:p>
    <w:p w14:paraId="3AC9267F" w14:textId="77777777" w:rsidR="00096865" w:rsidRPr="00C0452F" w:rsidRDefault="00087A30" w:rsidP="00CE1009">
      <w:pPr>
        <w:widowControl w:val="0"/>
        <w:tabs>
          <w:tab w:val="left" w:pos="1134"/>
        </w:tabs>
        <w:ind w:left="1134" w:hanging="567"/>
        <w:jc w:val="both"/>
        <w:rPr>
          <w:rFonts w:ascii="GHEA Grapalat" w:hAnsi="GHEA Grapalat"/>
          <w:sz w:val="20"/>
          <w:szCs w:val="20"/>
        </w:rPr>
      </w:pPr>
      <w:r w:rsidRPr="00C0452F">
        <w:rPr>
          <w:rFonts w:ascii="GHEA Grapalat" w:hAnsi="GHEA Grapalat"/>
          <w:sz w:val="20"/>
          <w:szCs w:val="20"/>
        </w:rPr>
        <w:t>9.</w:t>
      </w:r>
      <w:r w:rsidR="005D191A" w:rsidRPr="00C0452F">
        <w:rPr>
          <w:rFonts w:ascii="GHEA Grapalat" w:hAnsi="GHEA Grapalat"/>
          <w:sz w:val="20"/>
          <w:szCs w:val="20"/>
        </w:rPr>
        <w:tab/>
      </w:r>
      <w:r w:rsidRPr="00C0452F">
        <w:rPr>
          <w:rFonts w:ascii="GHEA Grapalat" w:hAnsi="GHEA Grapalat"/>
          <w:sz w:val="20"/>
          <w:szCs w:val="20"/>
        </w:rPr>
        <w:t>Заключение догово</w:t>
      </w:r>
      <w:r w:rsidR="00543BAE" w:rsidRPr="00C0452F">
        <w:rPr>
          <w:rFonts w:ascii="GHEA Grapalat" w:hAnsi="GHEA Grapalat"/>
          <w:sz w:val="20"/>
          <w:szCs w:val="20"/>
        </w:rPr>
        <w:t>ра</w:t>
      </w:r>
    </w:p>
    <w:p w14:paraId="51D6B478" w14:textId="77777777" w:rsidR="00096865" w:rsidRPr="00C0452F" w:rsidRDefault="00087A30" w:rsidP="00CE1009">
      <w:pPr>
        <w:widowControl w:val="0"/>
        <w:tabs>
          <w:tab w:val="left" w:pos="1134"/>
        </w:tabs>
        <w:ind w:left="1134" w:hanging="567"/>
        <w:jc w:val="both"/>
        <w:rPr>
          <w:rFonts w:ascii="GHEA Grapalat" w:hAnsi="GHEA Grapalat"/>
          <w:sz w:val="20"/>
          <w:szCs w:val="20"/>
        </w:rPr>
      </w:pPr>
      <w:r w:rsidRPr="00C0452F">
        <w:rPr>
          <w:rFonts w:ascii="GHEA Grapalat" w:hAnsi="GHEA Grapalat"/>
          <w:sz w:val="20"/>
          <w:szCs w:val="20"/>
        </w:rPr>
        <w:t>10.</w:t>
      </w:r>
      <w:r w:rsidR="005D191A" w:rsidRPr="00C0452F">
        <w:rPr>
          <w:rFonts w:ascii="GHEA Grapalat" w:hAnsi="GHEA Grapalat"/>
          <w:sz w:val="20"/>
          <w:szCs w:val="20"/>
        </w:rPr>
        <w:tab/>
      </w:r>
      <w:r w:rsidR="004D6ADF" w:rsidRPr="00C0452F">
        <w:rPr>
          <w:rFonts w:ascii="GHEA Grapalat" w:hAnsi="GHEA Grapalat"/>
          <w:sz w:val="20"/>
          <w:szCs w:val="20"/>
        </w:rPr>
        <w:t>Обеспечени</w:t>
      </w:r>
      <w:r w:rsidR="004D6ADF" w:rsidRPr="00C0452F">
        <w:rPr>
          <w:rFonts w:ascii="GHEA Grapalat" w:hAnsi="GHEA Grapalat"/>
          <w:sz w:val="20"/>
          <w:szCs w:val="20"/>
          <w:lang w:val="en-US"/>
        </w:rPr>
        <w:t>e</w:t>
      </w:r>
      <w:r w:rsidR="004D6ADF" w:rsidRPr="00C0452F">
        <w:rPr>
          <w:rFonts w:ascii="GHEA Grapalat" w:hAnsi="GHEA Grapalat"/>
          <w:sz w:val="20"/>
          <w:szCs w:val="20"/>
        </w:rPr>
        <w:t xml:space="preserve"> </w:t>
      </w:r>
      <w:r w:rsidR="00543BAE" w:rsidRPr="00C0452F">
        <w:rPr>
          <w:rFonts w:ascii="GHEA Grapalat" w:hAnsi="GHEA Grapalat"/>
          <w:sz w:val="20"/>
          <w:szCs w:val="20"/>
        </w:rPr>
        <w:t>договора</w:t>
      </w:r>
      <w:r w:rsidRPr="00C0452F">
        <w:rPr>
          <w:rFonts w:ascii="GHEA Grapalat" w:hAnsi="GHEA Grapalat"/>
          <w:sz w:val="20"/>
          <w:szCs w:val="20"/>
        </w:rPr>
        <w:t xml:space="preserve"> </w:t>
      </w:r>
    </w:p>
    <w:p w14:paraId="34D653BC" w14:textId="77777777" w:rsidR="00096865" w:rsidRPr="00C0452F" w:rsidRDefault="00096865" w:rsidP="00CE1009">
      <w:pPr>
        <w:widowControl w:val="0"/>
        <w:tabs>
          <w:tab w:val="left" w:pos="1134"/>
        </w:tabs>
        <w:ind w:left="1134" w:hanging="567"/>
        <w:jc w:val="both"/>
        <w:rPr>
          <w:rFonts w:ascii="GHEA Grapalat" w:hAnsi="GHEA Grapalat"/>
          <w:sz w:val="20"/>
          <w:szCs w:val="20"/>
        </w:rPr>
      </w:pPr>
      <w:r w:rsidRPr="00C0452F">
        <w:rPr>
          <w:rFonts w:ascii="GHEA Grapalat" w:hAnsi="GHEA Grapalat"/>
          <w:sz w:val="20"/>
          <w:szCs w:val="20"/>
        </w:rPr>
        <w:t>11.</w:t>
      </w:r>
      <w:r w:rsidR="005D191A" w:rsidRPr="00C0452F">
        <w:rPr>
          <w:rFonts w:ascii="GHEA Grapalat" w:hAnsi="GHEA Grapalat"/>
          <w:sz w:val="20"/>
          <w:szCs w:val="20"/>
        </w:rPr>
        <w:tab/>
      </w:r>
      <w:r w:rsidRPr="00C0452F">
        <w:rPr>
          <w:rFonts w:ascii="GHEA Grapalat" w:hAnsi="GHEA Grapalat"/>
          <w:sz w:val="20"/>
          <w:szCs w:val="20"/>
        </w:rPr>
        <w:t>Объяв</w:t>
      </w:r>
      <w:r w:rsidR="00543BAE" w:rsidRPr="00C0452F">
        <w:rPr>
          <w:rFonts w:ascii="GHEA Grapalat" w:hAnsi="GHEA Grapalat"/>
          <w:sz w:val="20"/>
          <w:szCs w:val="20"/>
        </w:rPr>
        <w:t>ление процедуры несостоявшейся</w:t>
      </w:r>
      <w:r w:rsidRPr="00C0452F">
        <w:rPr>
          <w:rFonts w:ascii="GHEA Grapalat" w:hAnsi="GHEA Grapalat"/>
          <w:sz w:val="20"/>
          <w:szCs w:val="20"/>
        </w:rPr>
        <w:t xml:space="preserve"> </w:t>
      </w:r>
    </w:p>
    <w:p w14:paraId="1D571B9B" w14:textId="77777777" w:rsidR="00096865" w:rsidRPr="00C0452F" w:rsidRDefault="00096865" w:rsidP="00CE1009">
      <w:pPr>
        <w:widowControl w:val="0"/>
        <w:tabs>
          <w:tab w:val="left" w:pos="1134"/>
        </w:tabs>
        <w:ind w:left="1134" w:hanging="567"/>
        <w:jc w:val="both"/>
        <w:rPr>
          <w:rFonts w:ascii="GHEA Grapalat" w:hAnsi="GHEA Grapalat"/>
          <w:sz w:val="20"/>
          <w:szCs w:val="20"/>
        </w:rPr>
      </w:pPr>
      <w:r w:rsidRPr="00C0452F">
        <w:rPr>
          <w:rFonts w:ascii="GHEA Grapalat" w:hAnsi="GHEA Grapalat"/>
          <w:sz w:val="20"/>
          <w:szCs w:val="20"/>
        </w:rPr>
        <w:t>12.</w:t>
      </w:r>
      <w:r w:rsidR="005D191A" w:rsidRPr="00C0452F">
        <w:rPr>
          <w:rFonts w:ascii="GHEA Grapalat" w:hAnsi="GHEA Grapalat"/>
          <w:sz w:val="20"/>
          <w:szCs w:val="20"/>
        </w:rPr>
        <w:tab/>
      </w:r>
      <w:r w:rsidRPr="00C0452F">
        <w:rPr>
          <w:rFonts w:ascii="GHEA Grapalat" w:hAnsi="GHEA Grapalat"/>
          <w:sz w:val="20"/>
          <w:szCs w:val="20"/>
        </w:rPr>
        <w:t>Право участника и порядок обжалования им действий и (или) принятых решений</w:t>
      </w:r>
      <w:r w:rsidR="00543BAE" w:rsidRPr="00C0452F">
        <w:rPr>
          <w:rFonts w:ascii="GHEA Grapalat" w:hAnsi="GHEA Grapalat"/>
          <w:sz w:val="20"/>
          <w:szCs w:val="20"/>
        </w:rPr>
        <w:t>, связанных с процессом закупки</w:t>
      </w:r>
    </w:p>
    <w:p w14:paraId="2F8882C0" w14:textId="77777777" w:rsidR="00B91578" w:rsidRPr="00C0452F" w:rsidRDefault="00B91578" w:rsidP="00B46D58">
      <w:pPr>
        <w:widowControl w:val="0"/>
        <w:spacing w:after="160"/>
        <w:jc w:val="center"/>
        <w:rPr>
          <w:rFonts w:ascii="GHEA Grapalat" w:hAnsi="GHEA Grapalat"/>
          <w:b/>
        </w:rPr>
      </w:pPr>
    </w:p>
    <w:p w14:paraId="583C25D6" w14:textId="580E16AB" w:rsidR="008842CE" w:rsidRPr="00C0452F" w:rsidRDefault="00CA590C" w:rsidP="00B46D58">
      <w:pPr>
        <w:widowControl w:val="0"/>
        <w:spacing w:after="160"/>
        <w:jc w:val="center"/>
        <w:rPr>
          <w:rFonts w:ascii="GHEA Grapalat" w:hAnsi="GHEA Grapalat"/>
          <w:b/>
        </w:rPr>
      </w:pPr>
      <w:r w:rsidRPr="00C0452F">
        <w:rPr>
          <w:rFonts w:ascii="GHEA Grapalat" w:hAnsi="GHEA Grapalat"/>
          <w:b/>
        </w:rPr>
        <w:t xml:space="preserve">ЧАСТЬ II. </w:t>
      </w:r>
    </w:p>
    <w:p w14:paraId="6F874A4C" w14:textId="77777777" w:rsidR="00096865" w:rsidRPr="00C0452F" w:rsidRDefault="00096865" w:rsidP="00B46D58">
      <w:pPr>
        <w:widowControl w:val="0"/>
        <w:spacing w:after="160"/>
        <w:jc w:val="center"/>
        <w:rPr>
          <w:rFonts w:ascii="GHEA Grapalat" w:hAnsi="GHEA Grapalat"/>
          <w:b/>
        </w:rPr>
      </w:pPr>
      <w:r w:rsidRPr="00C0452F">
        <w:rPr>
          <w:rFonts w:ascii="GHEA Grapalat" w:hAnsi="GHEA Grapalat"/>
          <w:b/>
        </w:rPr>
        <w:lastRenderedPageBreak/>
        <w:t xml:space="preserve">ИНСТРУКЦИЯ ПО ПОДГОТОВКЕ ЗАЯВКИ </w:t>
      </w:r>
      <w:r w:rsidR="00CA590C" w:rsidRPr="00C0452F">
        <w:rPr>
          <w:rFonts w:ascii="GHEA Grapalat" w:hAnsi="GHEA Grapalat"/>
          <w:b/>
        </w:rPr>
        <w:br/>
      </w:r>
      <w:r w:rsidRPr="00C0452F">
        <w:rPr>
          <w:rFonts w:ascii="GHEA Grapalat" w:hAnsi="GHEA Grapalat"/>
          <w:b/>
        </w:rPr>
        <w:t>НА ОТКРЫТЫЙ КОНКУРС</w:t>
      </w:r>
    </w:p>
    <w:p w14:paraId="343A3C86" w14:textId="77777777" w:rsidR="00520F57" w:rsidRPr="00C0452F" w:rsidRDefault="00520F57" w:rsidP="00B46D58">
      <w:pPr>
        <w:widowControl w:val="0"/>
        <w:spacing w:after="160"/>
        <w:jc w:val="center"/>
        <w:rPr>
          <w:rFonts w:ascii="GHEA Grapalat" w:hAnsi="GHEA Grapalat"/>
          <w:b/>
        </w:rPr>
      </w:pPr>
    </w:p>
    <w:p w14:paraId="39309E59" w14:textId="77777777" w:rsidR="00096865" w:rsidRPr="00C0452F" w:rsidRDefault="00096865" w:rsidP="00CE1009">
      <w:pPr>
        <w:widowControl w:val="0"/>
        <w:tabs>
          <w:tab w:val="left" w:pos="1134"/>
        </w:tabs>
        <w:ind w:left="1134" w:hanging="567"/>
        <w:jc w:val="both"/>
        <w:rPr>
          <w:rFonts w:ascii="GHEA Grapalat" w:hAnsi="GHEA Grapalat"/>
          <w:sz w:val="20"/>
          <w:szCs w:val="20"/>
        </w:rPr>
      </w:pPr>
      <w:r w:rsidRPr="00C0452F">
        <w:rPr>
          <w:rFonts w:ascii="GHEA Grapalat" w:hAnsi="GHEA Grapalat"/>
        </w:rPr>
        <w:t>1</w:t>
      </w:r>
      <w:r w:rsidRPr="00C0452F">
        <w:rPr>
          <w:rFonts w:ascii="GHEA Grapalat" w:hAnsi="GHEA Grapalat"/>
          <w:sz w:val="20"/>
          <w:szCs w:val="20"/>
        </w:rPr>
        <w:t>.</w:t>
      </w:r>
      <w:r w:rsidRPr="00C0452F">
        <w:rPr>
          <w:rFonts w:ascii="GHEA Grapalat" w:hAnsi="GHEA Grapalat"/>
          <w:sz w:val="20"/>
          <w:szCs w:val="20"/>
        </w:rPr>
        <w:tab/>
        <w:t>Общ</w:t>
      </w:r>
      <w:r w:rsidR="00543BAE" w:rsidRPr="00C0452F">
        <w:rPr>
          <w:rFonts w:ascii="GHEA Grapalat" w:hAnsi="GHEA Grapalat"/>
          <w:sz w:val="20"/>
          <w:szCs w:val="20"/>
        </w:rPr>
        <w:t>ие положения</w:t>
      </w:r>
    </w:p>
    <w:p w14:paraId="1937829E" w14:textId="77777777" w:rsidR="00096865" w:rsidRPr="00C0452F" w:rsidRDefault="00543BAE" w:rsidP="00CE1009">
      <w:pPr>
        <w:widowControl w:val="0"/>
        <w:tabs>
          <w:tab w:val="left" w:pos="1134"/>
        </w:tabs>
        <w:ind w:left="1134" w:hanging="567"/>
        <w:jc w:val="both"/>
        <w:rPr>
          <w:rFonts w:ascii="GHEA Grapalat" w:hAnsi="GHEA Grapalat"/>
          <w:sz w:val="20"/>
          <w:szCs w:val="20"/>
        </w:rPr>
      </w:pPr>
      <w:r w:rsidRPr="00C0452F">
        <w:rPr>
          <w:rFonts w:ascii="GHEA Grapalat" w:hAnsi="GHEA Grapalat"/>
          <w:sz w:val="20"/>
          <w:szCs w:val="20"/>
        </w:rPr>
        <w:t>2.</w:t>
      </w:r>
      <w:r w:rsidRPr="00C0452F">
        <w:rPr>
          <w:rFonts w:ascii="GHEA Grapalat" w:hAnsi="GHEA Grapalat"/>
          <w:sz w:val="20"/>
          <w:szCs w:val="20"/>
        </w:rPr>
        <w:tab/>
        <w:t>Заявка на процедуру</w:t>
      </w:r>
    </w:p>
    <w:p w14:paraId="2561FBF6" w14:textId="41608CCC" w:rsidR="00E17B7F" w:rsidRPr="00C0452F" w:rsidRDefault="00450C30" w:rsidP="00CE1009">
      <w:pPr>
        <w:widowControl w:val="0"/>
        <w:tabs>
          <w:tab w:val="left" w:pos="1134"/>
        </w:tabs>
        <w:ind w:left="1134" w:hanging="567"/>
        <w:jc w:val="both"/>
        <w:rPr>
          <w:rFonts w:ascii="GHEA Grapalat" w:hAnsi="GHEA Grapalat"/>
          <w:sz w:val="20"/>
          <w:szCs w:val="20"/>
        </w:rPr>
      </w:pPr>
      <w:r w:rsidRPr="00C0452F">
        <w:rPr>
          <w:rFonts w:ascii="GHEA Grapalat" w:hAnsi="GHEA Grapalat"/>
          <w:sz w:val="20"/>
          <w:szCs w:val="20"/>
        </w:rPr>
        <w:t>3</w:t>
      </w:r>
      <w:r w:rsidR="00543BAE" w:rsidRPr="00C0452F">
        <w:rPr>
          <w:rFonts w:ascii="GHEA Grapalat" w:hAnsi="GHEA Grapalat"/>
          <w:sz w:val="20"/>
          <w:szCs w:val="20"/>
        </w:rPr>
        <w:t>.</w:t>
      </w:r>
      <w:r w:rsidR="00543BAE" w:rsidRPr="00C0452F">
        <w:rPr>
          <w:rFonts w:ascii="GHEA Grapalat" w:hAnsi="GHEA Grapalat"/>
          <w:sz w:val="20"/>
          <w:szCs w:val="20"/>
        </w:rPr>
        <w:tab/>
        <w:t>Приложения № 1-</w:t>
      </w:r>
      <w:r w:rsidR="0049697A" w:rsidRPr="00C0452F">
        <w:rPr>
          <w:rFonts w:ascii="GHEA Grapalat" w:hAnsi="GHEA Grapalat"/>
          <w:sz w:val="20"/>
          <w:szCs w:val="20"/>
        </w:rPr>
        <w:t>7</w:t>
      </w:r>
    </w:p>
    <w:p w14:paraId="3006452D" w14:textId="77777777" w:rsidR="00CE1009" w:rsidRPr="00C0452F" w:rsidRDefault="00CE1009" w:rsidP="00CE1009">
      <w:pPr>
        <w:widowControl w:val="0"/>
        <w:tabs>
          <w:tab w:val="left" w:pos="1134"/>
        </w:tabs>
        <w:ind w:left="1134" w:hanging="567"/>
        <w:jc w:val="both"/>
        <w:rPr>
          <w:rFonts w:ascii="GHEA Grapalat" w:hAnsi="GHEA Grapalat"/>
          <w:sz w:val="20"/>
          <w:szCs w:val="20"/>
        </w:rPr>
      </w:pPr>
    </w:p>
    <w:p w14:paraId="3B0BC58A" w14:textId="340BF8A9" w:rsidR="00096865" w:rsidRPr="00C0452F" w:rsidRDefault="00E17B7F" w:rsidP="00996ED9">
      <w:pPr>
        <w:widowControl w:val="0"/>
        <w:ind w:hanging="567"/>
        <w:jc w:val="both"/>
        <w:rPr>
          <w:rFonts w:ascii="GHEA Grapalat" w:hAnsi="GHEA Grapalat"/>
          <w:spacing w:val="-6"/>
          <w:sz w:val="20"/>
          <w:szCs w:val="20"/>
        </w:rPr>
      </w:pPr>
      <w:r w:rsidRPr="00C0452F">
        <w:rPr>
          <w:rFonts w:ascii="GHEA Grapalat" w:hAnsi="GHEA Grapalat"/>
          <w:spacing w:val="-6"/>
          <w:sz w:val="20"/>
          <w:szCs w:val="20"/>
        </w:rPr>
        <w:t xml:space="preserve">               </w:t>
      </w:r>
      <w:r w:rsidR="00096865" w:rsidRPr="00C0452F">
        <w:rPr>
          <w:rFonts w:ascii="GHEA Grapalat" w:hAnsi="GHEA Grapalat"/>
          <w:spacing w:val="-6"/>
          <w:sz w:val="20"/>
          <w:szCs w:val="20"/>
        </w:rPr>
        <w:t xml:space="preserve">Настоящее Приглашение предоставляется в дополнение к объявлению об открытом конкурсе, проводимом под кодом </w:t>
      </w:r>
      <w:r w:rsidR="00CE1009" w:rsidRPr="00C0452F">
        <w:rPr>
          <w:rFonts w:ascii="GHEA Grapalat" w:hAnsi="GHEA Grapalat"/>
          <w:b/>
          <w:sz w:val="20"/>
          <w:szCs w:val="20"/>
        </w:rPr>
        <w:t>HH NGN K BMAShDzB</w:t>
      </w:r>
      <w:r w:rsidR="00CE1009" w:rsidRPr="00C0452F">
        <w:rPr>
          <w:rFonts w:ascii="GHEA Grapalat" w:hAnsi="GHEA Grapalat"/>
          <w:b/>
          <w:sz w:val="20"/>
          <w:szCs w:val="20"/>
          <w:lang w:val="hy-AM"/>
        </w:rPr>
        <w:t>-25</w:t>
      </w:r>
      <w:r w:rsidR="00CE1009" w:rsidRPr="00C0452F">
        <w:rPr>
          <w:rFonts w:ascii="GHEA Grapalat" w:hAnsi="GHEA Grapalat"/>
          <w:b/>
          <w:sz w:val="20"/>
          <w:szCs w:val="20"/>
        </w:rPr>
        <w:t>/</w:t>
      </w:r>
      <w:r w:rsidR="00CE1009" w:rsidRPr="00C0452F">
        <w:rPr>
          <w:rFonts w:ascii="GHEA Grapalat" w:hAnsi="GHEA Grapalat"/>
          <w:b/>
          <w:sz w:val="20"/>
          <w:szCs w:val="20"/>
          <w:lang w:val="hy-AM"/>
        </w:rPr>
        <w:t>5</w:t>
      </w:r>
      <w:r w:rsidR="00CE1009" w:rsidRPr="00C0452F">
        <w:rPr>
          <w:rFonts w:ascii="GHEA Grapalat" w:hAnsi="GHEA Grapalat"/>
          <w:spacing w:val="-6"/>
          <w:sz w:val="20"/>
          <w:szCs w:val="20"/>
        </w:rPr>
        <w:t xml:space="preserve"> </w:t>
      </w:r>
      <w:r w:rsidR="00096865" w:rsidRPr="00C0452F">
        <w:rPr>
          <w:rFonts w:ascii="GHEA Grapalat" w:hAnsi="GHEA Grapalat"/>
          <w:spacing w:val="-6"/>
          <w:sz w:val="20"/>
          <w:szCs w:val="20"/>
        </w:rPr>
        <w:t>(далее — процедура).</w:t>
      </w:r>
    </w:p>
    <w:p w14:paraId="4DA614D0" w14:textId="6F9A109F" w:rsidR="00096865" w:rsidRPr="00C0452F" w:rsidRDefault="00096865" w:rsidP="00996ED9">
      <w:pPr>
        <w:widowControl w:val="0"/>
        <w:ind w:firstLine="567"/>
        <w:jc w:val="both"/>
        <w:rPr>
          <w:rFonts w:ascii="GHEA Grapalat" w:hAnsi="GHEA Grapalat"/>
          <w:sz w:val="20"/>
          <w:szCs w:val="20"/>
        </w:rPr>
      </w:pPr>
      <w:r w:rsidRPr="00C0452F">
        <w:rPr>
          <w:rFonts w:ascii="GHEA Grapalat" w:hAnsi="GHEA Grapalat"/>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C0452F">
        <w:rPr>
          <w:rFonts w:ascii="Courier New" w:hAnsi="Courier New" w:cs="Courier New"/>
          <w:sz w:val="20"/>
          <w:szCs w:val="20"/>
          <w:lang w:val="en-US"/>
        </w:rPr>
        <w:t> </w:t>
      </w:r>
      <w:r w:rsidRPr="00C0452F">
        <w:rPr>
          <w:rFonts w:ascii="GHEA Grapalat" w:hAnsi="GHEA Grapalat"/>
          <w:sz w:val="20"/>
          <w:szCs w:val="20"/>
        </w:rPr>
        <w:t>4</w:t>
      </w:r>
      <w:r w:rsidR="006D2DF7" w:rsidRPr="00C0452F">
        <w:rPr>
          <w:rFonts w:ascii="Courier New" w:hAnsi="Courier New" w:cs="Courier New"/>
          <w:sz w:val="20"/>
          <w:szCs w:val="20"/>
          <w:lang w:val="en-US"/>
        </w:rPr>
        <w:t> </w:t>
      </w:r>
      <w:r w:rsidRPr="00C0452F">
        <w:rPr>
          <w:rFonts w:ascii="GHEA Grapalat" w:hAnsi="GHEA Grapalat"/>
          <w:sz w:val="20"/>
          <w:szCs w:val="20"/>
        </w:rPr>
        <w:t>м</w:t>
      </w:r>
      <w:r w:rsidR="00730989" w:rsidRPr="00C0452F">
        <w:rPr>
          <w:rFonts w:ascii="GHEA Grapalat" w:hAnsi="GHEA Grapalat"/>
          <w:sz w:val="20"/>
          <w:szCs w:val="20"/>
        </w:rPr>
        <w:t xml:space="preserve">ая 2017 года (далее — Порядок) </w:t>
      </w:r>
      <w:r w:rsidRPr="00C0452F">
        <w:rPr>
          <w:rFonts w:ascii="GHEA Grapalat" w:hAnsi="GHEA Grapalat"/>
          <w:sz w:val="20"/>
          <w:szCs w:val="20"/>
        </w:rPr>
        <w:t xml:space="preserve">и иных правовых актов, и имеет цель информировать лиц (далее — участник), намеренных участвовать в объявленной </w:t>
      </w:r>
      <w:r w:rsidR="00996ED9" w:rsidRPr="00C0452F">
        <w:rPr>
          <w:rFonts w:ascii="GHEA Grapalat" w:hAnsi="GHEA Grapalat"/>
          <w:sz w:val="20"/>
          <w:szCs w:val="20"/>
        </w:rPr>
        <w:t>"</w:t>
      </w:r>
      <w:r w:rsidR="00996ED9" w:rsidRPr="00C0452F">
        <w:rPr>
          <w:rFonts w:ascii="GHEA Grapalat" w:hAnsi="GHEA Grapalat" w:cs="Sylfaen"/>
          <w:b/>
          <w:sz w:val="20"/>
          <w:szCs w:val="20"/>
        </w:rPr>
        <w:t>ОБРАЗОВАТЕЛЬНОГО КОМПЛЕКСА МВД РА</w:t>
      </w:r>
      <w:r w:rsidR="00996ED9" w:rsidRPr="00C0452F">
        <w:rPr>
          <w:rFonts w:ascii="GHEA Grapalat" w:hAnsi="GHEA Grapalat"/>
          <w:sz w:val="20"/>
          <w:szCs w:val="20"/>
        </w:rPr>
        <w:t>"</w:t>
      </w:r>
      <w:r w:rsidRPr="00C0452F">
        <w:rPr>
          <w:rFonts w:ascii="GHEA Grapalat" w:hAnsi="GHEA Grapalat"/>
          <w:sz w:val="20"/>
          <w:szCs w:val="20"/>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77795144" w14:textId="77777777" w:rsidR="00096865" w:rsidRPr="00C0452F" w:rsidRDefault="00096865" w:rsidP="00996ED9">
      <w:pPr>
        <w:widowControl w:val="0"/>
        <w:ind w:firstLine="567"/>
        <w:jc w:val="both"/>
        <w:rPr>
          <w:rFonts w:ascii="GHEA Grapalat" w:hAnsi="GHEA Grapalat"/>
          <w:sz w:val="20"/>
          <w:szCs w:val="20"/>
        </w:rPr>
      </w:pPr>
      <w:r w:rsidRPr="00C0452F">
        <w:rPr>
          <w:rFonts w:ascii="GHEA Grapalat" w:hAnsi="GHEA Grapalat"/>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14:paraId="042F9884" w14:textId="77777777" w:rsidR="00096865" w:rsidRPr="00C0452F" w:rsidRDefault="00096865" w:rsidP="00996ED9">
      <w:pPr>
        <w:widowControl w:val="0"/>
        <w:ind w:firstLine="567"/>
        <w:jc w:val="both"/>
        <w:rPr>
          <w:rFonts w:ascii="GHEA Grapalat" w:hAnsi="GHEA Grapalat" w:cs="Times Armenian"/>
          <w:sz w:val="20"/>
          <w:szCs w:val="20"/>
        </w:rPr>
      </w:pPr>
      <w:r w:rsidRPr="00C0452F">
        <w:rPr>
          <w:rFonts w:ascii="GHEA Grapalat" w:hAnsi="GHEA Grapalat"/>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30FAA857" w14:textId="50DCF1D2" w:rsidR="003E1421" w:rsidRPr="00C0452F" w:rsidRDefault="00A81DD5" w:rsidP="00996ED9">
      <w:pPr>
        <w:pStyle w:val="23"/>
        <w:widowControl w:val="0"/>
        <w:spacing w:line="240" w:lineRule="auto"/>
        <w:ind w:firstLine="567"/>
        <w:rPr>
          <w:rFonts w:ascii="GHEA Grapalat" w:hAnsi="GHEA Grapalat"/>
        </w:rPr>
      </w:pPr>
      <w:r w:rsidRPr="00C0452F">
        <w:rPr>
          <w:rFonts w:ascii="GHEA Grapalat" w:hAnsi="GHEA Grapalat"/>
        </w:rPr>
        <w:t xml:space="preserve">Адрес электронной почты секретаря оценочной комиссии </w:t>
      </w:r>
      <w:r w:rsidR="00996ED9" w:rsidRPr="00C0452F">
        <w:rPr>
          <w:rFonts w:ascii="GHEA Grapalat" w:hAnsi="GHEA Grapalat"/>
          <w:lang w:val="en-US"/>
        </w:rPr>
        <w:t>gnumner</w:t>
      </w:r>
      <w:r w:rsidR="00996ED9" w:rsidRPr="00C0452F">
        <w:rPr>
          <w:rFonts w:ascii="GHEA Grapalat" w:hAnsi="GHEA Grapalat"/>
        </w:rPr>
        <w:t>@</w:t>
      </w:r>
      <w:r w:rsidR="00996ED9" w:rsidRPr="00C0452F">
        <w:rPr>
          <w:rFonts w:ascii="GHEA Grapalat" w:hAnsi="GHEA Grapalat"/>
          <w:lang w:val="en-US"/>
        </w:rPr>
        <w:t>edupolice</w:t>
      </w:r>
      <w:r w:rsidR="00996ED9" w:rsidRPr="00C0452F">
        <w:rPr>
          <w:rFonts w:ascii="GHEA Grapalat" w:hAnsi="GHEA Grapalat"/>
        </w:rPr>
        <w:t>.</w:t>
      </w:r>
      <w:r w:rsidR="00996ED9" w:rsidRPr="00C0452F">
        <w:rPr>
          <w:rFonts w:ascii="GHEA Grapalat" w:hAnsi="GHEA Grapalat"/>
          <w:lang w:val="en-US"/>
        </w:rPr>
        <w:t>am</w:t>
      </w:r>
      <w:r w:rsidR="00996ED9" w:rsidRPr="00C0452F">
        <w:rPr>
          <w:rFonts w:ascii="GHEA Grapalat" w:hAnsi="GHEA Grapalat"/>
        </w:rPr>
        <w:t>.</w:t>
      </w:r>
    </w:p>
    <w:p w14:paraId="1B18E7C7" w14:textId="77777777" w:rsidR="00096865" w:rsidRPr="00C0452F" w:rsidRDefault="00F5653D" w:rsidP="00B46D58">
      <w:pPr>
        <w:widowControl w:val="0"/>
        <w:spacing w:after="160"/>
        <w:jc w:val="center"/>
        <w:rPr>
          <w:rFonts w:ascii="GHEA Grapalat" w:hAnsi="GHEA Grapalat"/>
        </w:rPr>
      </w:pPr>
      <w:r w:rsidRPr="00C0452F">
        <w:rPr>
          <w:rFonts w:ascii="GHEA Grapalat" w:hAnsi="GHEA Grapalat"/>
        </w:rPr>
        <w:br w:type="page"/>
      </w:r>
      <w:r w:rsidRPr="00C0452F">
        <w:rPr>
          <w:rFonts w:ascii="GHEA Grapalat" w:hAnsi="GHEA Grapalat"/>
        </w:rPr>
        <w:lastRenderedPageBreak/>
        <w:t>ЧАСТЬ I</w:t>
      </w:r>
    </w:p>
    <w:p w14:paraId="25806C6D" w14:textId="77777777" w:rsidR="00096865" w:rsidRPr="00C0452F" w:rsidRDefault="00F63BBB" w:rsidP="00B46D58">
      <w:pPr>
        <w:widowControl w:val="0"/>
        <w:spacing w:after="160"/>
        <w:jc w:val="center"/>
        <w:rPr>
          <w:rFonts w:ascii="GHEA Grapalat" w:hAnsi="GHEA Grapalat" w:cs="Sylfaen"/>
          <w:b/>
          <w:sz w:val="20"/>
          <w:szCs w:val="20"/>
        </w:rPr>
      </w:pPr>
      <w:r w:rsidRPr="00C0452F">
        <w:rPr>
          <w:rFonts w:ascii="GHEA Grapalat" w:hAnsi="GHEA Grapalat"/>
          <w:b/>
          <w:sz w:val="20"/>
          <w:szCs w:val="20"/>
        </w:rPr>
        <w:t xml:space="preserve">1. </w:t>
      </w:r>
      <w:r w:rsidR="002B32D6" w:rsidRPr="00C0452F">
        <w:rPr>
          <w:rFonts w:ascii="GHEA Grapalat" w:hAnsi="GHEA Grapalat"/>
          <w:b/>
          <w:sz w:val="20"/>
          <w:szCs w:val="20"/>
        </w:rPr>
        <w:t>ХАРАКТЕРИСТИКА ПРЕДМЕТА ЗАКУПКИ</w:t>
      </w:r>
    </w:p>
    <w:p w14:paraId="4ACC4EBD" w14:textId="61EB91C7" w:rsidR="00096865" w:rsidRPr="00C0452F" w:rsidRDefault="00845AA5" w:rsidP="00B46D58">
      <w:pPr>
        <w:pStyle w:val="3"/>
        <w:keepNext w:val="0"/>
        <w:widowControl w:val="0"/>
        <w:tabs>
          <w:tab w:val="left" w:pos="1134"/>
        </w:tabs>
        <w:spacing w:after="160" w:line="240" w:lineRule="auto"/>
        <w:ind w:firstLine="567"/>
        <w:jc w:val="both"/>
        <w:rPr>
          <w:rFonts w:ascii="GHEA Grapalat" w:hAnsi="GHEA Grapalat"/>
          <w:i w:val="0"/>
        </w:rPr>
      </w:pPr>
      <w:r w:rsidRPr="00C0452F">
        <w:rPr>
          <w:rFonts w:ascii="GHEA Grapalat" w:hAnsi="GHEA Grapalat"/>
          <w:i w:val="0"/>
        </w:rPr>
        <w:t>1.1</w:t>
      </w:r>
      <w:r w:rsidR="008E6E51" w:rsidRPr="00C0452F">
        <w:rPr>
          <w:rFonts w:ascii="GHEA Grapalat" w:hAnsi="GHEA Grapalat"/>
          <w:i w:val="0"/>
        </w:rPr>
        <w:t>.</w:t>
      </w:r>
      <w:r w:rsidR="00F63BBB" w:rsidRPr="00C0452F">
        <w:rPr>
          <w:rFonts w:ascii="GHEA Grapalat" w:hAnsi="GHEA Grapalat"/>
          <w:i w:val="0"/>
        </w:rPr>
        <w:tab/>
      </w:r>
      <w:r w:rsidRPr="00C0452F">
        <w:rPr>
          <w:rFonts w:ascii="GHEA Grapalat" w:hAnsi="GHEA Grapalat"/>
          <w:i w:val="0"/>
        </w:rPr>
        <w:t xml:space="preserve">Предметом закупки является приобретение </w:t>
      </w:r>
      <w:r w:rsidR="00B91578" w:rsidRPr="00C0452F">
        <w:rPr>
          <w:rFonts w:ascii="GHEA Grapalat" w:hAnsi="GHEA Grapalat"/>
        </w:rPr>
        <w:t>Строительных работ зданий, сооружений или их частей /новых общежитий</w:t>
      </w:r>
      <w:r w:rsidR="00B91578" w:rsidRPr="00C0452F">
        <w:rPr>
          <w:rFonts w:ascii="GHEA Grapalat" w:hAnsi="GHEA Grapalat"/>
          <w:i w:val="0"/>
        </w:rPr>
        <w:t>/ (далее—</w:t>
      </w:r>
      <w:r w:rsidRPr="00C0452F">
        <w:rPr>
          <w:rFonts w:ascii="GHEA Grapalat" w:hAnsi="GHEA Grapalat"/>
          <w:i w:val="0"/>
        </w:rPr>
        <w:t xml:space="preserve">также </w:t>
      </w:r>
      <w:r w:rsidR="00EE6232" w:rsidRPr="00C0452F">
        <w:rPr>
          <w:rFonts w:ascii="GHEA Grapalat" w:hAnsi="GHEA Grapalat"/>
          <w:i w:val="0"/>
        </w:rPr>
        <w:t>работа</w:t>
      </w:r>
      <w:r w:rsidRPr="00C0452F">
        <w:rPr>
          <w:rFonts w:ascii="GHEA Grapalat" w:hAnsi="GHEA Grapalat"/>
          <w:i w:val="0"/>
        </w:rPr>
        <w:t>) для нужд "</w:t>
      </w:r>
      <w:r w:rsidR="00996ED9" w:rsidRPr="00C0452F">
        <w:rPr>
          <w:rFonts w:ascii="GHEA Grapalat" w:hAnsi="GHEA Grapalat" w:cs="Sylfaen"/>
          <w:i w:val="0"/>
        </w:rPr>
        <w:t>ОБРАЗОВАТЕЛЬНОГО КОМПЛЕКСА МВД РА</w:t>
      </w:r>
      <w:r w:rsidR="00996ED9" w:rsidRPr="00C0452F">
        <w:rPr>
          <w:rFonts w:ascii="GHEA Grapalat" w:hAnsi="GHEA Grapalat"/>
          <w:i w:val="0"/>
        </w:rPr>
        <w:t>"</w:t>
      </w:r>
      <w:r w:rsidRPr="00C0452F">
        <w:rPr>
          <w:rFonts w:ascii="GHEA Grapalat" w:hAnsi="GHEA Grapalat"/>
          <w:i w:val="0"/>
        </w:rPr>
        <w:t>, которые сгруппированы в лоты "</w:t>
      </w:r>
      <w:r w:rsidR="00E451E7" w:rsidRPr="00C0452F">
        <w:rPr>
          <w:rFonts w:ascii="GHEA Grapalat" w:hAnsi="GHEA Grapalat"/>
          <w:i w:val="0"/>
        </w:rPr>
        <w:t>1</w:t>
      </w:r>
      <w:r w:rsidRPr="00C0452F">
        <w:rPr>
          <w:rFonts w:ascii="GHEA Grapalat" w:hAnsi="GHEA Grapalat"/>
          <w:i w:val="0"/>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58"/>
        <w:gridCol w:w="1701"/>
        <w:gridCol w:w="6175"/>
      </w:tblGrid>
      <w:tr w:rsidR="00FC4AC0" w:rsidRPr="00C0452F" w14:paraId="5E3ED720" w14:textId="77777777" w:rsidTr="00E451E7">
        <w:trPr>
          <w:jc w:val="center"/>
        </w:trPr>
        <w:tc>
          <w:tcPr>
            <w:tcW w:w="3059" w:type="dxa"/>
            <w:gridSpan w:val="2"/>
            <w:vAlign w:val="center"/>
          </w:tcPr>
          <w:p w14:paraId="1AF58AE5" w14:textId="77777777" w:rsidR="00FC4AC0" w:rsidRPr="00C0452F" w:rsidRDefault="00FC4AC0" w:rsidP="00E54EA0">
            <w:pPr>
              <w:pStyle w:val="23"/>
              <w:widowControl w:val="0"/>
              <w:spacing w:line="240" w:lineRule="auto"/>
              <w:ind w:firstLine="0"/>
              <w:jc w:val="center"/>
              <w:rPr>
                <w:rFonts w:ascii="GHEA Grapalat" w:hAnsi="GHEA Grapalat"/>
                <w:b/>
                <w:bCs/>
                <w:iCs/>
                <w:sz w:val="22"/>
                <w:szCs w:val="22"/>
              </w:rPr>
            </w:pPr>
            <w:r w:rsidRPr="00C0452F">
              <w:rPr>
                <w:rFonts w:ascii="GHEA Grapalat" w:hAnsi="GHEA Grapalat"/>
                <w:b/>
                <w:iCs/>
                <w:sz w:val="22"/>
                <w:szCs w:val="22"/>
              </w:rPr>
              <w:t>Лотов</w:t>
            </w:r>
          </w:p>
        </w:tc>
        <w:tc>
          <w:tcPr>
            <w:tcW w:w="6175" w:type="dxa"/>
            <w:vMerge w:val="restart"/>
            <w:vAlign w:val="center"/>
          </w:tcPr>
          <w:p w14:paraId="58DE2BB0" w14:textId="77777777" w:rsidR="00FC4AC0" w:rsidRPr="00C0452F" w:rsidRDefault="00FC4AC0" w:rsidP="00B46D58">
            <w:pPr>
              <w:pStyle w:val="23"/>
              <w:widowControl w:val="0"/>
              <w:spacing w:after="120" w:line="240" w:lineRule="auto"/>
              <w:ind w:firstLine="0"/>
              <w:jc w:val="center"/>
              <w:rPr>
                <w:rFonts w:ascii="GHEA Grapalat" w:hAnsi="GHEA Grapalat"/>
                <w:b/>
                <w:bCs/>
                <w:iCs/>
                <w:sz w:val="22"/>
                <w:szCs w:val="22"/>
              </w:rPr>
            </w:pPr>
            <w:r w:rsidRPr="00C0452F">
              <w:rPr>
                <w:rFonts w:ascii="GHEA Grapalat" w:hAnsi="GHEA Grapalat"/>
                <w:b/>
                <w:iCs/>
                <w:sz w:val="22"/>
                <w:szCs w:val="22"/>
              </w:rPr>
              <w:t>Наименование лота</w:t>
            </w:r>
          </w:p>
        </w:tc>
      </w:tr>
      <w:tr w:rsidR="00FC4AC0" w:rsidRPr="00C0452F" w14:paraId="6D68D80B" w14:textId="77777777" w:rsidTr="00E451E7">
        <w:trPr>
          <w:trHeight w:val="107"/>
          <w:jc w:val="center"/>
        </w:trPr>
        <w:tc>
          <w:tcPr>
            <w:tcW w:w="1358" w:type="dxa"/>
            <w:vAlign w:val="center"/>
          </w:tcPr>
          <w:p w14:paraId="2BCFDED0" w14:textId="77777777" w:rsidR="00FC4AC0" w:rsidRPr="00C0452F" w:rsidRDefault="00FC4AC0" w:rsidP="00E54EA0">
            <w:pPr>
              <w:pStyle w:val="23"/>
              <w:widowControl w:val="0"/>
              <w:spacing w:line="240" w:lineRule="auto"/>
              <w:ind w:firstLine="0"/>
              <w:jc w:val="center"/>
              <w:rPr>
                <w:rFonts w:ascii="GHEA Grapalat" w:hAnsi="GHEA Grapalat"/>
                <w:iCs/>
              </w:rPr>
            </w:pPr>
            <w:r w:rsidRPr="00C0452F">
              <w:rPr>
                <w:rFonts w:ascii="GHEA Grapalat" w:hAnsi="GHEA Grapalat"/>
                <w:b/>
                <w:iCs/>
              </w:rPr>
              <w:t>Номера</w:t>
            </w:r>
          </w:p>
        </w:tc>
        <w:tc>
          <w:tcPr>
            <w:tcW w:w="1701" w:type="dxa"/>
            <w:vAlign w:val="center"/>
          </w:tcPr>
          <w:p w14:paraId="60A39286" w14:textId="77777777" w:rsidR="00FC4AC0" w:rsidRPr="00C0452F" w:rsidRDefault="00FC4AC0" w:rsidP="00E54EA0">
            <w:pPr>
              <w:pStyle w:val="23"/>
              <w:widowControl w:val="0"/>
              <w:spacing w:line="240" w:lineRule="auto"/>
              <w:ind w:firstLine="0"/>
              <w:jc w:val="center"/>
              <w:rPr>
                <w:rFonts w:ascii="GHEA Grapalat" w:hAnsi="GHEA Grapalat"/>
                <w:b/>
                <w:iCs/>
              </w:rPr>
            </w:pPr>
            <w:r w:rsidRPr="00C0452F">
              <w:rPr>
                <w:rFonts w:ascii="GHEA Grapalat" w:hAnsi="GHEA Grapalat"/>
                <w:b/>
                <w:iCs/>
              </w:rPr>
              <w:t>Цена закупки</w:t>
            </w:r>
          </w:p>
        </w:tc>
        <w:tc>
          <w:tcPr>
            <w:tcW w:w="6175" w:type="dxa"/>
            <w:vMerge/>
            <w:vAlign w:val="center"/>
          </w:tcPr>
          <w:p w14:paraId="7E390B06" w14:textId="77777777" w:rsidR="00FC4AC0" w:rsidRPr="00C0452F" w:rsidRDefault="00FC4AC0" w:rsidP="00E54EA0">
            <w:pPr>
              <w:pStyle w:val="23"/>
              <w:widowControl w:val="0"/>
              <w:spacing w:line="240" w:lineRule="auto"/>
              <w:ind w:firstLine="0"/>
              <w:rPr>
                <w:rFonts w:ascii="GHEA Grapalat" w:hAnsi="GHEA Grapalat"/>
                <w:sz w:val="22"/>
                <w:szCs w:val="22"/>
                <w:u w:val="single"/>
              </w:rPr>
            </w:pPr>
          </w:p>
        </w:tc>
      </w:tr>
      <w:tr w:rsidR="00D44C11" w:rsidRPr="00C0452F" w14:paraId="0A3EFC1F" w14:textId="77777777" w:rsidTr="00E451E7">
        <w:trPr>
          <w:jc w:val="center"/>
        </w:trPr>
        <w:tc>
          <w:tcPr>
            <w:tcW w:w="1358" w:type="dxa"/>
            <w:vAlign w:val="center"/>
          </w:tcPr>
          <w:p w14:paraId="6A35095E" w14:textId="77777777" w:rsidR="00D44C11" w:rsidRPr="00C0452F" w:rsidRDefault="00D44C11" w:rsidP="00D44C11">
            <w:pPr>
              <w:pStyle w:val="23"/>
              <w:widowControl w:val="0"/>
              <w:spacing w:line="240" w:lineRule="auto"/>
              <w:ind w:firstLine="0"/>
              <w:jc w:val="center"/>
              <w:rPr>
                <w:rFonts w:ascii="GHEA Grapalat" w:hAnsi="GHEA Grapalat"/>
              </w:rPr>
            </w:pPr>
            <w:r w:rsidRPr="00C0452F">
              <w:rPr>
                <w:rFonts w:ascii="GHEA Grapalat" w:hAnsi="GHEA Grapalat"/>
              </w:rPr>
              <w:t>1</w:t>
            </w:r>
          </w:p>
        </w:tc>
        <w:tc>
          <w:tcPr>
            <w:tcW w:w="1701" w:type="dxa"/>
            <w:vAlign w:val="center"/>
          </w:tcPr>
          <w:p w14:paraId="0FB5403B" w14:textId="63C1EFE7" w:rsidR="00D44C11" w:rsidRPr="00C0452F" w:rsidRDefault="00D44C11" w:rsidP="00D44C11">
            <w:pPr>
              <w:pStyle w:val="23"/>
              <w:widowControl w:val="0"/>
              <w:spacing w:line="240" w:lineRule="auto"/>
              <w:ind w:firstLine="0"/>
              <w:jc w:val="center"/>
              <w:rPr>
                <w:rFonts w:ascii="GHEA Grapalat" w:hAnsi="GHEA Grapalat"/>
              </w:rPr>
            </w:pPr>
            <w:r w:rsidRPr="00C0452F">
              <w:rPr>
                <w:rFonts w:ascii="GHEA Grapalat" w:hAnsi="GHEA Grapalat" w:cs="Sylfaen"/>
                <w:b/>
                <w:lang w:val="hy-AM"/>
              </w:rPr>
              <w:t>147</w:t>
            </w:r>
            <w:r w:rsidRPr="00C0452F">
              <w:rPr>
                <w:rFonts w:ascii="Cambria Math" w:hAnsi="Cambria Math" w:cs="Cambria Math"/>
                <w:b/>
                <w:lang w:val="hy-AM"/>
              </w:rPr>
              <w:t>․</w:t>
            </w:r>
            <w:r w:rsidRPr="00C0452F">
              <w:rPr>
                <w:rFonts w:ascii="GHEA Grapalat" w:hAnsi="GHEA Grapalat" w:cs="Sylfaen"/>
                <w:b/>
                <w:lang w:val="hy-AM"/>
              </w:rPr>
              <w:t>584</w:t>
            </w:r>
            <w:r w:rsidRPr="00C0452F">
              <w:rPr>
                <w:rFonts w:ascii="Cambria Math" w:hAnsi="Cambria Math" w:cs="Cambria Math"/>
                <w:b/>
                <w:lang w:val="hy-AM"/>
              </w:rPr>
              <w:t>․</w:t>
            </w:r>
            <w:r w:rsidRPr="00C0452F">
              <w:rPr>
                <w:rFonts w:ascii="GHEA Grapalat" w:hAnsi="GHEA Grapalat" w:cs="Sylfaen"/>
                <w:b/>
                <w:lang w:val="hy-AM"/>
              </w:rPr>
              <w:t>900</w:t>
            </w:r>
          </w:p>
        </w:tc>
        <w:tc>
          <w:tcPr>
            <w:tcW w:w="6175" w:type="dxa"/>
            <w:vAlign w:val="center"/>
          </w:tcPr>
          <w:p w14:paraId="376DCC2F" w14:textId="0AE1F808" w:rsidR="00D44C11" w:rsidRPr="00C0452F" w:rsidRDefault="00B91578" w:rsidP="00B91578">
            <w:pPr>
              <w:pStyle w:val="23"/>
              <w:widowControl w:val="0"/>
              <w:spacing w:line="240" w:lineRule="auto"/>
              <w:ind w:firstLine="0"/>
              <w:jc w:val="center"/>
              <w:rPr>
                <w:rFonts w:ascii="GHEA Grapalat" w:hAnsi="GHEA Grapalat"/>
                <w:u w:val="single"/>
                <w:vertAlign w:val="subscript"/>
              </w:rPr>
            </w:pPr>
            <w:r w:rsidRPr="00C0452F">
              <w:rPr>
                <w:rFonts w:ascii="GHEA Grapalat" w:hAnsi="GHEA Grapalat"/>
              </w:rPr>
              <w:t xml:space="preserve">Строительные работы зданий, сооружений или их частей  </w:t>
            </w:r>
            <w:r w:rsidR="00D44C11" w:rsidRPr="00C0452F">
              <w:rPr>
                <w:rFonts w:ascii="GHEA Grapalat" w:hAnsi="GHEA Grapalat"/>
                <w:b/>
                <w:szCs w:val="16"/>
                <w:lang w:val="af-ZA"/>
              </w:rPr>
              <w:t>строительство новых общежитий</w:t>
            </w:r>
          </w:p>
        </w:tc>
      </w:tr>
    </w:tbl>
    <w:p w14:paraId="6977A7CC" w14:textId="571DA80D" w:rsidR="00096865" w:rsidRPr="00C0452F" w:rsidRDefault="00816505" w:rsidP="00E451E7">
      <w:pPr>
        <w:pStyle w:val="23"/>
        <w:widowControl w:val="0"/>
        <w:spacing w:after="160" w:line="240" w:lineRule="auto"/>
        <w:ind w:firstLine="567"/>
        <w:rPr>
          <w:rFonts w:ascii="GHEA Grapalat" w:hAnsi="GHEA Grapalat" w:cs="Sylfaen"/>
          <w:i/>
        </w:rPr>
      </w:pPr>
      <w:r w:rsidRPr="00C0452F">
        <w:rPr>
          <w:rFonts w:ascii="GHEA Grapalat" w:hAnsi="GHEA Grapalat"/>
        </w:rPr>
        <w:t xml:space="preserve">Технические характеристики </w:t>
      </w:r>
      <w:r w:rsidR="00EE6232" w:rsidRPr="00C0452F">
        <w:rPr>
          <w:rFonts w:ascii="GHEA Grapalat" w:hAnsi="GHEA Grapalat"/>
        </w:rPr>
        <w:t>работы</w:t>
      </w:r>
      <w:r w:rsidRPr="00C0452F">
        <w:rPr>
          <w:rFonts w:ascii="GHEA Grapalat" w:hAnsi="GHEA Grapalat"/>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C0452F">
        <w:rPr>
          <w:rFonts w:ascii="GHEA Grapalat" w:hAnsi="GHEA Grapalat"/>
        </w:rPr>
        <w:t xml:space="preserve">6 </w:t>
      </w:r>
      <w:r w:rsidRPr="00C0452F">
        <w:rPr>
          <w:rFonts w:ascii="GHEA Grapalat" w:hAnsi="GHEA Grapalat"/>
        </w:rPr>
        <w:t>к настоящему Приглашению.</w:t>
      </w:r>
    </w:p>
    <w:p w14:paraId="2E6D1959" w14:textId="50934C86" w:rsidR="00096865" w:rsidRPr="00C0452F" w:rsidRDefault="00693101" w:rsidP="00532EAA">
      <w:pPr>
        <w:widowControl w:val="0"/>
        <w:jc w:val="center"/>
        <w:rPr>
          <w:rFonts w:ascii="GHEA Grapalat" w:hAnsi="GHEA Grapalat"/>
          <w:b/>
          <w:sz w:val="20"/>
          <w:szCs w:val="20"/>
        </w:rPr>
      </w:pPr>
      <w:r w:rsidRPr="00C0452F">
        <w:rPr>
          <w:rFonts w:ascii="GHEA Grapalat" w:hAnsi="GHEA Grapalat"/>
          <w:b/>
          <w:sz w:val="20"/>
          <w:szCs w:val="20"/>
        </w:rPr>
        <w:t>2.</w:t>
      </w:r>
      <w:r w:rsidR="002B32D6" w:rsidRPr="00C0452F">
        <w:rPr>
          <w:rFonts w:ascii="GHEA Grapalat" w:hAnsi="GHEA Grapalat"/>
          <w:b/>
          <w:sz w:val="20"/>
          <w:szCs w:val="20"/>
        </w:rPr>
        <w:t xml:space="preserve"> ТРЕБОВАНИЯ К ПРАВУ УЧАСТНИКА НА УЧАСТИЕ, </w:t>
      </w:r>
      <w:r w:rsidRPr="00C0452F">
        <w:rPr>
          <w:rFonts w:ascii="GHEA Grapalat" w:hAnsi="GHEA Grapalat"/>
          <w:b/>
          <w:sz w:val="20"/>
          <w:szCs w:val="20"/>
        </w:rPr>
        <w:br/>
      </w:r>
      <w:r w:rsidR="002B32D6" w:rsidRPr="00C0452F">
        <w:rPr>
          <w:rFonts w:ascii="GHEA Grapalat" w:hAnsi="GHEA Grapalat"/>
          <w:b/>
          <w:sz w:val="20"/>
          <w:szCs w:val="20"/>
        </w:rPr>
        <w:t xml:space="preserve">КВАЛИФИКАЦИОННЫЕ КРИТЕРИИ И ПОРЯДОК ИХ ОЦЕНКИ </w:t>
      </w:r>
    </w:p>
    <w:p w14:paraId="645A6C73" w14:textId="77777777" w:rsidR="00532EAA" w:rsidRPr="00C0452F" w:rsidRDefault="00532EAA" w:rsidP="00532EAA">
      <w:pPr>
        <w:widowControl w:val="0"/>
        <w:jc w:val="center"/>
        <w:rPr>
          <w:rFonts w:ascii="GHEA Grapalat" w:hAnsi="GHEA Grapalat"/>
          <w:b/>
          <w:sz w:val="20"/>
          <w:szCs w:val="20"/>
        </w:rPr>
      </w:pPr>
    </w:p>
    <w:p w14:paraId="2A7235D0" w14:textId="1346D517" w:rsidR="00753E6E" w:rsidRPr="00C0452F" w:rsidRDefault="00096865" w:rsidP="005D4158">
      <w:pPr>
        <w:widowControl w:val="0"/>
        <w:ind w:left="142"/>
        <w:rPr>
          <w:rFonts w:ascii="GHEA Grapalat" w:hAnsi="GHEA Grapalat" w:cs="Arial Armenian"/>
          <w:sz w:val="20"/>
          <w:szCs w:val="20"/>
        </w:rPr>
      </w:pPr>
      <w:r w:rsidRPr="00C0452F">
        <w:rPr>
          <w:rFonts w:ascii="GHEA Grapalat" w:hAnsi="GHEA Grapalat"/>
          <w:sz w:val="20"/>
          <w:szCs w:val="20"/>
        </w:rPr>
        <w:t>2.1</w:t>
      </w:r>
      <w:r w:rsidR="008E6E51" w:rsidRPr="00C0452F">
        <w:rPr>
          <w:rFonts w:ascii="GHEA Grapalat" w:hAnsi="GHEA Grapalat"/>
          <w:sz w:val="20"/>
          <w:szCs w:val="20"/>
        </w:rPr>
        <w:t>.</w:t>
      </w:r>
      <w:r w:rsidR="005D4158" w:rsidRPr="00C0452F">
        <w:rPr>
          <w:rFonts w:ascii="GHEA Grapalat" w:hAnsi="GHEA Grapalat"/>
          <w:sz w:val="20"/>
          <w:szCs w:val="20"/>
        </w:rPr>
        <w:t xml:space="preserve"> </w:t>
      </w:r>
      <w:r w:rsidRPr="00C0452F">
        <w:rPr>
          <w:rFonts w:ascii="GHEA Grapalat" w:hAnsi="GHEA Grapalat"/>
          <w:sz w:val="20"/>
          <w:szCs w:val="20"/>
        </w:rPr>
        <w:t>В настоящей процедуре не имеют права участвовать лица:</w:t>
      </w:r>
    </w:p>
    <w:p w14:paraId="7A87352A" w14:textId="77777777" w:rsidR="00753E6E" w:rsidRPr="00C0452F" w:rsidRDefault="00753E6E" w:rsidP="00C472E5">
      <w:pPr>
        <w:widowControl w:val="0"/>
        <w:tabs>
          <w:tab w:val="left" w:pos="851"/>
        </w:tabs>
        <w:ind w:firstLine="567"/>
        <w:jc w:val="both"/>
        <w:rPr>
          <w:rFonts w:ascii="GHEA Grapalat" w:hAnsi="GHEA Grapalat"/>
          <w:sz w:val="20"/>
          <w:szCs w:val="20"/>
        </w:rPr>
      </w:pPr>
      <w:r w:rsidRPr="00C0452F">
        <w:rPr>
          <w:rFonts w:ascii="GHEA Grapalat" w:hAnsi="GHEA Grapalat"/>
          <w:sz w:val="20"/>
          <w:szCs w:val="20"/>
        </w:rPr>
        <w:t>1)</w:t>
      </w:r>
      <w:r w:rsidR="00693101" w:rsidRPr="00C0452F">
        <w:rPr>
          <w:rFonts w:ascii="GHEA Grapalat" w:hAnsi="GHEA Grapalat"/>
          <w:sz w:val="20"/>
          <w:szCs w:val="20"/>
        </w:rPr>
        <w:tab/>
      </w:r>
      <w:r w:rsidRPr="00C0452F">
        <w:rPr>
          <w:rFonts w:ascii="GHEA Grapalat" w:hAnsi="GHEA Grapalat"/>
          <w:sz w:val="20"/>
          <w:szCs w:val="20"/>
        </w:rPr>
        <w:t xml:space="preserve">которые на день подачи заявки в судебном порядке признаны банкротом; </w:t>
      </w:r>
    </w:p>
    <w:p w14:paraId="300F8CD6" w14:textId="77777777" w:rsidR="00753E6E" w:rsidRPr="00C0452F" w:rsidRDefault="00753E6E" w:rsidP="00C472E5">
      <w:pPr>
        <w:widowControl w:val="0"/>
        <w:tabs>
          <w:tab w:val="left" w:pos="851"/>
        </w:tabs>
        <w:ind w:firstLine="567"/>
        <w:jc w:val="both"/>
        <w:rPr>
          <w:rFonts w:ascii="GHEA Grapalat" w:hAnsi="GHEA Grapalat"/>
          <w:sz w:val="20"/>
          <w:szCs w:val="20"/>
        </w:rPr>
      </w:pPr>
      <w:r w:rsidRPr="00C0452F">
        <w:rPr>
          <w:rFonts w:ascii="GHEA Grapalat" w:hAnsi="GHEA Grapalat"/>
          <w:sz w:val="20"/>
          <w:szCs w:val="20"/>
        </w:rPr>
        <w:t>3)</w:t>
      </w:r>
      <w:r w:rsidR="00E1385B" w:rsidRPr="00C0452F">
        <w:rPr>
          <w:rFonts w:ascii="GHEA Grapalat" w:hAnsi="GHEA Grapalat"/>
          <w:sz w:val="20"/>
          <w:szCs w:val="20"/>
        </w:rPr>
        <w:tab/>
      </w:r>
      <w:r w:rsidRPr="00C0452F">
        <w:rPr>
          <w:rFonts w:ascii="GHEA Grapalat" w:hAnsi="GHEA Grapalat"/>
          <w:sz w:val="20"/>
          <w:szCs w:val="20"/>
        </w:rPr>
        <w:t xml:space="preserve">которые или представитель исполнительного органа которых в течение </w:t>
      </w:r>
      <w:r w:rsidR="001357D3" w:rsidRPr="00C0452F">
        <w:rPr>
          <w:rFonts w:ascii="GHEA Grapalat" w:hAnsi="GHEA Grapalat"/>
          <w:sz w:val="20"/>
          <w:szCs w:val="20"/>
        </w:rPr>
        <w:t xml:space="preserve">пяти </w:t>
      </w:r>
      <w:r w:rsidRPr="00C0452F">
        <w:rPr>
          <w:rFonts w:ascii="GHEA Grapalat" w:hAnsi="GHEA Grapalat"/>
          <w:sz w:val="20"/>
          <w:szCs w:val="20"/>
        </w:rPr>
        <w:t>лет, предшествующих дню подачи заявки, были осуждены за</w:t>
      </w:r>
      <w:r w:rsidR="003240F7" w:rsidRPr="00C0452F">
        <w:rPr>
          <w:rFonts w:ascii="Calibri" w:hAnsi="Calibri" w:cs="Calibri"/>
          <w:sz w:val="20"/>
          <w:szCs w:val="20"/>
          <w:lang w:val="en-US"/>
        </w:rPr>
        <w:t> </w:t>
      </w:r>
      <w:r w:rsidRPr="00C0452F">
        <w:rPr>
          <w:rFonts w:ascii="GHEA Grapalat" w:hAnsi="GHEA Grapalat"/>
          <w:sz w:val="20"/>
          <w:szCs w:val="20"/>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C0452F">
        <w:rPr>
          <w:rFonts w:ascii="Calibri" w:hAnsi="Calibri" w:cs="Calibri"/>
          <w:sz w:val="20"/>
          <w:szCs w:val="20"/>
          <w:lang w:val="en-US"/>
        </w:rPr>
        <w:t> </w:t>
      </w:r>
      <w:r w:rsidRPr="00C0452F">
        <w:rPr>
          <w:rFonts w:ascii="GHEA Grapalat" w:hAnsi="GHEA Grapalat"/>
          <w:sz w:val="20"/>
          <w:szCs w:val="20"/>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2737BA" w:rsidRPr="00C0452F">
        <w:rPr>
          <w:rFonts w:ascii="GHEA Grapalat" w:hAnsi="GHEA Grapalat"/>
          <w:sz w:val="20"/>
          <w:szCs w:val="20"/>
        </w:rPr>
        <w:t>погашена или отменена</w:t>
      </w:r>
      <w:r w:rsidR="003240F7" w:rsidRPr="00C0452F">
        <w:rPr>
          <w:rFonts w:ascii="GHEA Grapalat" w:hAnsi="GHEA Grapalat"/>
          <w:sz w:val="20"/>
          <w:szCs w:val="20"/>
        </w:rPr>
        <w:t>;</w:t>
      </w:r>
    </w:p>
    <w:p w14:paraId="5F9ABBE4" w14:textId="77777777" w:rsidR="00585E01" w:rsidRPr="00C0452F" w:rsidRDefault="00753E6E" w:rsidP="00C472E5">
      <w:pPr>
        <w:widowControl w:val="0"/>
        <w:tabs>
          <w:tab w:val="left" w:pos="851"/>
        </w:tabs>
        <w:ind w:firstLine="567"/>
        <w:jc w:val="both"/>
        <w:rPr>
          <w:rFonts w:ascii="GHEA Grapalat" w:hAnsi="GHEA Grapalat"/>
          <w:sz w:val="20"/>
          <w:szCs w:val="20"/>
        </w:rPr>
      </w:pPr>
      <w:r w:rsidRPr="00C0452F">
        <w:rPr>
          <w:rFonts w:ascii="GHEA Grapalat" w:hAnsi="GHEA Grapalat"/>
          <w:sz w:val="20"/>
          <w:szCs w:val="20"/>
        </w:rPr>
        <w:t>4)</w:t>
      </w:r>
      <w:r w:rsidR="00E1385B" w:rsidRPr="00C0452F">
        <w:rPr>
          <w:rFonts w:ascii="GHEA Grapalat" w:hAnsi="GHEA Grapalat"/>
          <w:sz w:val="20"/>
          <w:szCs w:val="20"/>
        </w:rPr>
        <w:tab/>
      </w:r>
      <w:r w:rsidR="00585E01" w:rsidRPr="00C0452F">
        <w:rPr>
          <w:rFonts w:ascii="GHEA Grapalat" w:hAnsi="GHEA Grapalat"/>
          <w:sz w:val="20"/>
          <w:szCs w:val="20"/>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14:paraId="4E2704FA" w14:textId="77777777" w:rsidR="00753E6E" w:rsidRPr="00C0452F" w:rsidRDefault="00753E6E" w:rsidP="00C472E5">
      <w:pPr>
        <w:widowControl w:val="0"/>
        <w:tabs>
          <w:tab w:val="left" w:pos="851"/>
        </w:tabs>
        <w:ind w:firstLine="567"/>
        <w:jc w:val="both"/>
        <w:rPr>
          <w:rFonts w:ascii="GHEA Grapalat" w:hAnsi="GHEA Grapalat"/>
          <w:sz w:val="20"/>
          <w:szCs w:val="20"/>
        </w:rPr>
      </w:pPr>
      <w:r w:rsidRPr="00C0452F">
        <w:rPr>
          <w:rFonts w:ascii="GHEA Grapalat" w:hAnsi="GHEA Grapalat"/>
          <w:sz w:val="20"/>
          <w:szCs w:val="20"/>
        </w:rPr>
        <w:t>5)</w:t>
      </w:r>
      <w:r w:rsidR="00E1385B" w:rsidRPr="00C0452F">
        <w:rPr>
          <w:rFonts w:ascii="GHEA Grapalat" w:hAnsi="GHEA Grapalat"/>
          <w:sz w:val="20"/>
          <w:szCs w:val="20"/>
        </w:rPr>
        <w:tab/>
      </w:r>
      <w:r w:rsidRPr="00C0452F">
        <w:rPr>
          <w:rFonts w:ascii="GHEA Grapalat" w:hAnsi="GHEA Grapalat"/>
          <w:sz w:val="20"/>
          <w:szCs w:val="20"/>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C0452F">
        <w:rPr>
          <w:rFonts w:ascii="Calibri" w:hAnsi="Calibri" w:cs="Calibri"/>
          <w:sz w:val="20"/>
          <w:szCs w:val="20"/>
          <w:lang w:val="en-US"/>
        </w:rPr>
        <w:t> </w:t>
      </w:r>
      <w:r w:rsidRPr="00C0452F">
        <w:rPr>
          <w:rFonts w:ascii="GHEA Grapalat" w:hAnsi="GHEA Grapalat"/>
          <w:sz w:val="20"/>
          <w:szCs w:val="20"/>
        </w:rPr>
        <w:t xml:space="preserve">закупках; </w:t>
      </w:r>
    </w:p>
    <w:p w14:paraId="49F6BAEB" w14:textId="77777777" w:rsidR="00753E6E" w:rsidRPr="00C0452F" w:rsidRDefault="00753E6E" w:rsidP="00C472E5">
      <w:pPr>
        <w:widowControl w:val="0"/>
        <w:tabs>
          <w:tab w:val="left" w:pos="851"/>
        </w:tabs>
        <w:ind w:firstLine="567"/>
        <w:jc w:val="both"/>
        <w:rPr>
          <w:rFonts w:ascii="GHEA Grapalat" w:hAnsi="GHEA Grapalat"/>
          <w:sz w:val="20"/>
          <w:szCs w:val="20"/>
          <w:lang w:val="hy-AM"/>
        </w:rPr>
      </w:pPr>
      <w:r w:rsidRPr="00C0452F">
        <w:rPr>
          <w:rFonts w:ascii="GHEA Grapalat" w:hAnsi="GHEA Grapalat"/>
          <w:sz w:val="20"/>
          <w:szCs w:val="20"/>
        </w:rPr>
        <w:t>6)</w:t>
      </w:r>
      <w:r w:rsidR="00E1385B" w:rsidRPr="00C0452F">
        <w:rPr>
          <w:rFonts w:ascii="GHEA Grapalat" w:hAnsi="GHEA Grapalat"/>
          <w:sz w:val="20"/>
          <w:szCs w:val="20"/>
        </w:rPr>
        <w:tab/>
      </w:r>
      <w:r w:rsidRPr="00C0452F">
        <w:rPr>
          <w:rFonts w:ascii="GHEA Grapalat" w:hAnsi="GHEA Grapalat"/>
          <w:sz w:val="20"/>
          <w:szCs w:val="20"/>
        </w:rPr>
        <w:t>которые по состоянию на день подачи заявки включены в список участников, не имеющих права на участие в процессе закупок</w:t>
      </w:r>
      <w:r w:rsidR="00D42B76" w:rsidRPr="00C0452F">
        <w:rPr>
          <w:rFonts w:ascii="GHEA Grapalat" w:hAnsi="GHEA Grapalat"/>
          <w:sz w:val="20"/>
          <w:szCs w:val="20"/>
          <w:lang w:val="hy-AM"/>
        </w:rPr>
        <w:t>;</w:t>
      </w:r>
    </w:p>
    <w:p w14:paraId="196DA9E2" w14:textId="77777777" w:rsidR="00D42B76" w:rsidRPr="00C0452F" w:rsidRDefault="00D42B76" w:rsidP="00532EAA">
      <w:pPr>
        <w:widowControl w:val="0"/>
        <w:tabs>
          <w:tab w:val="left" w:pos="1134"/>
        </w:tabs>
        <w:ind w:firstLine="567"/>
        <w:jc w:val="both"/>
        <w:rPr>
          <w:rFonts w:ascii="GHEA Grapalat" w:hAnsi="GHEA Grapalat"/>
          <w:sz w:val="20"/>
          <w:szCs w:val="20"/>
        </w:rPr>
      </w:pPr>
      <w:r w:rsidRPr="00C0452F">
        <w:rPr>
          <w:rFonts w:ascii="GHEA Grapalat" w:hAnsi="GHEA Grapalat"/>
          <w:sz w:val="20"/>
          <w:szCs w:val="20"/>
          <w:lang w:val="hy-AM"/>
        </w:rPr>
        <w:t>7</w:t>
      </w:r>
      <w:r w:rsidRPr="00C0452F">
        <w:rPr>
          <w:rFonts w:ascii="GHEA Grapalat" w:hAnsi="GHEA Grapalat"/>
          <w:sz w:val="20"/>
          <w:szCs w:val="20"/>
        </w:rPr>
        <w:t>) которые на основании абзаца «е» подпункта 2 пункта 1 постановления Правительства РА N</w:t>
      </w:r>
      <w:r w:rsidRPr="00C0452F">
        <w:rPr>
          <w:rFonts w:ascii="GHEA Grapalat" w:hAnsi="GHEA Grapalat"/>
          <w:sz w:val="20"/>
          <w:szCs w:val="20"/>
          <w:lang w:val="hy-AM"/>
        </w:rPr>
        <w:t>817-</w:t>
      </w:r>
      <w:r w:rsidRPr="00C0452F">
        <w:rPr>
          <w:rFonts w:ascii="GHEA Grapalat" w:hAnsi="GHEA Grapalat"/>
          <w:sz w:val="20"/>
          <w:szCs w:val="20"/>
        </w:rPr>
        <w:t xml:space="preserve">А от </w:t>
      </w:r>
      <w:r w:rsidRPr="00C0452F">
        <w:rPr>
          <w:rFonts w:ascii="GHEA Grapalat" w:hAnsi="GHEA Grapalat"/>
          <w:sz w:val="20"/>
          <w:szCs w:val="20"/>
          <w:lang w:val="hy-AM"/>
        </w:rPr>
        <w:t>20.06.2025</w:t>
      </w:r>
      <w:r w:rsidRPr="00C0452F">
        <w:rPr>
          <w:rFonts w:ascii="GHEA Grapalat" w:hAnsi="GHEA Grapalat"/>
          <w:sz w:val="20"/>
          <w:szCs w:val="20"/>
        </w:rPr>
        <w:t>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14:paraId="682D608A" w14:textId="77777777" w:rsidR="00990561" w:rsidRPr="00C0452F" w:rsidRDefault="00990561" w:rsidP="00532EAA">
      <w:pPr>
        <w:widowControl w:val="0"/>
        <w:tabs>
          <w:tab w:val="left" w:pos="1134"/>
        </w:tabs>
        <w:ind w:firstLine="567"/>
        <w:jc w:val="both"/>
        <w:rPr>
          <w:rFonts w:ascii="GHEA Grapalat" w:hAnsi="GHEA Grapalat"/>
          <w:sz w:val="20"/>
          <w:szCs w:val="20"/>
        </w:rPr>
      </w:pPr>
      <w:r w:rsidRPr="00C0452F">
        <w:rPr>
          <w:rFonts w:ascii="GHEA Grapalat" w:hAnsi="GHEA Grapalat"/>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2FDD7DB4" w14:textId="77777777" w:rsidR="005F5608" w:rsidRPr="00C0452F" w:rsidRDefault="005F5608" w:rsidP="00532EAA">
      <w:pPr>
        <w:widowControl w:val="0"/>
        <w:tabs>
          <w:tab w:val="left" w:pos="1134"/>
        </w:tabs>
        <w:ind w:firstLine="567"/>
        <w:contextualSpacing/>
        <w:rPr>
          <w:rFonts w:ascii="GHEA Grapalat" w:hAnsi="GHEA Grapalat"/>
          <w:sz w:val="20"/>
          <w:szCs w:val="20"/>
        </w:rPr>
      </w:pPr>
      <w:r w:rsidRPr="00C0452F">
        <w:rPr>
          <w:rFonts w:ascii="GHEA Grapalat" w:hAnsi="GHEA Grapalat"/>
          <w:sz w:val="20"/>
          <w:szCs w:val="20"/>
        </w:rPr>
        <w:t>Участник включается в список участников, не имеющих права на участие в процессе закупок (далее также список), если:</w:t>
      </w:r>
    </w:p>
    <w:p w14:paraId="5F2C279F" w14:textId="77777777" w:rsidR="005F5608" w:rsidRPr="00C0452F" w:rsidRDefault="005F5608" w:rsidP="00532EAA">
      <w:pPr>
        <w:pStyle w:val="aff3"/>
        <w:widowControl w:val="0"/>
        <w:numPr>
          <w:ilvl w:val="0"/>
          <w:numId w:val="34"/>
        </w:numPr>
        <w:tabs>
          <w:tab w:val="left" w:pos="1134"/>
        </w:tabs>
        <w:ind w:left="426"/>
        <w:contextualSpacing/>
        <w:jc w:val="both"/>
        <w:rPr>
          <w:rFonts w:ascii="GHEA Grapalat" w:hAnsi="GHEA Grapalat"/>
          <w:sz w:val="20"/>
          <w:szCs w:val="20"/>
        </w:rPr>
      </w:pPr>
      <w:r w:rsidRPr="00C0452F">
        <w:rPr>
          <w:rFonts w:ascii="GHEA Grapalat" w:hAnsi="GHEA Grapalat"/>
          <w:sz w:val="20"/>
          <w:szCs w:val="20"/>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w:t>
      </w:r>
      <w:r w:rsidR="00640A7D" w:rsidRPr="00C0452F">
        <w:rPr>
          <w:rFonts w:ascii="GHEA Grapalat" w:hAnsi="GHEA Grapalat"/>
          <w:sz w:val="20"/>
          <w:szCs w:val="20"/>
        </w:rPr>
        <w:t xml:space="preserve">обеспечения </w:t>
      </w:r>
      <w:r w:rsidRPr="00C0452F">
        <w:rPr>
          <w:rFonts w:ascii="GHEA Grapalat" w:hAnsi="GHEA Grapalat"/>
          <w:sz w:val="20"/>
          <w:szCs w:val="20"/>
        </w:rPr>
        <w:t>заявки</w:t>
      </w:r>
      <w:r w:rsidR="00640A7D" w:rsidRPr="00C0452F">
        <w:rPr>
          <w:rFonts w:ascii="GHEA Grapalat" w:hAnsi="GHEA Grapalat"/>
          <w:sz w:val="20"/>
          <w:szCs w:val="20"/>
        </w:rPr>
        <w:t xml:space="preserve"> или</w:t>
      </w:r>
      <w:r w:rsidRPr="00C0452F">
        <w:rPr>
          <w:rFonts w:ascii="GHEA Grapalat" w:hAnsi="GHEA Grapalat"/>
          <w:sz w:val="20"/>
          <w:szCs w:val="20"/>
        </w:rPr>
        <w:t xml:space="preserve"> договора;</w:t>
      </w:r>
    </w:p>
    <w:p w14:paraId="3BF8F8AC" w14:textId="77777777" w:rsidR="005F5608" w:rsidRPr="00C0452F" w:rsidRDefault="005F5608" w:rsidP="00532EAA">
      <w:pPr>
        <w:pStyle w:val="aff3"/>
        <w:widowControl w:val="0"/>
        <w:numPr>
          <w:ilvl w:val="0"/>
          <w:numId w:val="34"/>
        </w:numPr>
        <w:tabs>
          <w:tab w:val="left" w:pos="1134"/>
        </w:tabs>
        <w:ind w:left="426" w:hanging="284"/>
        <w:contextualSpacing/>
        <w:jc w:val="both"/>
        <w:rPr>
          <w:rFonts w:ascii="GHEA Grapalat" w:hAnsi="GHEA Grapalat"/>
          <w:sz w:val="20"/>
          <w:szCs w:val="20"/>
        </w:rPr>
      </w:pPr>
      <w:r w:rsidRPr="00C0452F">
        <w:rPr>
          <w:rFonts w:ascii="GHEA Grapalat" w:hAnsi="GHEA Grapalat"/>
          <w:sz w:val="20"/>
          <w:szCs w:val="20"/>
        </w:rPr>
        <w:t>в качестве отобранного участника отказался или лишился  права заключения договора.</w:t>
      </w:r>
    </w:p>
    <w:p w14:paraId="1EBF58FE" w14:textId="77777777" w:rsidR="00753E6E" w:rsidRPr="00C0452F" w:rsidRDefault="00753E6E" w:rsidP="00532EAA">
      <w:pPr>
        <w:widowControl w:val="0"/>
        <w:tabs>
          <w:tab w:val="left" w:pos="1134"/>
        </w:tabs>
        <w:ind w:firstLine="567"/>
        <w:jc w:val="both"/>
        <w:rPr>
          <w:rFonts w:ascii="GHEA Grapalat" w:hAnsi="GHEA Grapalat" w:cs="Sylfaen"/>
          <w:sz w:val="20"/>
          <w:szCs w:val="20"/>
        </w:rPr>
      </w:pPr>
      <w:r w:rsidRPr="00C0452F">
        <w:rPr>
          <w:rFonts w:ascii="GHEA Grapalat" w:hAnsi="GHEA Grapalat"/>
          <w:sz w:val="20"/>
          <w:szCs w:val="20"/>
        </w:rPr>
        <w:t>2.2.</w:t>
      </w:r>
      <w:r w:rsidR="00E1385B" w:rsidRPr="00C0452F">
        <w:rPr>
          <w:rFonts w:ascii="GHEA Grapalat" w:hAnsi="GHEA Grapalat"/>
          <w:sz w:val="20"/>
          <w:szCs w:val="20"/>
        </w:rPr>
        <w:tab/>
      </w:r>
      <w:r w:rsidRPr="00C0452F">
        <w:rPr>
          <w:rFonts w:ascii="GHEA Grapalat" w:hAnsi="GHEA Grapalat"/>
          <w:sz w:val="20"/>
          <w:szCs w:val="20"/>
        </w:rPr>
        <w:t>Для оценки права на участие участник должен представить в заявке утвержденное им письменное объявление, предусмотренное пунктом 2.</w:t>
      </w:r>
      <w:r w:rsidR="00EE03E2" w:rsidRPr="00C0452F">
        <w:rPr>
          <w:rFonts w:ascii="GHEA Grapalat" w:hAnsi="GHEA Grapalat"/>
          <w:sz w:val="20"/>
          <w:szCs w:val="20"/>
        </w:rPr>
        <w:t>1</w:t>
      </w:r>
      <w:r w:rsidRPr="00C0452F">
        <w:rPr>
          <w:rFonts w:ascii="GHEA Grapalat" w:hAnsi="GHEA Grapalat"/>
          <w:sz w:val="20"/>
          <w:szCs w:val="20"/>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2DC5DD65" w14:textId="77777777" w:rsidR="00BA3554" w:rsidRPr="00C0452F" w:rsidRDefault="00BA3554" w:rsidP="00532EAA">
      <w:pPr>
        <w:widowControl w:val="0"/>
        <w:tabs>
          <w:tab w:val="left" w:pos="1134"/>
        </w:tabs>
        <w:ind w:firstLine="567"/>
        <w:rPr>
          <w:rFonts w:ascii="GHEA Grapalat" w:hAnsi="GHEA Grapalat"/>
          <w:sz w:val="20"/>
          <w:szCs w:val="20"/>
        </w:rPr>
      </w:pPr>
      <w:r w:rsidRPr="00C0452F">
        <w:rPr>
          <w:rFonts w:ascii="GHEA Grapalat" w:hAnsi="GHEA Grapalat"/>
          <w:sz w:val="20"/>
          <w:szCs w:val="20"/>
        </w:rPr>
        <w:lastRenderedPageBreak/>
        <w:t>2.3</w:t>
      </w:r>
      <w:r w:rsidR="003240F7" w:rsidRPr="00C0452F">
        <w:rPr>
          <w:rFonts w:ascii="GHEA Grapalat" w:hAnsi="GHEA Grapalat"/>
          <w:sz w:val="20"/>
          <w:szCs w:val="20"/>
        </w:rPr>
        <w:t>.</w:t>
      </w:r>
      <w:r w:rsidR="00E1385B" w:rsidRPr="00C0452F">
        <w:rPr>
          <w:rFonts w:ascii="GHEA Grapalat" w:hAnsi="GHEA Grapalat"/>
          <w:sz w:val="20"/>
          <w:szCs w:val="20"/>
        </w:rPr>
        <w:tab/>
      </w:r>
      <w:r w:rsidR="00DA2DAD" w:rsidRPr="00C0452F">
        <w:rPr>
          <w:rFonts w:ascii="GHEA Grapalat" w:hAnsi="GHEA Grapalat"/>
          <w:sz w:val="20"/>
          <w:szCs w:val="20"/>
        </w:rPr>
        <w:t>Включение участника в списки, предусмотренные пунктом 6 части 1 статьи 6 Закона, а также подпунктом 2 пункта 2 постановления Правительства РА N</w:t>
      </w:r>
      <w:r w:rsidR="00DA2DAD" w:rsidRPr="00C0452F">
        <w:rPr>
          <w:rFonts w:ascii="GHEA Grapalat" w:hAnsi="GHEA Grapalat"/>
          <w:sz w:val="20"/>
          <w:szCs w:val="20"/>
          <w:lang w:val="hy-AM"/>
        </w:rPr>
        <w:t>817-</w:t>
      </w:r>
      <w:r w:rsidR="00DA2DAD" w:rsidRPr="00C0452F">
        <w:rPr>
          <w:rFonts w:ascii="GHEA Grapalat" w:hAnsi="GHEA Grapalat"/>
          <w:sz w:val="20"/>
          <w:szCs w:val="20"/>
        </w:rPr>
        <w:t xml:space="preserve">А от </w:t>
      </w:r>
      <w:r w:rsidR="00DA2DAD" w:rsidRPr="00C0452F">
        <w:rPr>
          <w:rFonts w:ascii="GHEA Grapalat" w:hAnsi="GHEA Grapalat"/>
          <w:sz w:val="20"/>
          <w:szCs w:val="20"/>
          <w:lang w:val="hy-AM"/>
        </w:rPr>
        <w:t>20.06.2025</w:t>
      </w:r>
      <w:r w:rsidR="00DA2DAD" w:rsidRPr="00C0452F">
        <w:rPr>
          <w:rFonts w:ascii="GHEA Grapalat" w:hAnsi="GHEA Grapalat"/>
          <w:sz w:val="20"/>
          <w:szCs w:val="20"/>
        </w:rPr>
        <w:t>г, в период его нахождения автоматически приводит к ограничению права аффилированных с ним лиц на участие в процессе закупок.</w:t>
      </w:r>
      <w:r w:rsidR="00DA2DAD" w:rsidRPr="00C0452F">
        <w:rPr>
          <w:rFonts w:ascii="GHEA Grapalat" w:hAnsi="GHEA Grapalat"/>
          <w:sz w:val="20"/>
          <w:szCs w:val="20"/>
          <w:lang w:val="hy-AM"/>
        </w:rPr>
        <w:t xml:space="preserve"> </w:t>
      </w:r>
      <w:r w:rsidRPr="00C0452F">
        <w:rPr>
          <w:rFonts w:ascii="GHEA Grapalat" w:hAnsi="GHEA Grapalat"/>
          <w:sz w:val="20"/>
          <w:szCs w:val="20"/>
        </w:rPr>
        <w:t>Запрещается одновременное участие в настоящей процедуре</w:t>
      </w:r>
      <w:r w:rsidR="00F4264D" w:rsidRPr="00C0452F">
        <w:rPr>
          <w:rFonts w:ascii="GHEA Grapalat" w:hAnsi="GHEA Grapalat"/>
          <w:sz w:val="20"/>
          <w:szCs w:val="20"/>
        </w:rPr>
        <w:t xml:space="preserve"> (</w:t>
      </w:r>
      <w:r w:rsidR="00DA4643" w:rsidRPr="00C0452F">
        <w:rPr>
          <w:rFonts w:ascii="GHEA Grapalat" w:hAnsi="GHEA Grapalat"/>
          <w:sz w:val="20"/>
          <w:szCs w:val="20"/>
        </w:rPr>
        <w:t>на о</w:t>
      </w:r>
      <w:r w:rsidR="00EE7758" w:rsidRPr="00C0452F">
        <w:rPr>
          <w:rFonts w:ascii="GHEA Grapalat" w:hAnsi="GHEA Grapalat"/>
          <w:sz w:val="20"/>
          <w:szCs w:val="20"/>
        </w:rPr>
        <w:t>дин и тот же</w:t>
      </w:r>
      <w:r w:rsidR="00DA4643" w:rsidRPr="00C0452F">
        <w:rPr>
          <w:rFonts w:ascii="GHEA Grapalat" w:hAnsi="GHEA Grapalat"/>
          <w:sz w:val="20"/>
          <w:szCs w:val="20"/>
        </w:rPr>
        <w:t xml:space="preserve"> лот</w:t>
      </w:r>
      <w:r w:rsidR="00F4264D" w:rsidRPr="00C0452F">
        <w:rPr>
          <w:rFonts w:ascii="GHEA Grapalat" w:hAnsi="GHEA Grapalat"/>
          <w:sz w:val="20"/>
          <w:szCs w:val="20"/>
        </w:rPr>
        <w:t>)</w:t>
      </w:r>
      <w:r w:rsidRPr="00C0452F">
        <w:rPr>
          <w:rFonts w:ascii="GHEA Grapalat" w:hAnsi="GHEA Grapalat"/>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1ACB2C5B" w14:textId="77777777" w:rsidR="00D5674E" w:rsidRPr="00C0452F" w:rsidRDefault="009F18D0" w:rsidP="00532EAA">
      <w:pPr>
        <w:pStyle w:val="af4"/>
        <w:widowControl w:val="0"/>
        <w:tabs>
          <w:tab w:val="left" w:pos="1134"/>
        </w:tabs>
        <w:spacing w:before="0" w:beforeAutospacing="0" w:after="0" w:afterAutospacing="0"/>
        <w:ind w:firstLine="567"/>
        <w:jc w:val="both"/>
        <w:rPr>
          <w:rFonts w:ascii="GHEA Grapalat" w:hAnsi="GHEA Grapalat"/>
          <w:sz w:val="20"/>
          <w:szCs w:val="20"/>
        </w:rPr>
      </w:pPr>
      <w:r w:rsidRPr="00C0452F">
        <w:rPr>
          <w:rFonts w:ascii="GHEA Grapalat" w:hAnsi="GHEA Grapalat"/>
          <w:sz w:val="20"/>
          <w:szCs w:val="20"/>
        </w:rPr>
        <w:t>По смыслу пункта 119 Порядка:</w:t>
      </w:r>
    </w:p>
    <w:p w14:paraId="7F716F87" w14:textId="77777777" w:rsidR="00D5674E" w:rsidRPr="00C0452F" w:rsidRDefault="00D5674E" w:rsidP="005032FC">
      <w:pPr>
        <w:pStyle w:val="af4"/>
        <w:widowControl w:val="0"/>
        <w:tabs>
          <w:tab w:val="left" w:pos="851"/>
        </w:tabs>
        <w:spacing w:before="0" w:beforeAutospacing="0" w:after="0" w:afterAutospacing="0"/>
        <w:ind w:firstLine="567"/>
        <w:jc w:val="both"/>
        <w:rPr>
          <w:rFonts w:ascii="GHEA Grapalat" w:hAnsi="GHEA Grapalat"/>
          <w:sz w:val="20"/>
          <w:szCs w:val="20"/>
        </w:rPr>
      </w:pPr>
      <w:r w:rsidRPr="00C0452F">
        <w:rPr>
          <w:rFonts w:ascii="GHEA Grapalat" w:hAnsi="GHEA Grapalat"/>
          <w:sz w:val="20"/>
          <w:szCs w:val="20"/>
        </w:rPr>
        <w:t>1)</w:t>
      </w:r>
      <w:r w:rsidR="00E1385B" w:rsidRPr="00C0452F">
        <w:rPr>
          <w:rFonts w:ascii="GHEA Grapalat" w:hAnsi="GHEA Grapalat"/>
          <w:sz w:val="20"/>
          <w:szCs w:val="20"/>
        </w:rPr>
        <w:tab/>
      </w:r>
      <w:r w:rsidRPr="00C0452F">
        <w:rPr>
          <w:rFonts w:ascii="GHEA Grapalat" w:hAnsi="GHEA Grapalat"/>
          <w:sz w:val="20"/>
          <w:szCs w:val="20"/>
        </w:rPr>
        <w:t xml:space="preserve">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 </w:t>
      </w:r>
    </w:p>
    <w:p w14:paraId="3DD09165" w14:textId="77777777" w:rsidR="00D5674E" w:rsidRPr="00C0452F" w:rsidRDefault="00D5674E" w:rsidP="005032FC">
      <w:pPr>
        <w:pStyle w:val="af4"/>
        <w:widowControl w:val="0"/>
        <w:tabs>
          <w:tab w:val="left" w:pos="851"/>
        </w:tabs>
        <w:spacing w:before="0" w:beforeAutospacing="0" w:after="0" w:afterAutospacing="0"/>
        <w:ind w:firstLine="567"/>
        <w:jc w:val="both"/>
        <w:rPr>
          <w:rFonts w:ascii="GHEA Grapalat" w:hAnsi="GHEA Grapalat"/>
          <w:sz w:val="20"/>
          <w:szCs w:val="20"/>
        </w:rPr>
      </w:pPr>
      <w:r w:rsidRPr="00C0452F">
        <w:rPr>
          <w:rFonts w:ascii="GHEA Grapalat" w:hAnsi="GHEA Grapalat"/>
          <w:sz w:val="20"/>
          <w:szCs w:val="20"/>
        </w:rPr>
        <w:t>2)</w:t>
      </w:r>
      <w:r w:rsidR="00E1385B" w:rsidRPr="00C0452F">
        <w:rPr>
          <w:rFonts w:ascii="GHEA Grapalat" w:hAnsi="GHEA Grapalat"/>
          <w:sz w:val="20"/>
          <w:szCs w:val="20"/>
        </w:rPr>
        <w:tab/>
      </w:r>
      <w:r w:rsidRPr="00C0452F">
        <w:rPr>
          <w:rFonts w:ascii="GHEA Grapalat" w:hAnsi="GHEA Grapalat"/>
          <w:sz w:val="20"/>
          <w:szCs w:val="2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05669335" w14:textId="77777777" w:rsidR="00D5674E" w:rsidRPr="00C0452F" w:rsidRDefault="00D5674E" w:rsidP="005032FC">
      <w:pPr>
        <w:pStyle w:val="af4"/>
        <w:widowControl w:val="0"/>
        <w:tabs>
          <w:tab w:val="left" w:pos="851"/>
          <w:tab w:val="left" w:pos="993"/>
        </w:tabs>
        <w:spacing w:before="0" w:beforeAutospacing="0" w:after="0" w:afterAutospacing="0"/>
        <w:ind w:firstLine="567"/>
        <w:jc w:val="both"/>
        <w:rPr>
          <w:rFonts w:ascii="GHEA Grapalat" w:hAnsi="GHEA Grapalat"/>
          <w:sz w:val="20"/>
          <w:szCs w:val="20"/>
        </w:rPr>
      </w:pPr>
      <w:r w:rsidRPr="00C0452F">
        <w:rPr>
          <w:rFonts w:ascii="GHEA Grapalat" w:hAnsi="GHEA Grapalat"/>
          <w:sz w:val="20"/>
          <w:szCs w:val="20"/>
        </w:rPr>
        <w:t>а.</w:t>
      </w:r>
      <w:r w:rsidR="00E1385B" w:rsidRPr="00C0452F">
        <w:rPr>
          <w:rFonts w:ascii="GHEA Grapalat" w:hAnsi="GHEA Grapalat"/>
          <w:sz w:val="20"/>
          <w:szCs w:val="20"/>
        </w:rPr>
        <w:tab/>
      </w:r>
      <w:r w:rsidRPr="00C0452F">
        <w:rPr>
          <w:rFonts w:ascii="GHEA Grapalat" w:hAnsi="GHEA Grapalat"/>
          <w:sz w:val="20"/>
          <w:szCs w:val="20"/>
        </w:rPr>
        <w:t>участником, распоряжающимся более чем десятью процентами акций данного юридического лица;</w:t>
      </w:r>
    </w:p>
    <w:p w14:paraId="4B29FE9E" w14:textId="77777777" w:rsidR="00D5674E" w:rsidRPr="00C0452F" w:rsidRDefault="00D5674E" w:rsidP="005032FC">
      <w:pPr>
        <w:pStyle w:val="af4"/>
        <w:widowControl w:val="0"/>
        <w:tabs>
          <w:tab w:val="left" w:pos="851"/>
          <w:tab w:val="left" w:pos="993"/>
        </w:tabs>
        <w:spacing w:before="0" w:beforeAutospacing="0" w:after="0" w:afterAutospacing="0"/>
        <w:ind w:firstLine="567"/>
        <w:jc w:val="both"/>
        <w:rPr>
          <w:rFonts w:ascii="GHEA Grapalat" w:hAnsi="GHEA Grapalat"/>
          <w:sz w:val="20"/>
          <w:szCs w:val="20"/>
        </w:rPr>
      </w:pPr>
      <w:r w:rsidRPr="00C0452F">
        <w:rPr>
          <w:rFonts w:ascii="GHEA Grapalat" w:hAnsi="GHEA Grapalat"/>
          <w:sz w:val="20"/>
          <w:szCs w:val="20"/>
        </w:rPr>
        <w:t>б.</w:t>
      </w:r>
      <w:r w:rsidR="00E1385B" w:rsidRPr="00C0452F">
        <w:rPr>
          <w:rFonts w:ascii="GHEA Grapalat" w:hAnsi="GHEA Grapalat"/>
          <w:sz w:val="20"/>
          <w:szCs w:val="20"/>
        </w:rPr>
        <w:tab/>
      </w:r>
      <w:r w:rsidRPr="00C0452F">
        <w:rPr>
          <w:rFonts w:ascii="GHEA Grapalat" w:hAnsi="GHEA Grapalat"/>
          <w:sz w:val="20"/>
          <w:szCs w:val="20"/>
        </w:rPr>
        <w:t>лицом, имеющим возможность предопределять решения юридического лица иным, не запрещенным законодательством Республики Армения образом;</w:t>
      </w:r>
    </w:p>
    <w:p w14:paraId="2519CD3D" w14:textId="77777777" w:rsidR="00D5674E" w:rsidRPr="00C0452F" w:rsidRDefault="00D5674E" w:rsidP="005032FC">
      <w:pPr>
        <w:pStyle w:val="af4"/>
        <w:widowControl w:val="0"/>
        <w:tabs>
          <w:tab w:val="left" w:pos="851"/>
          <w:tab w:val="left" w:pos="993"/>
        </w:tabs>
        <w:spacing w:before="0" w:beforeAutospacing="0" w:after="0" w:afterAutospacing="0"/>
        <w:ind w:firstLine="567"/>
        <w:jc w:val="both"/>
        <w:rPr>
          <w:rFonts w:ascii="GHEA Grapalat" w:hAnsi="GHEA Grapalat"/>
          <w:sz w:val="20"/>
          <w:szCs w:val="20"/>
        </w:rPr>
      </w:pPr>
      <w:r w:rsidRPr="00C0452F">
        <w:rPr>
          <w:rFonts w:ascii="GHEA Grapalat" w:hAnsi="GHEA Grapalat"/>
          <w:sz w:val="20"/>
          <w:szCs w:val="20"/>
        </w:rPr>
        <w:t>в.</w:t>
      </w:r>
      <w:r w:rsidR="00E1385B" w:rsidRPr="00C0452F">
        <w:rPr>
          <w:rFonts w:ascii="GHEA Grapalat" w:hAnsi="GHEA Grapalat"/>
          <w:sz w:val="20"/>
          <w:szCs w:val="20"/>
        </w:rPr>
        <w:tab/>
      </w:r>
      <w:r w:rsidRPr="00C0452F">
        <w:rPr>
          <w:rFonts w:ascii="GHEA Grapalat" w:hAnsi="GHEA Grapalat"/>
          <w:sz w:val="20"/>
          <w:szCs w:val="2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69E36ED4" w14:textId="77777777" w:rsidR="00D5674E" w:rsidRPr="00C0452F" w:rsidRDefault="00D5674E" w:rsidP="005032FC">
      <w:pPr>
        <w:pStyle w:val="af4"/>
        <w:widowControl w:val="0"/>
        <w:tabs>
          <w:tab w:val="left" w:pos="851"/>
        </w:tabs>
        <w:spacing w:before="0" w:beforeAutospacing="0" w:after="0" w:afterAutospacing="0"/>
        <w:ind w:firstLine="567"/>
        <w:jc w:val="both"/>
        <w:rPr>
          <w:rFonts w:ascii="GHEA Grapalat" w:hAnsi="GHEA Grapalat"/>
          <w:sz w:val="20"/>
          <w:szCs w:val="20"/>
        </w:rPr>
      </w:pPr>
      <w:r w:rsidRPr="00C0452F">
        <w:rPr>
          <w:rFonts w:ascii="GHEA Grapalat" w:hAnsi="GHEA Grapalat"/>
          <w:sz w:val="20"/>
          <w:szCs w:val="20"/>
        </w:rPr>
        <w:t>г.</w:t>
      </w:r>
      <w:r w:rsidR="00E1385B" w:rsidRPr="00C0452F">
        <w:rPr>
          <w:rFonts w:ascii="GHEA Grapalat" w:hAnsi="GHEA Grapalat"/>
          <w:sz w:val="20"/>
          <w:szCs w:val="20"/>
        </w:rPr>
        <w:tab/>
      </w:r>
      <w:r w:rsidRPr="00C0452F">
        <w:rPr>
          <w:rFonts w:ascii="GHEA Grapalat" w:hAnsi="GHEA Grapalat"/>
          <w:sz w:val="20"/>
          <w:szCs w:val="2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551FBAC4" w14:textId="77777777" w:rsidR="00D5674E" w:rsidRPr="00C0452F" w:rsidRDefault="00D5674E" w:rsidP="005032FC">
      <w:pPr>
        <w:pStyle w:val="af4"/>
        <w:widowControl w:val="0"/>
        <w:tabs>
          <w:tab w:val="left" w:pos="851"/>
        </w:tabs>
        <w:spacing w:before="0" w:beforeAutospacing="0" w:after="0" w:afterAutospacing="0"/>
        <w:ind w:firstLine="567"/>
        <w:jc w:val="both"/>
        <w:rPr>
          <w:rFonts w:ascii="GHEA Grapalat" w:hAnsi="GHEA Grapalat"/>
          <w:sz w:val="20"/>
          <w:szCs w:val="20"/>
        </w:rPr>
      </w:pPr>
      <w:r w:rsidRPr="00C0452F">
        <w:rPr>
          <w:rFonts w:ascii="GHEA Grapalat" w:hAnsi="GHEA Grapalat"/>
          <w:sz w:val="20"/>
          <w:szCs w:val="20"/>
        </w:rPr>
        <w:t>3)</w:t>
      </w:r>
      <w:r w:rsidR="00E1385B" w:rsidRPr="00C0452F">
        <w:rPr>
          <w:rFonts w:ascii="GHEA Grapalat" w:hAnsi="GHEA Grapalat"/>
          <w:sz w:val="20"/>
          <w:szCs w:val="20"/>
        </w:rPr>
        <w:tab/>
      </w:r>
      <w:r w:rsidRPr="00C0452F">
        <w:rPr>
          <w:rFonts w:ascii="GHEA Grapalat" w:hAnsi="GHEA Grapalat"/>
          <w:sz w:val="20"/>
          <w:szCs w:val="20"/>
        </w:rPr>
        <w:t>участники, не имеющие статуса физического лица, считаются взаимосвязанными, если:</w:t>
      </w:r>
    </w:p>
    <w:p w14:paraId="3D4CE5CB" w14:textId="77777777" w:rsidR="00D5674E" w:rsidRPr="00C0452F" w:rsidRDefault="00D5674E" w:rsidP="005D4158">
      <w:pPr>
        <w:pStyle w:val="af4"/>
        <w:widowControl w:val="0"/>
        <w:tabs>
          <w:tab w:val="left" w:pos="993"/>
        </w:tabs>
        <w:spacing w:before="0" w:beforeAutospacing="0" w:after="0" w:afterAutospacing="0"/>
        <w:ind w:firstLine="567"/>
        <w:jc w:val="both"/>
        <w:rPr>
          <w:rFonts w:ascii="GHEA Grapalat" w:hAnsi="GHEA Grapalat"/>
          <w:sz w:val="20"/>
          <w:szCs w:val="20"/>
        </w:rPr>
      </w:pPr>
      <w:r w:rsidRPr="00C0452F">
        <w:rPr>
          <w:rFonts w:ascii="GHEA Grapalat" w:hAnsi="GHEA Grapalat"/>
          <w:sz w:val="20"/>
          <w:szCs w:val="20"/>
        </w:rPr>
        <w:t>а.</w:t>
      </w:r>
      <w:r w:rsidR="00E1385B" w:rsidRPr="00C0452F">
        <w:rPr>
          <w:rFonts w:ascii="GHEA Grapalat" w:hAnsi="GHEA Grapalat"/>
          <w:sz w:val="20"/>
          <w:szCs w:val="20"/>
        </w:rPr>
        <w:tab/>
      </w:r>
      <w:r w:rsidRPr="00C0452F">
        <w:rPr>
          <w:rFonts w:ascii="GHEA Grapalat" w:hAnsi="GHEA Grapalat"/>
          <w:sz w:val="20"/>
          <w:szCs w:val="2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C0452F">
        <w:rPr>
          <w:rFonts w:ascii="Calibri" w:hAnsi="Calibri" w:cs="Calibri"/>
          <w:sz w:val="20"/>
          <w:szCs w:val="20"/>
          <w:lang w:val="en-US"/>
        </w:rPr>
        <w:t> </w:t>
      </w:r>
      <w:r w:rsidRPr="00C0452F">
        <w:rPr>
          <w:rFonts w:ascii="GHEA Grapalat" w:hAnsi="GHEA Grapalat"/>
          <w:sz w:val="20"/>
          <w:szCs w:val="20"/>
        </w:rPr>
        <w:t>лица;</w:t>
      </w:r>
    </w:p>
    <w:p w14:paraId="4A186880" w14:textId="77777777" w:rsidR="00D5674E" w:rsidRPr="00C0452F" w:rsidRDefault="00D5674E" w:rsidP="005D4158">
      <w:pPr>
        <w:pStyle w:val="af4"/>
        <w:widowControl w:val="0"/>
        <w:tabs>
          <w:tab w:val="left" w:pos="851"/>
        </w:tabs>
        <w:spacing w:before="0" w:beforeAutospacing="0" w:after="0" w:afterAutospacing="0"/>
        <w:ind w:firstLine="567"/>
        <w:jc w:val="both"/>
        <w:rPr>
          <w:rFonts w:ascii="GHEA Grapalat" w:hAnsi="GHEA Grapalat"/>
          <w:sz w:val="20"/>
          <w:szCs w:val="20"/>
        </w:rPr>
      </w:pPr>
      <w:r w:rsidRPr="00C0452F">
        <w:rPr>
          <w:rFonts w:ascii="GHEA Grapalat" w:hAnsi="GHEA Grapalat"/>
          <w:sz w:val="20"/>
          <w:szCs w:val="20"/>
        </w:rPr>
        <w:t>б.</w:t>
      </w:r>
      <w:r w:rsidR="00E1385B" w:rsidRPr="00C0452F">
        <w:rPr>
          <w:rFonts w:ascii="GHEA Grapalat" w:hAnsi="GHEA Grapalat"/>
          <w:sz w:val="20"/>
          <w:szCs w:val="20"/>
        </w:rPr>
        <w:tab/>
      </w:r>
      <w:r w:rsidRPr="00C0452F">
        <w:rPr>
          <w:rFonts w:ascii="GHEA Grapalat" w:hAnsi="GHEA Grapalat"/>
          <w:sz w:val="20"/>
          <w:szCs w:val="2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256DC27B" w14:textId="77777777" w:rsidR="00D5674E" w:rsidRPr="00C0452F" w:rsidRDefault="00D5674E" w:rsidP="005D4158">
      <w:pPr>
        <w:pStyle w:val="af4"/>
        <w:widowControl w:val="0"/>
        <w:tabs>
          <w:tab w:val="left" w:pos="851"/>
          <w:tab w:val="left" w:pos="1134"/>
        </w:tabs>
        <w:spacing w:before="0" w:beforeAutospacing="0" w:after="0" w:afterAutospacing="0"/>
        <w:ind w:firstLine="567"/>
        <w:jc w:val="both"/>
        <w:rPr>
          <w:rFonts w:ascii="GHEA Grapalat" w:hAnsi="GHEA Grapalat"/>
          <w:sz w:val="20"/>
          <w:szCs w:val="20"/>
        </w:rPr>
      </w:pPr>
      <w:r w:rsidRPr="00C0452F">
        <w:rPr>
          <w:rFonts w:ascii="GHEA Grapalat" w:hAnsi="GHEA Grapalat"/>
          <w:sz w:val="20"/>
          <w:szCs w:val="20"/>
        </w:rPr>
        <w:t>в.</w:t>
      </w:r>
      <w:r w:rsidR="00E1385B" w:rsidRPr="00C0452F">
        <w:rPr>
          <w:rFonts w:ascii="GHEA Grapalat" w:hAnsi="GHEA Grapalat"/>
          <w:sz w:val="20"/>
          <w:szCs w:val="20"/>
        </w:rPr>
        <w:tab/>
      </w:r>
      <w:r w:rsidRPr="00C0452F">
        <w:rPr>
          <w:rFonts w:ascii="GHEA Grapalat" w:hAnsi="GHEA Grapalat"/>
          <w:sz w:val="20"/>
          <w:szCs w:val="2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7ECAA333" w14:textId="77777777" w:rsidR="00D5674E" w:rsidRPr="00C0452F" w:rsidRDefault="00D5674E" w:rsidP="005D4158">
      <w:pPr>
        <w:pStyle w:val="af4"/>
        <w:widowControl w:val="0"/>
        <w:tabs>
          <w:tab w:val="left" w:pos="851"/>
          <w:tab w:val="left" w:pos="1134"/>
        </w:tabs>
        <w:spacing w:before="0" w:beforeAutospacing="0" w:after="0" w:afterAutospacing="0"/>
        <w:ind w:firstLine="567"/>
        <w:jc w:val="both"/>
        <w:rPr>
          <w:rFonts w:ascii="GHEA Grapalat" w:hAnsi="GHEA Grapalat"/>
          <w:sz w:val="20"/>
          <w:szCs w:val="20"/>
        </w:rPr>
      </w:pPr>
      <w:r w:rsidRPr="00C0452F">
        <w:rPr>
          <w:rFonts w:ascii="GHEA Grapalat" w:hAnsi="GHEA Grapalat"/>
          <w:sz w:val="20"/>
          <w:szCs w:val="20"/>
        </w:rPr>
        <w:t>г.</w:t>
      </w:r>
      <w:r w:rsidR="00E1385B" w:rsidRPr="00C0452F">
        <w:rPr>
          <w:rFonts w:ascii="GHEA Grapalat" w:hAnsi="GHEA Grapalat"/>
          <w:sz w:val="20"/>
          <w:szCs w:val="20"/>
        </w:rPr>
        <w:tab/>
      </w:r>
      <w:r w:rsidRPr="00C0452F">
        <w:rPr>
          <w:rFonts w:ascii="GHEA Grapalat" w:hAnsi="GHEA Grapalat"/>
          <w:sz w:val="20"/>
          <w:szCs w:val="20"/>
        </w:rPr>
        <w:t>они действовали или действуют согласованно, исходя из общих экономических интересов.</w:t>
      </w:r>
    </w:p>
    <w:p w14:paraId="3EE3D669" w14:textId="77777777" w:rsidR="00D5674E" w:rsidRPr="00C0452F" w:rsidRDefault="00D5674E" w:rsidP="005D4158">
      <w:pPr>
        <w:widowControl w:val="0"/>
        <w:tabs>
          <w:tab w:val="left" w:pos="851"/>
          <w:tab w:val="left" w:pos="1134"/>
        </w:tabs>
        <w:ind w:firstLine="567"/>
        <w:jc w:val="both"/>
        <w:rPr>
          <w:rFonts w:ascii="GHEA Grapalat" w:hAnsi="GHEA Grapalat"/>
          <w:sz w:val="20"/>
          <w:szCs w:val="20"/>
        </w:rPr>
      </w:pPr>
      <w:r w:rsidRPr="00C0452F">
        <w:rPr>
          <w:rFonts w:ascii="GHEA Grapalat" w:hAnsi="GHEA Grapalat"/>
          <w:sz w:val="20"/>
          <w:szCs w:val="2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A42CB" w:rsidRPr="00C0452F">
        <w:rPr>
          <w:rFonts w:ascii="GHEA Grapalat" w:hAnsi="GHEA Grapalat"/>
          <w:sz w:val="20"/>
          <w:szCs w:val="20"/>
        </w:rPr>
        <w:t xml:space="preserve">внуки, </w:t>
      </w:r>
      <w:r w:rsidRPr="00C0452F">
        <w:rPr>
          <w:rFonts w:ascii="GHEA Grapalat" w:hAnsi="GHEA Grapalat"/>
          <w:sz w:val="20"/>
          <w:szCs w:val="20"/>
        </w:rPr>
        <w:t>супруг сестры или супруга брата и их дети.</w:t>
      </w:r>
    </w:p>
    <w:p w14:paraId="45A54FCA" w14:textId="700ACA9A" w:rsidR="00B74679" w:rsidRPr="00C0452F" w:rsidRDefault="00096865" w:rsidP="00532EAA">
      <w:pPr>
        <w:widowControl w:val="0"/>
        <w:tabs>
          <w:tab w:val="left" w:pos="1134"/>
        </w:tabs>
        <w:ind w:firstLine="567"/>
        <w:jc w:val="both"/>
        <w:rPr>
          <w:rFonts w:ascii="GHEA Grapalat" w:hAnsi="GHEA Grapalat" w:cs="Arial"/>
          <w:sz w:val="20"/>
          <w:szCs w:val="20"/>
        </w:rPr>
      </w:pPr>
      <w:r w:rsidRPr="00C0452F">
        <w:rPr>
          <w:rFonts w:ascii="GHEA Grapalat" w:hAnsi="GHEA Grapalat"/>
          <w:sz w:val="20"/>
          <w:szCs w:val="20"/>
        </w:rPr>
        <w:t>2.4</w:t>
      </w:r>
      <w:r w:rsidR="00D13662" w:rsidRPr="00C0452F">
        <w:rPr>
          <w:rFonts w:ascii="GHEA Grapalat" w:hAnsi="GHEA Grapalat"/>
          <w:sz w:val="20"/>
          <w:szCs w:val="20"/>
        </w:rPr>
        <w:t>.</w:t>
      </w:r>
      <w:r w:rsidR="00B74679" w:rsidRPr="00C0452F">
        <w:rPr>
          <w:rFonts w:ascii="GHEA Grapalat" w:hAnsi="GHEA Grapalat"/>
          <w:sz w:val="20"/>
          <w:szCs w:val="20"/>
        </w:rPr>
        <w:t xml:space="preserve"> </w:t>
      </w:r>
      <w:r w:rsidR="00E1385B" w:rsidRPr="00C0452F">
        <w:rPr>
          <w:rFonts w:ascii="GHEA Grapalat" w:hAnsi="GHEA Grapalat"/>
          <w:sz w:val="20"/>
          <w:szCs w:val="20"/>
        </w:rPr>
        <w:tab/>
      </w:r>
      <w:r w:rsidR="00B74679" w:rsidRPr="00C0452F">
        <w:rPr>
          <w:rFonts w:ascii="GHEA Grapalat" w:hAnsi="GHEA Grapalat"/>
          <w:sz w:val="20"/>
          <w:szCs w:val="20"/>
        </w:rPr>
        <w:t>Участник должен иметь требуемые для исполнения предусмотренных заключаемым договором обязательств:</w:t>
      </w:r>
    </w:p>
    <w:p w14:paraId="71F2C375" w14:textId="77777777" w:rsidR="00B74679" w:rsidRPr="008E3D94" w:rsidRDefault="00B74679" w:rsidP="00532EAA">
      <w:pPr>
        <w:widowControl w:val="0"/>
        <w:tabs>
          <w:tab w:val="left" w:pos="1134"/>
        </w:tabs>
        <w:ind w:firstLine="567"/>
        <w:jc w:val="both"/>
        <w:rPr>
          <w:rFonts w:ascii="GHEA Grapalat" w:hAnsi="GHEA Grapalat" w:cs="Arial"/>
          <w:bCs/>
          <w:sz w:val="20"/>
          <w:szCs w:val="20"/>
        </w:rPr>
      </w:pPr>
      <w:r w:rsidRPr="008E3D94">
        <w:rPr>
          <w:rFonts w:ascii="GHEA Grapalat" w:hAnsi="GHEA Grapalat"/>
          <w:sz w:val="20"/>
          <w:szCs w:val="20"/>
        </w:rPr>
        <w:t>1</w:t>
      </w:r>
      <w:r w:rsidRPr="008E3D94">
        <w:rPr>
          <w:rFonts w:ascii="GHEA Grapalat" w:hAnsi="GHEA Grapalat"/>
          <w:bCs/>
          <w:sz w:val="20"/>
          <w:szCs w:val="20"/>
        </w:rPr>
        <w:t>)</w:t>
      </w:r>
      <w:r w:rsidRPr="008E3D94">
        <w:rPr>
          <w:rFonts w:ascii="GHEA Grapalat" w:hAnsi="GHEA Grapalat"/>
          <w:bCs/>
          <w:sz w:val="20"/>
          <w:szCs w:val="20"/>
        </w:rPr>
        <w:tab/>
        <w:t>профессиональный опыт,</w:t>
      </w:r>
    </w:p>
    <w:p w14:paraId="09415FDC" w14:textId="77777777" w:rsidR="00B74679" w:rsidRPr="008E3D94" w:rsidRDefault="00B74679" w:rsidP="00532EAA">
      <w:pPr>
        <w:widowControl w:val="0"/>
        <w:tabs>
          <w:tab w:val="left" w:pos="1134"/>
        </w:tabs>
        <w:ind w:firstLine="567"/>
        <w:jc w:val="both"/>
        <w:rPr>
          <w:rFonts w:ascii="GHEA Grapalat" w:hAnsi="GHEA Grapalat" w:cs="Arial"/>
          <w:bCs/>
          <w:sz w:val="20"/>
          <w:szCs w:val="20"/>
        </w:rPr>
      </w:pPr>
      <w:r w:rsidRPr="008E3D94">
        <w:rPr>
          <w:rFonts w:ascii="GHEA Grapalat" w:hAnsi="GHEA Grapalat"/>
          <w:bCs/>
          <w:sz w:val="20"/>
          <w:szCs w:val="20"/>
        </w:rPr>
        <w:t>2)</w:t>
      </w:r>
      <w:r w:rsidRPr="008E3D94">
        <w:rPr>
          <w:rFonts w:ascii="GHEA Grapalat" w:hAnsi="GHEA Grapalat"/>
          <w:bCs/>
          <w:sz w:val="20"/>
          <w:szCs w:val="20"/>
        </w:rPr>
        <w:tab/>
        <w:t>технические средства,</w:t>
      </w:r>
    </w:p>
    <w:p w14:paraId="2C07343E" w14:textId="77777777" w:rsidR="00B74679" w:rsidRPr="008E3D94" w:rsidRDefault="00B74679" w:rsidP="00532EAA">
      <w:pPr>
        <w:widowControl w:val="0"/>
        <w:tabs>
          <w:tab w:val="left" w:pos="1134"/>
        </w:tabs>
        <w:ind w:firstLine="567"/>
        <w:jc w:val="both"/>
        <w:rPr>
          <w:rFonts w:ascii="GHEA Grapalat" w:hAnsi="GHEA Grapalat" w:cs="Arial"/>
          <w:bCs/>
          <w:sz w:val="20"/>
          <w:szCs w:val="20"/>
        </w:rPr>
      </w:pPr>
      <w:r w:rsidRPr="008E3D94">
        <w:rPr>
          <w:rFonts w:ascii="GHEA Grapalat" w:hAnsi="GHEA Grapalat"/>
          <w:bCs/>
          <w:sz w:val="20"/>
          <w:szCs w:val="20"/>
        </w:rPr>
        <w:t>3)</w:t>
      </w:r>
      <w:r w:rsidRPr="008E3D94">
        <w:rPr>
          <w:rFonts w:ascii="GHEA Grapalat" w:hAnsi="GHEA Grapalat"/>
          <w:bCs/>
          <w:sz w:val="20"/>
          <w:szCs w:val="20"/>
        </w:rPr>
        <w:tab/>
        <w:t>финансовые средства,</w:t>
      </w:r>
    </w:p>
    <w:p w14:paraId="2B6C06A4" w14:textId="77777777" w:rsidR="00B74679" w:rsidRPr="008E3D94" w:rsidRDefault="00B74679" w:rsidP="00532EAA">
      <w:pPr>
        <w:widowControl w:val="0"/>
        <w:tabs>
          <w:tab w:val="left" w:pos="1134"/>
        </w:tabs>
        <w:ind w:firstLine="567"/>
        <w:jc w:val="both"/>
        <w:rPr>
          <w:rFonts w:ascii="GHEA Grapalat" w:hAnsi="GHEA Grapalat"/>
          <w:bCs/>
          <w:sz w:val="20"/>
          <w:szCs w:val="20"/>
        </w:rPr>
      </w:pPr>
      <w:r w:rsidRPr="008E3D94">
        <w:rPr>
          <w:rFonts w:ascii="GHEA Grapalat" w:hAnsi="GHEA Grapalat"/>
          <w:bCs/>
          <w:sz w:val="20"/>
          <w:szCs w:val="20"/>
        </w:rPr>
        <w:t>4)</w:t>
      </w:r>
      <w:r w:rsidRPr="008E3D94">
        <w:rPr>
          <w:rFonts w:ascii="GHEA Grapalat" w:hAnsi="GHEA Grapalat"/>
          <w:bCs/>
          <w:sz w:val="20"/>
          <w:szCs w:val="20"/>
        </w:rPr>
        <w:tab/>
        <w:t>трудовые ресурсы.</w:t>
      </w:r>
    </w:p>
    <w:p w14:paraId="6A478C6E" w14:textId="5E06456F" w:rsidR="00B74679" w:rsidRPr="008E3D94" w:rsidRDefault="00B74679" w:rsidP="00532EAA">
      <w:pPr>
        <w:widowControl w:val="0"/>
        <w:tabs>
          <w:tab w:val="left" w:pos="1134"/>
        </w:tabs>
        <w:spacing w:line="360" w:lineRule="auto"/>
        <w:ind w:firstLine="567"/>
        <w:jc w:val="both"/>
        <w:rPr>
          <w:rFonts w:ascii="GHEA Grapalat" w:hAnsi="GHEA Grapalat"/>
          <w:sz w:val="20"/>
          <w:szCs w:val="20"/>
        </w:rPr>
      </w:pPr>
      <w:r w:rsidRPr="008E3D94">
        <w:rPr>
          <w:rFonts w:ascii="GHEA Grapalat" w:hAnsi="GHEA Grapalat"/>
          <w:sz w:val="20"/>
          <w:szCs w:val="20"/>
        </w:rPr>
        <w:t>2.4.1 Предъявляемые к участнику:</w:t>
      </w:r>
    </w:p>
    <w:p w14:paraId="55E34368" w14:textId="77777777" w:rsidR="00B74679" w:rsidRPr="00C0452F" w:rsidRDefault="00B74679" w:rsidP="00D44C11">
      <w:pPr>
        <w:widowControl w:val="0"/>
        <w:tabs>
          <w:tab w:val="left" w:pos="851"/>
        </w:tabs>
        <w:ind w:firstLine="567"/>
        <w:jc w:val="both"/>
        <w:rPr>
          <w:rFonts w:ascii="GHEA Grapalat" w:hAnsi="GHEA Grapalat" w:cs="Arial Armenian"/>
          <w:sz w:val="20"/>
          <w:szCs w:val="20"/>
        </w:rPr>
      </w:pPr>
      <w:r w:rsidRPr="00C0452F">
        <w:rPr>
          <w:rFonts w:ascii="GHEA Grapalat" w:hAnsi="GHEA Grapalat"/>
          <w:sz w:val="20"/>
          <w:szCs w:val="20"/>
        </w:rPr>
        <w:t>1)</w:t>
      </w:r>
      <w:r w:rsidRPr="00C0452F">
        <w:rPr>
          <w:rFonts w:ascii="GHEA Grapalat" w:hAnsi="GHEA Grapalat"/>
          <w:sz w:val="20"/>
          <w:szCs w:val="20"/>
        </w:rPr>
        <w:tab/>
        <w:t xml:space="preserve">квалификационный критерий </w:t>
      </w:r>
      <w:r w:rsidRPr="00C0452F">
        <w:rPr>
          <w:rFonts w:ascii="GHEA Grapalat" w:hAnsi="GHEA Grapalat"/>
          <w:b/>
          <w:bCs/>
          <w:sz w:val="20"/>
          <w:szCs w:val="20"/>
        </w:rPr>
        <w:t>"Профессиональный опыт"</w:t>
      </w:r>
      <w:r w:rsidRPr="00C0452F">
        <w:rPr>
          <w:rFonts w:ascii="GHEA Grapalat" w:hAnsi="GHEA Grapalat"/>
          <w:sz w:val="20"/>
          <w:szCs w:val="20"/>
        </w:rPr>
        <w:t xml:space="preserve"> устанавливается и оценивается в следующем порядке:</w:t>
      </w:r>
    </w:p>
    <w:tbl>
      <w:tblPr>
        <w:tblStyle w:val="aff2"/>
        <w:tblW w:w="11058" w:type="dxa"/>
        <w:tblInd w:w="-885" w:type="dxa"/>
        <w:tblLook w:val="04A0" w:firstRow="1" w:lastRow="0" w:firstColumn="1" w:lastColumn="0" w:noHBand="0" w:noVBand="1"/>
      </w:tblPr>
      <w:tblGrid>
        <w:gridCol w:w="353"/>
        <w:gridCol w:w="6184"/>
        <w:gridCol w:w="2542"/>
        <w:gridCol w:w="1979"/>
      </w:tblGrid>
      <w:tr w:rsidR="00EF3A31" w:rsidRPr="00C0452F" w14:paraId="157906CE" w14:textId="77777777" w:rsidTr="00EF3A31">
        <w:trPr>
          <w:trHeight w:val="562"/>
        </w:trPr>
        <w:tc>
          <w:tcPr>
            <w:tcW w:w="284" w:type="dxa"/>
          </w:tcPr>
          <w:p w14:paraId="0A9DD8C2" w14:textId="77777777" w:rsidR="00EF3A31" w:rsidRPr="00C0452F" w:rsidRDefault="00EF3A31" w:rsidP="00EF3A31">
            <w:pPr>
              <w:widowControl w:val="0"/>
              <w:tabs>
                <w:tab w:val="left" w:pos="1134"/>
              </w:tabs>
              <w:jc w:val="center"/>
              <w:rPr>
                <w:rFonts w:ascii="GHEA Grapalat" w:hAnsi="GHEA Grapalat"/>
                <w:sz w:val="20"/>
                <w:szCs w:val="20"/>
              </w:rPr>
            </w:pPr>
            <w:r w:rsidRPr="00C0452F">
              <w:rPr>
                <w:rFonts w:ascii="GHEA Grapalat" w:hAnsi="GHEA Grapalat" w:cs="Arial Armenian"/>
                <w:sz w:val="20"/>
                <w:szCs w:val="20"/>
              </w:rPr>
              <w:lastRenderedPageBreak/>
              <w:t>N</w:t>
            </w:r>
          </w:p>
        </w:tc>
        <w:tc>
          <w:tcPr>
            <w:tcW w:w="6238" w:type="dxa"/>
          </w:tcPr>
          <w:p w14:paraId="64913423" w14:textId="231CC262" w:rsidR="00EF3A31" w:rsidRPr="00C0452F" w:rsidRDefault="00EF3A31" w:rsidP="00EF3A31">
            <w:pPr>
              <w:widowControl w:val="0"/>
              <w:tabs>
                <w:tab w:val="left" w:pos="1134"/>
              </w:tabs>
              <w:jc w:val="center"/>
              <w:rPr>
                <w:rFonts w:ascii="GHEA Grapalat" w:hAnsi="GHEA Grapalat"/>
                <w:b/>
                <w:bCs/>
                <w:sz w:val="20"/>
                <w:szCs w:val="20"/>
              </w:rPr>
            </w:pPr>
            <w:r w:rsidRPr="00C0452F">
              <w:rPr>
                <w:rFonts w:ascii="GHEA Grapalat" w:hAnsi="GHEA Grapalat" w:cs="Arial Armenian"/>
                <w:b/>
                <w:sz w:val="20"/>
                <w:lang w:val="hy-AM"/>
              </w:rPr>
              <w:t>Условия, предъявляемые к опыту</w:t>
            </w:r>
          </w:p>
        </w:tc>
        <w:tc>
          <w:tcPr>
            <w:tcW w:w="2551" w:type="dxa"/>
          </w:tcPr>
          <w:p w14:paraId="3189FC41" w14:textId="12CA742D" w:rsidR="00EF3A31" w:rsidRPr="00C0452F" w:rsidRDefault="00EF3A31" w:rsidP="00EF3A31">
            <w:pPr>
              <w:widowControl w:val="0"/>
              <w:tabs>
                <w:tab w:val="left" w:pos="1134"/>
              </w:tabs>
              <w:jc w:val="center"/>
              <w:rPr>
                <w:rFonts w:ascii="GHEA Grapalat" w:hAnsi="GHEA Grapalat"/>
                <w:b/>
                <w:bCs/>
                <w:sz w:val="20"/>
                <w:szCs w:val="20"/>
              </w:rPr>
            </w:pPr>
            <w:r w:rsidRPr="00C0452F">
              <w:rPr>
                <w:rFonts w:ascii="GHEA Grapalat" w:hAnsi="GHEA Grapalat" w:cs="Arial Armenian"/>
                <w:b/>
                <w:sz w:val="20"/>
                <w:lang w:val="hy-AM"/>
              </w:rPr>
              <w:t>Требуемые документы и условия, которые они предоставляют</w:t>
            </w:r>
          </w:p>
        </w:tc>
        <w:tc>
          <w:tcPr>
            <w:tcW w:w="1985" w:type="dxa"/>
          </w:tcPr>
          <w:p w14:paraId="159F25C7" w14:textId="1C2DA833" w:rsidR="00EF3A31" w:rsidRPr="00C0452F" w:rsidRDefault="00EF3A31" w:rsidP="00EF3A31">
            <w:pPr>
              <w:widowControl w:val="0"/>
              <w:tabs>
                <w:tab w:val="left" w:pos="1134"/>
              </w:tabs>
              <w:jc w:val="center"/>
              <w:rPr>
                <w:rFonts w:ascii="GHEA Grapalat" w:hAnsi="GHEA Grapalat"/>
                <w:b/>
                <w:bCs/>
                <w:sz w:val="20"/>
                <w:szCs w:val="20"/>
              </w:rPr>
            </w:pPr>
            <w:r w:rsidRPr="00C0452F">
              <w:rPr>
                <w:rFonts w:ascii="GHEA Grapalat" w:hAnsi="GHEA Grapalat" w:cs="Arial Armenian"/>
                <w:b/>
                <w:sz w:val="20"/>
              </w:rPr>
              <w:t>похожие</w:t>
            </w:r>
          </w:p>
        </w:tc>
      </w:tr>
      <w:tr w:rsidR="00EB2B40" w:rsidRPr="00C0452F" w14:paraId="57F3035C" w14:textId="77777777" w:rsidTr="00EF3A31">
        <w:tc>
          <w:tcPr>
            <w:tcW w:w="284" w:type="dxa"/>
          </w:tcPr>
          <w:p w14:paraId="5F06D990" w14:textId="77777777" w:rsidR="00EB2B40" w:rsidRPr="00C0452F" w:rsidRDefault="00EB2B40" w:rsidP="00EB2B40">
            <w:pPr>
              <w:widowControl w:val="0"/>
              <w:tabs>
                <w:tab w:val="left" w:pos="1134"/>
              </w:tabs>
              <w:jc w:val="both"/>
              <w:rPr>
                <w:rFonts w:ascii="GHEA Grapalat" w:hAnsi="GHEA Grapalat"/>
                <w:sz w:val="20"/>
                <w:szCs w:val="20"/>
              </w:rPr>
            </w:pPr>
          </w:p>
        </w:tc>
        <w:tc>
          <w:tcPr>
            <w:tcW w:w="6238" w:type="dxa"/>
          </w:tcPr>
          <w:p w14:paraId="24D54327" w14:textId="2C145E45" w:rsidR="00EB2B40" w:rsidRPr="00C0452F" w:rsidRDefault="00EB2B40" w:rsidP="00B91578">
            <w:pPr>
              <w:widowControl w:val="0"/>
              <w:tabs>
                <w:tab w:val="left" w:pos="1134"/>
              </w:tabs>
              <w:jc w:val="both"/>
              <w:rPr>
                <w:rFonts w:ascii="GHEA Grapalat" w:hAnsi="GHEA Grapalat"/>
                <w:sz w:val="20"/>
                <w:szCs w:val="20"/>
              </w:rPr>
            </w:pPr>
            <w:r w:rsidRPr="00C0452F">
              <w:rPr>
                <w:rFonts w:ascii="GHEA Grapalat" w:hAnsi="GHEA Grapalat"/>
                <w:sz w:val="20"/>
                <w:szCs w:val="20"/>
                <w:lang w:val="hy-AM"/>
              </w:rPr>
              <w:t>Участник должен надлежащим образом заключить по крайней мере один аналогичный контракт в течение года подачи заявки и предшествующих трех лет</w:t>
            </w:r>
            <w:r w:rsidRPr="00C0452F">
              <w:rPr>
                <w:rFonts w:ascii="GHEA Grapalat" w:hAnsi="GHEA Grapalat"/>
                <w:sz w:val="20"/>
                <w:szCs w:val="20"/>
              </w:rPr>
              <w:t>.</w:t>
            </w:r>
            <w:r w:rsidRPr="00C0452F">
              <w:rPr>
                <w:rFonts w:ascii="GHEA Grapalat" w:hAnsi="GHEA Grapalat" w:cs="Sylfaen"/>
                <w:sz w:val="20"/>
                <w:szCs w:val="20"/>
                <w:lang w:val="hy-AM"/>
              </w:rPr>
              <w:t>Ранее заключенный контракт (или контракты) оценивается (или оцениваются) аналогично, если объем (или общий объем) работ, выполненных в его (их) рамках, в денежном выражении, не меньше ценового предложения, представленного участником в рамках настоящей процедуры</w:t>
            </w:r>
            <w:r w:rsidRPr="00C0452F">
              <w:rPr>
                <w:rFonts w:ascii="GHEA Grapalat" w:hAnsi="GHEA Grapalat" w:cs="Sylfaen"/>
                <w:sz w:val="20"/>
                <w:szCs w:val="20"/>
              </w:rPr>
              <w:t>.</w:t>
            </w:r>
            <w:r w:rsidRPr="00C0452F">
              <w:rPr>
                <w:rFonts w:ascii="GHEA Grapalat" w:hAnsi="GHEA Grapalat"/>
                <w:sz w:val="20"/>
                <w:szCs w:val="20"/>
              </w:rPr>
              <w:t xml:space="preserve"> </w:t>
            </w:r>
          </w:p>
        </w:tc>
        <w:tc>
          <w:tcPr>
            <w:tcW w:w="2551" w:type="dxa"/>
          </w:tcPr>
          <w:p w14:paraId="247E00D8" w14:textId="49879A3D" w:rsidR="00EB2B40" w:rsidRPr="00C0452F" w:rsidRDefault="00EB2B40" w:rsidP="00EB2B40">
            <w:pPr>
              <w:widowControl w:val="0"/>
              <w:tabs>
                <w:tab w:val="left" w:pos="1134"/>
              </w:tabs>
              <w:jc w:val="both"/>
              <w:rPr>
                <w:rFonts w:ascii="GHEA Grapalat" w:hAnsi="GHEA Grapalat"/>
                <w:sz w:val="20"/>
                <w:szCs w:val="20"/>
              </w:rPr>
            </w:pPr>
            <w:r w:rsidRPr="00C0452F">
              <w:rPr>
                <w:rFonts w:ascii="GHEA Grapalat" w:hAnsi="GHEA Grapalat" w:cs="Arial Armenian"/>
                <w:sz w:val="20"/>
                <w:lang w:val="hy-AM"/>
              </w:rPr>
              <w:t>Копии договоров на выполнение аналогичных работ, актов, протоколов приемки работ, счетов-фактур</w:t>
            </w:r>
          </w:p>
        </w:tc>
        <w:tc>
          <w:tcPr>
            <w:tcW w:w="1985" w:type="dxa"/>
          </w:tcPr>
          <w:p w14:paraId="334B344B" w14:textId="77777777" w:rsidR="00EB2B40" w:rsidRPr="00C0452F" w:rsidRDefault="00EB2B40" w:rsidP="00EB2B40">
            <w:pPr>
              <w:widowControl w:val="0"/>
              <w:tabs>
                <w:tab w:val="left" w:pos="1134"/>
              </w:tabs>
              <w:jc w:val="both"/>
              <w:rPr>
                <w:rFonts w:ascii="GHEA Grapalat" w:hAnsi="GHEA Grapalat" w:cs="Arial Armenian"/>
                <w:sz w:val="20"/>
              </w:rPr>
            </w:pPr>
            <w:r w:rsidRPr="00C0452F">
              <w:rPr>
                <w:rFonts w:ascii="GHEA Grapalat" w:hAnsi="GHEA Grapalat" w:cs="Arial Armenian"/>
                <w:sz w:val="20"/>
              </w:rPr>
              <w:t>Подрядные работы</w:t>
            </w:r>
          </w:p>
          <w:p w14:paraId="10F31180" w14:textId="1FC3B3FB" w:rsidR="00B91578" w:rsidRPr="00C0452F" w:rsidRDefault="00B91578" w:rsidP="00B91578">
            <w:pPr>
              <w:widowControl w:val="0"/>
              <w:tabs>
                <w:tab w:val="left" w:pos="1134"/>
              </w:tabs>
              <w:jc w:val="both"/>
              <w:rPr>
                <w:rFonts w:ascii="GHEA Grapalat" w:hAnsi="GHEA Grapalat" w:cs="Arial Armenian"/>
                <w:sz w:val="20"/>
              </w:rPr>
            </w:pPr>
            <w:r w:rsidRPr="00C0452F">
              <w:rPr>
                <w:rFonts w:ascii="GHEA Grapalat" w:hAnsi="GHEA Grapalat" w:cs="Arial Armenian"/>
                <w:sz w:val="20"/>
              </w:rPr>
              <w:t>Строительные работы зданий, сооружений или их частей</w:t>
            </w:r>
          </w:p>
        </w:tc>
      </w:tr>
    </w:tbl>
    <w:p w14:paraId="2A7419A4" w14:textId="374CE933" w:rsidR="00B74679" w:rsidRPr="00C0452F" w:rsidRDefault="00B74679" w:rsidP="00532EAA">
      <w:pPr>
        <w:rPr>
          <w:rFonts w:ascii="GHEA Grapalat" w:hAnsi="GHEA Grapalat"/>
          <w:sz w:val="20"/>
          <w:szCs w:val="20"/>
        </w:rPr>
      </w:pPr>
      <w:r w:rsidRPr="00C0452F">
        <w:rPr>
          <w:rFonts w:ascii="GHEA Grapalat" w:hAnsi="GHEA Grapalat"/>
          <w:sz w:val="20"/>
          <w:szCs w:val="20"/>
        </w:rPr>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14:paraId="18791220" w14:textId="5CFD4FBD" w:rsidR="00B74679" w:rsidRPr="00C0452F" w:rsidRDefault="00B74679" w:rsidP="00D44C11">
      <w:pPr>
        <w:widowControl w:val="0"/>
        <w:tabs>
          <w:tab w:val="left" w:pos="851"/>
        </w:tabs>
        <w:ind w:firstLine="567"/>
        <w:jc w:val="both"/>
        <w:rPr>
          <w:rFonts w:ascii="GHEA Grapalat" w:hAnsi="GHEA Grapalat"/>
          <w:sz w:val="20"/>
          <w:szCs w:val="20"/>
          <w:lang w:val="hy-AM"/>
        </w:rPr>
      </w:pPr>
      <w:r w:rsidRPr="00C0452F">
        <w:rPr>
          <w:rFonts w:ascii="GHEA Grapalat" w:hAnsi="GHEA Grapalat"/>
          <w:sz w:val="20"/>
          <w:szCs w:val="20"/>
        </w:rPr>
        <w:t>2)</w:t>
      </w:r>
      <w:r w:rsidRPr="00C0452F">
        <w:rPr>
          <w:rFonts w:ascii="GHEA Grapalat" w:hAnsi="GHEA Grapalat"/>
          <w:sz w:val="20"/>
          <w:szCs w:val="20"/>
        </w:rPr>
        <w:tab/>
        <w:t>квалификационный критерий "</w:t>
      </w:r>
      <w:r w:rsidRPr="00C0452F">
        <w:rPr>
          <w:rFonts w:ascii="GHEA Grapalat" w:hAnsi="GHEA Grapalat"/>
          <w:b/>
          <w:bCs/>
          <w:sz w:val="20"/>
          <w:szCs w:val="20"/>
        </w:rPr>
        <w:t>Технические средства</w:t>
      </w:r>
      <w:r w:rsidRPr="00C0452F">
        <w:rPr>
          <w:rFonts w:ascii="GHEA Grapalat" w:hAnsi="GHEA Grapalat"/>
          <w:sz w:val="20"/>
          <w:szCs w:val="20"/>
        </w:rPr>
        <w:t>" устанавливается и оценивается в следующем порядке:</w:t>
      </w:r>
      <w:r w:rsidR="0043140C" w:rsidRPr="00C0452F">
        <w:rPr>
          <w:rFonts w:ascii="GHEA Grapalat" w:hAnsi="GHEA Grapalat"/>
          <w:sz w:val="20"/>
          <w:szCs w:val="20"/>
          <w:lang w:val="hy-AM"/>
        </w:rPr>
        <w:t xml:space="preserve"> </w:t>
      </w:r>
      <w:r w:rsidR="00B91578" w:rsidRPr="00C0452F">
        <w:rPr>
          <w:rFonts w:ascii="GHEA Grapalat" w:hAnsi="GHEA Grapalat"/>
          <w:sz w:val="20"/>
          <w:szCs w:val="20"/>
        </w:rPr>
        <w:t>прилажение</w:t>
      </w:r>
      <w:r w:rsidR="0043140C" w:rsidRPr="00C0452F">
        <w:rPr>
          <w:rFonts w:ascii="GHEA Grapalat" w:hAnsi="GHEA Grapalat"/>
          <w:sz w:val="20"/>
          <w:szCs w:val="20"/>
          <w:lang w:val="hy-AM"/>
        </w:rPr>
        <w:t xml:space="preserve"> 1</w:t>
      </w:r>
      <w:r w:rsidR="0043140C" w:rsidRPr="00C0452F">
        <w:rPr>
          <w:rFonts w:ascii="Cambria Math" w:hAnsi="Cambria Math" w:cs="Cambria Math"/>
          <w:sz w:val="20"/>
          <w:szCs w:val="20"/>
          <w:lang w:val="hy-AM"/>
        </w:rPr>
        <w:t>․</w:t>
      </w:r>
      <w:r w:rsidR="0043140C" w:rsidRPr="00C0452F">
        <w:rPr>
          <w:rFonts w:ascii="GHEA Grapalat" w:hAnsi="GHEA Grapalat"/>
          <w:sz w:val="20"/>
          <w:szCs w:val="20"/>
          <w:lang w:val="hy-AM"/>
        </w:rPr>
        <w:t>2</w:t>
      </w:r>
    </w:p>
    <w:p w14:paraId="77B91D41" w14:textId="3D94A997" w:rsidR="00B74679" w:rsidRPr="00C0452F" w:rsidRDefault="00B74679" w:rsidP="00532EAA">
      <w:pPr>
        <w:widowControl w:val="0"/>
        <w:tabs>
          <w:tab w:val="left" w:pos="1134"/>
        </w:tabs>
        <w:ind w:firstLine="567"/>
        <w:jc w:val="both"/>
        <w:rPr>
          <w:rFonts w:ascii="GHEA Grapalat" w:hAnsi="GHEA Grapalat"/>
          <w:sz w:val="20"/>
          <w:szCs w:val="20"/>
          <w:lang w:val="hy-AM"/>
        </w:rPr>
      </w:pPr>
      <w:r w:rsidRPr="00C0452F">
        <w:rPr>
          <w:rFonts w:ascii="GHEA Grapalat" w:hAnsi="GHEA Grapalat"/>
          <w:sz w:val="20"/>
          <w:szCs w:val="20"/>
        </w:rPr>
        <w:t>для исполнения договора требуются следующие технические средства</w:t>
      </w:r>
      <w:r w:rsidR="0043140C" w:rsidRPr="00C0452F">
        <w:rPr>
          <w:rFonts w:ascii="GHEA Grapalat" w:hAnsi="GHEA Grapalat"/>
          <w:sz w:val="20"/>
          <w:szCs w:val="20"/>
          <w:lang w:val="hy-AM"/>
        </w:rPr>
        <w:t xml:space="preserve"> </w:t>
      </w:r>
    </w:p>
    <w:tbl>
      <w:tblPr>
        <w:tblStyle w:val="aff2"/>
        <w:tblW w:w="11340" w:type="dxa"/>
        <w:tblInd w:w="-1026" w:type="dxa"/>
        <w:tblLayout w:type="fixed"/>
        <w:tblLook w:val="04A0" w:firstRow="1" w:lastRow="0" w:firstColumn="1" w:lastColumn="0" w:noHBand="0" w:noVBand="1"/>
      </w:tblPr>
      <w:tblGrid>
        <w:gridCol w:w="365"/>
        <w:gridCol w:w="1620"/>
        <w:gridCol w:w="2217"/>
        <w:gridCol w:w="1043"/>
        <w:gridCol w:w="1843"/>
        <w:gridCol w:w="1984"/>
        <w:gridCol w:w="2268"/>
      </w:tblGrid>
      <w:tr w:rsidR="00074C74" w:rsidRPr="00C0452F" w14:paraId="411FF5C0" w14:textId="77777777" w:rsidTr="00707E62">
        <w:tc>
          <w:tcPr>
            <w:tcW w:w="365" w:type="dxa"/>
          </w:tcPr>
          <w:p w14:paraId="13A43955" w14:textId="77777777" w:rsidR="00B74679" w:rsidRPr="00C0452F" w:rsidRDefault="00B74679" w:rsidP="00532EAA">
            <w:pPr>
              <w:jc w:val="center"/>
              <w:rPr>
                <w:rFonts w:ascii="GHEA Grapalat" w:hAnsi="GHEA Grapalat" w:cs="Arial"/>
                <w:sz w:val="20"/>
                <w:szCs w:val="20"/>
                <w:lang w:val="hy-AM"/>
              </w:rPr>
            </w:pPr>
            <w:r w:rsidRPr="00C0452F">
              <w:rPr>
                <w:rFonts w:ascii="GHEA Grapalat" w:hAnsi="GHEA Grapalat" w:cs="Arial"/>
                <w:sz w:val="20"/>
                <w:szCs w:val="20"/>
              </w:rPr>
              <w:t>N</w:t>
            </w:r>
          </w:p>
        </w:tc>
        <w:tc>
          <w:tcPr>
            <w:tcW w:w="1620" w:type="dxa"/>
          </w:tcPr>
          <w:p w14:paraId="1E3828F4" w14:textId="77777777" w:rsidR="00B74679" w:rsidRPr="00C0452F" w:rsidRDefault="00B74679" w:rsidP="00532EAA">
            <w:pPr>
              <w:jc w:val="center"/>
              <w:rPr>
                <w:rFonts w:ascii="GHEA Grapalat" w:hAnsi="GHEA Grapalat" w:cs="Arial"/>
                <w:sz w:val="16"/>
                <w:szCs w:val="16"/>
                <w:lang w:val="hy-AM"/>
              </w:rPr>
            </w:pPr>
            <w:r w:rsidRPr="00C0452F">
              <w:rPr>
                <w:rFonts w:ascii="GHEA Grapalat" w:hAnsi="GHEA Grapalat"/>
                <w:sz w:val="16"/>
                <w:szCs w:val="16"/>
              </w:rPr>
              <w:t>Наименование технического средства</w:t>
            </w:r>
          </w:p>
        </w:tc>
        <w:tc>
          <w:tcPr>
            <w:tcW w:w="2217" w:type="dxa"/>
            <w:vAlign w:val="center"/>
          </w:tcPr>
          <w:p w14:paraId="6B87DF85" w14:textId="77777777" w:rsidR="00B74679" w:rsidRPr="00C0452F" w:rsidRDefault="00B74679" w:rsidP="00532EAA">
            <w:pPr>
              <w:jc w:val="center"/>
              <w:rPr>
                <w:rFonts w:ascii="GHEA Grapalat" w:hAnsi="GHEA Grapalat" w:cs="Arial"/>
                <w:sz w:val="16"/>
                <w:szCs w:val="16"/>
                <w:lang w:val="hy-AM"/>
              </w:rPr>
            </w:pPr>
            <w:r w:rsidRPr="00C0452F">
              <w:rPr>
                <w:rFonts w:ascii="GHEA Grapalat" w:hAnsi="GHEA Grapalat"/>
                <w:sz w:val="16"/>
                <w:szCs w:val="16"/>
              </w:rPr>
              <w:t>Тип</w:t>
            </w:r>
          </w:p>
        </w:tc>
        <w:tc>
          <w:tcPr>
            <w:tcW w:w="1043" w:type="dxa"/>
            <w:vAlign w:val="center"/>
          </w:tcPr>
          <w:p w14:paraId="5696EB13" w14:textId="77777777" w:rsidR="00B74679" w:rsidRPr="00C0452F" w:rsidRDefault="00B74679" w:rsidP="00532EAA">
            <w:pPr>
              <w:jc w:val="center"/>
              <w:rPr>
                <w:rFonts w:ascii="GHEA Grapalat" w:hAnsi="GHEA Grapalat" w:cs="Arial"/>
                <w:sz w:val="16"/>
                <w:szCs w:val="16"/>
                <w:lang w:val="hy-AM"/>
              </w:rPr>
            </w:pPr>
            <w:r w:rsidRPr="00C0452F">
              <w:rPr>
                <w:rFonts w:ascii="GHEA Grapalat" w:hAnsi="GHEA Grapalat"/>
                <w:sz w:val="16"/>
                <w:szCs w:val="16"/>
              </w:rPr>
              <w:t>Требуемое количество</w:t>
            </w:r>
          </w:p>
        </w:tc>
        <w:tc>
          <w:tcPr>
            <w:tcW w:w="1843" w:type="dxa"/>
            <w:vAlign w:val="center"/>
          </w:tcPr>
          <w:p w14:paraId="76C5182F" w14:textId="77777777" w:rsidR="00B74679" w:rsidRPr="00C0452F" w:rsidRDefault="00B74679" w:rsidP="00532EAA">
            <w:pPr>
              <w:jc w:val="center"/>
              <w:rPr>
                <w:rFonts w:ascii="GHEA Grapalat" w:hAnsi="GHEA Grapalat" w:cs="Arial"/>
                <w:sz w:val="16"/>
                <w:szCs w:val="16"/>
                <w:lang w:val="hy-AM"/>
              </w:rPr>
            </w:pPr>
            <w:r w:rsidRPr="00C0452F">
              <w:rPr>
                <w:rFonts w:ascii="GHEA Grapalat" w:hAnsi="GHEA Grapalat"/>
                <w:sz w:val="16"/>
                <w:szCs w:val="16"/>
              </w:rPr>
              <w:t>Марка, государственный номер (при наличии) и дата производства технического средства</w:t>
            </w:r>
          </w:p>
        </w:tc>
        <w:tc>
          <w:tcPr>
            <w:tcW w:w="1984" w:type="dxa"/>
            <w:vAlign w:val="center"/>
          </w:tcPr>
          <w:p w14:paraId="023DAC94" w14:textId="77777777" w:rsidR="00B74679" w:rsidRPr="00C0452F" w:rsidRDefault="00B74679" w:rsidP="00532EAA">
            <w:pPr>
              <w:jc w:val="center"/>
              <w:rPr>
                <w:rFonts w:ascii="GHEA Grapalat" w:hAnsi="GHEA Grapalat" w:cs="Arial"/>
                <w:sz w:val="16"/>
                <w:szCs w:val="16"/>
                <w:lang w:val="hy-AM"/>
              </w:rPr>
            </w:pPr>
            <w:r w:rsidRPr="00C0452F">
              <w:rPr>
                <w:rFonts w:ascii="GHEA Grapalat" w:hAnsi="GHEA Grapalat"/>
                <w:sz w:val="16"/>
                <w:szCs w:val="16"/>
              </w:rPr>
              <w:t>Вид права на техническое средство</w:t>
            </w:r>
          </w:p>
        </w:tc>
        <w:tc>
          <w:tcPr>
            <w:tcW w:w="2268" w:type="dxa"/>
          </w:tcPr>
          <w:p w14:paraId="131253A7" w14:textId="77777777" w:rsidR="00B74679" w:rsidRPr="00C0452F" w:rsidRDefault="00B74679" w:rsidP="00532EAA">
            <w:pPr>
              <w:jc w:val="center"/>
              <w:rPr>
                <w:rFonts w:ascii="GHEA Grapalat" w:hAnsi="GHEA Grapalat" w:cs="Arial"/>
                <w:sz w:val="16"/>
                <w:szCs w:val="16"/>
                <w:lang w:val="hy-AM"/>
              </w:rPr>
            </w:pPr>
            <w:r w:rsidRPr="00C0452F">
              <w:rPr>
                <w:rFonts w:ascii="GHEA Grapalat" w:hAnsi="GHEA Grapalat"/>
                <w:sz w:val="16"/>
                <w:szCs w:val="16"/>
              </w:rPr>
              <w:t>Требуемые документы и условия к последним</w:t>
            </w:r>
          </w:p>
        </w:tc>
      </w:tr>
      <w:tr w:rsidR="00875DFD" w:rsidRPr="00C0452F" w14:paraId="2C6514C6" w14:textId="77777777" w:rsidTr="00707E62">
        <w:tc>
          <w:tcPr>
            <w:tcW w:w="365" w:type="dxa"/>
          </w:tcPr>
          <w:p w14:paraId="0223AD8E" w14:textId="3F420C56" w:rsidR="00875DFD" w:rsidRPr="00C0452F" w:rsidRDefault="00875DFD" w:rsidP="00875DFD">
            <w:pPr>
              <w:jc w:val="both"/>
              <w:rPr>
                <w:rFonts w:ascii="GHEA Grapalat" w:hAnsi="GHEA Grapalat" w:cs="Arial"/>
                <w:sz w:val="18"/>
                <w:szCs w:val="18"/>
                <w:lang w:val="hy-AM"/>
              </w:rPr>
            </w:pPr>
            <w:r w:rsidRPr="00C0452F">
              <w:rPr>
                <w:rFonts w:ascii="GHEA Grapalat" w:hAnsi="GHEA Grapalat" w:cs="Arial"/>
                <w:sz w:val="18"/>
                <w:szCs w:val="18"/>
                <w:lang w:val="hy-AM"/>
              </w:rPr>
              <w:t>1</w:t>
            </w:r>
          </w:p>
        </w:tc>
        <w:tc>
          <w:tcPr>
            <w:tcW w:w="1620" w:type="dxa"/>
          </w:tcPr>
          <w:p w14:paraId="2DC5DC28" w14:textId="32770FFC" w:rsidR="00875DFD" w:rsidRPr="00C0452F" w:rsidRDefault="00875DFD" w:rsidP="00C52427">
            <w:pPr>
              <w:jc w:val="both"/>
              <w:rPr>
                <w:rFonts w:ascii="GHEA Grapalat" w:hAnsi="GHEA Grapalat" w:cs="Arial"/>
                <w:sz w:val="18"/>
                <w:szCs w:val="18"/>
                <w:lang w:val="hy-AM"/>
              </w:rPr>
            </w:pPr>
            <w:r w:rsidRPr="00C0452F">
              <w:rPr>
                <w:rFonts w:ascii="GHEA Grapalat" w:hAnsi="GHEA Grapalat" w:cs="Sylfaen"/>
                <w:sz w:val="18"/>
                <w:szCs w:val="18"/>
                <w:lang w:val="hy-AM"/>
              </w:rPr>
              <w:t>Грузовой автомобиль</w:t>
            </w:r>
          </w:p>
        </w:tc>
        <w:tc>
          <w:tcPr>
            <w:tcW w:w="2217" w:type="dxa"/>
          </w:tcPr>
          <w:p w14:paraId="1A9BAD86" w14:textId="1C88396D" w:rsidR="00875DFD" w:rsidRPr="00C0452F" w:rsidRDefault="00875DFD" w:rsidP="00C52427">
            <w:pPr>
              <w:jc w:val="both"/>
              <w:rPr>
                <w:rFonts w:ascii="GHEA Grapalat" w:hAnsi="GHEA Grapalat" w:cs="Arial"/>
                <w:sz w:val="18"/>
                <w:szCs w:val="18"/>
                <w:lang w:val="hy-AM"/>
              </w:rPr>
            </w:pPr>
            <w:r w:rsidRPr="00C0452F">
              <w:rPr>
                <w:rFonts w:ascii="GHEA Grapalat" w:hAnsi="GHEA Grapalat" w:cs="Sylfaen"/>
                <w:sz w:val="18"/>
                <w:szCs w:val="18"/>
              </w:rPr>
              <w:t>самосвал</w:t>
            </w:r>
          </w:p>
        </w:tc>
        <w:tc>
          <w:tcPr>
            <w:tcW w:w="1043" w:type="dxa"/>
          </w:tcPr>
          <w:p w14:paraId="615CA0A1" w14:textId="044481F7" w:rsidR="00875DFD" w:rsidRPr="00C0452F" w:rsidRDefault="00875DFD" w:rsidP="00C52427">
            <w:pPr>
              <w:jc w:val="both"/>
              <w:rPr>
                <w:rFonts w:ascii="GHEA Grapalat" w:hAnsi="GHEA Grapalat" w:cs="Arial"/>
                <w:sz w:val="18"/>
                <w:szCs w:val="18"/>
                <w:lang w:val="hy-AM"/>
              </w:rPr>
            </w:pPr>
            <w:r w:rsidRPr="00C0452F">
              <w:rPr>
                <w:rFonts w:ascii="GHEA Grapalat" w:hAnsi="GHEA Grapalat" w:cs="Sylfaen"/>
                <w:sz w:val="18"/>
                <w:szCs w:val="18"/>
                <w:lang w:val="hy-AM"/>
              </w:rPr>
              <w:t>1</w:t>
            </w:r>
          </w:p>
        </w:tc>
        <w:tc>
          <w:tcPr>
            <w:tcW w:w="1843" w:type="dxa"/>
            <w:vAlign w:val="center"/>
          </w:tcPr>
          <w:p w14:paraId="398B2E1C" w14:textId="2809B0E3" w:rsidR="00875DFD" w:rsidRPr="00C0452F" w:rsidRDefault="00875DFD" w:rsidP="00C52427">
            <w:pPr>
              <w:jc w:val="both"/>
              <w:rPr>
                <w:rFonts w:ascii="GHEA Grapalat" w:hAnsi="GHEA Grapalat" w:cs="Arial"/>
                <w:sz w:val="18"/>
                <w:szCs w:val="18"/>
                <w:lang w:val="hy-AM"/>
              </w:rPr>
            </w:pPr>
            <w:r w:rsidRPr="00C0452F">
              <w:rPr>
                <w:rFonts w:ascii="GHEA Grapalat" w:hAnsi="GHEA Grapalat" w:cs="Sylfaen"/>
                <w:sz w:val="18"/>
                <w:szCs w:val="18"/>
                <w:lang w:val="hy-AM"/>
              </w:rPr>
              <w:t>любой</w:t>
            </w:r>
          </w:p>
        </w:tc>
        <w:tc>
          <w:tcPr>
            <w:tcW w:w="1984" w:type="dxa"/>
            <w:vAlign w:val="center"/>
          </w:tcPr>
          <w:p w14:paraId="2B74B80C" w14:textId="1C915060" w:rsidR="00875DFD" w:rsidRPr="00C0452F" w:rsidRDefault="00875DFD" w:rsidP="00C52427">
            <w:pPr>
              <w:ind w:right="34"/>
              <w:jc w:val="both"/>
              <w:rPr>
                <w:rFonts w:ascii="GHEA Grapalat" w:hAnsi="GHEA Grapalat" w:cs="Arial"/>
                <w:sz w:val="18"/>
                <w:szCs w:val="18"/>
                <w:lang w:val="hy-AM"/>
              </w:rPr>
            </w:pPr>
            <w:r w:rsidRPr="00C0452F">
              <w:rPr>
                <w:rFonts w:ascii="GHEA Grapalat" w:hAnsi="GHEA Grapalat" w:cs="Sylfaen"/>
                <w:sz w:val="18"/>
                <w:szCs w:val="18"/>
                <w:lang w:val="hy-AM"/>
              </w:rPr>
              <w:t xml:space="preserve">В собственности или аренде /по договору/ </w:t>
            </w:r>
          </w:p>
        </w:tc>
        <w:tc>
          <w:tcPr>
            <w:tcW w:w="2268" w:type="dxa"/>
            <w:vAlign w:val="center"/>
          </w:tcPr>
          <w:p w14:paraId="37C56FF6" w14:textId="60A1EDC0" w:rsidR="00875DFD" w:rsidRPr="00C0452F" w:rsidRDefault="00875DFD" w:rsidP="00C52427">
            <w:pPr>
              <w:ind w:right="-114"/>
              <w:jc w:val="both"/>
              <w:rPr>
                <w:rFonts w:ascii="GHEA Grapalat" w:hAnsi="GHEA Grapalat" w:cs="Arial"/>
                <w:sz w:val="18"/>
                <w:szCs w:val="18"/>
                <w:lang w:val="hy-AM"/>
              </w:rPr>
            </w:pPr>
            <w:r w:rsidRPr="00C0452F">
              <w:rPr>
                <w:rFonts w:ascii="GHEA Grapalat" w:hAnsi="GHEA Grapalat" w:cs="Arial Armenian"/>
                <w:sz w:val="18"/>
                <w:szCs w:val="18"/>
                <w:lang w:val="hy-AM"/>
              </w:rPr>
              <w:t xml:space="preserve">При необходимости: сертификат или </w:t>
            </w:r>
            <w:r w:rsidRPr="00C0452F">
              <w:rPr>
                <w:rFonts w:ascii="GHEA Grapalat" w:hAnsi="GHEA Grapalat" w:cs="Arial Armenian"/>
                <w:sz w:val="18"/>
                <w:szCs w:val="18"/>
              </w:rPr>
              <w:t>договор</w:t>
            </w:r>
          </w:p>
        </w:tc>
      </w:tr>
      <w:tr w:rsidR="00875DFD" w:rsidRPr="00C0452F" w14:paraId="7CD03910" w14:textId="77777777" w:rsidTr="00707E62">
        <w:tc>
          <w:tcPr>
            <w:tcW w:w="365" w:type="dxa"/>
          </w:tcPr>
          <w:p w14:paraId="3CDAB2B1" w14:textId="63E01BED" w:rsidR="00875DFD" w:rsidRPr="00C0452F" w:rsidRDefault="00875DFD" w:rsidP="00875DFD">
            <w:pPr>
              <w:jc w:val="both"/>
              <w:rPr>
                <w:rFonts w:ascii="GHEA Grapalat" w:hAnsi="GHEA Grapalat" w:cs="Arial"/>
                <w:sz w:val="18"/>
                <w:szCs w:val="18"/>
                <w:lang w:val="hy-AM"/>
              </w:rPr>
            </w:pPr>
            <w:r w:rsidRPr="00C0452F">
              <w:rPr>
                <w:rFonts w:ascii="GHEA Grapalat" w:hAnsi="GHEA Grapalat" w:cs="Arial"/>
                <w:sz w:val="18"/>
                <w:szCs w:val="18"/>
                <w:lang w:val="hy-AM"/>
              </w:rPr>
              <w:t>2</w:t>
            </w:r>
          </w:p>
        </w:tc>
        <w:tc>
          <w:tcPr>
            <w:tcW w:w="1620" w:type="dxa"/>
          </w:tcPr>
          <w:p w14:paraId="2D060412" w14:textId="34B9AA64" w:rsidR="00875DFD" w:rsidRPr="00C0452F" w:rsidRDefault="00875DFD" w:rsidP="00C52427">
            <w:pPr>
              <w:jc w:val="both"/>
              <w:rPr>
                <w:rFonts w:ascii="GHEA Grapalat" w:hAnsi="GHEA Grapalat" w:cs="Arial"/>
                <w:sz w:val="18"/>
                <w:szCs w:val="18"/>
                <w:lang w:val="hy-AM"/>
              </w:rPr>
            </w:pPr>
            <w:r w:rsidRPr="00C0452F">
              <w:rPr>
                <w:rFonts w:ascii="GHEA Grapalat" w:hAnsi="GHEA Grapalat" w:cs="Sylfaen"/>
                <w:sz w:val="18"/>
                <w:szCs w:val="18"/>
                <w:lang w:val="hy-AM"/>
              </w:rPr>
              <w:t>Автокран</w:t>
            </w:r>
          </w:p>
        </w:tc>
        <w:tc>
          <w:tcPr>
            <w:tcW w:w="2217" w:type="dxa"/>
          </w:tcPr>
          <w:p w14:paraId="5AD70339" w14:textId="484E5EC9" w:rsidR="00875DFD" w:rsidRPr="00C0452F" w:rsidRDefault="00875DFD" w:rsidP="00C52427">
            <w:pPr>
              <w:jc w:val="both"/>
              <w:rPr>
                <w:rFonts w:ascii="GHEA Grapalat" w:hAnsi="GHEA Grapalat" w:cs="Arial"/>
                <w:sz w:val="18"/>
                <w:szCs w:val="18"/>
                <w:lang w:val="hy-AM"/>
              </w:rPr>
            </w:pPr>
            <w:r w:rsidRPr="00C0452F">
              <w:rPr>
                <w:rFonts w:ascii="GHEA Grapalat" w:hAnsi="GHEA Grapalat" w:cs="Sylfaen"/>
                <w:sz w:val="18"/>
                <w:szCs w:val="18"/>
              </w:rPr>
              <w:t xml:space="preserve">Мощность </w:t>
            </w:r>
            <w:r w:rsidRPr="00C0452F">
              <w:rPr>
                <w:rFonts w:ascii="GHEA Grapalat" w:hAnsi="GHEA Grapalat" w:cs="Sylfaen"/>
                <w:sz w:val="18"/>
                <w:szCs w:val="18"/>
                <w:lang w:val="hy-AM"/>
              </w:rPr>
              <w:t>не менее 10 тонн</w:t>
            </w:r>
          </w:p>
        </w:tc>
        <w:tc>
          <w:tcPr>
            <w:tcW w:w="1043" w:type="dxa"/>
          </w:tcPr>
          <w:p w14:paraId="05A39600" w14:textId="26D65B5E" w:rsidR="00875DFD" w:rsidRPr="00C0452F" w:rsidRDefault="00875DFD" w:rsidP="00C52427">
            <w:pPr>
              <w:jc w:val="both"/>
              <w:rPr>
                <w:rFonts w:ascii="GHEA Grapalat" w:hAnsi="GHEA Grapalat" w:cs="Arial"/>
                <w:sz w:val="18"/>
                <w:szCs w:val="18"/>
                <w:lang w:val="hy-AM"/>
              </w:rPr>
            </w:pPr>
            <w:r w:rsidRPr="00C0452F">
              <w:rPr>
                <w:rFonts w:ascii="GHEA Grapalat" w:hAnsi="GHEA Grapalat" w:cs="Sylfaen"/>
                <w:sz w:val="18"/>
                <w:szCs w:val="18"/>
                <w:lang w:val="hy-AM"/>
              </w:rPr>
              <w:t>1</w:t>
            </w:r>
          </w:p>
        </w:tc>
        <w:tc>
          <w:tcPr>
            <w:tcW w:w="1843" w:type="dxa"/>
            <w:vAlign w:val="center"/>
          </w:tcPr>
          <w:p w14:paraId="6FBE2DE0" w14:textId="553CC7EA" w:rsidR="00875DFD" w:rsidRPr="00C0452F" w:rsidRDefault="00875DFD" w:rsidP="00C52427">
            <w:pPr>
              <w:jc w:val="both"/>
              <w:rPr>
                <w:rFonts w:ascii="GHEA Grapalat" w:hAnsi="GHEA Grapalat" w:cs="Arial"/>
                <w:sz w:val="18"/>
                <w:szCs w:val="18"/>
                <w:lang w:val="hy-AM"/>
              </w:rPr>
            </w:pPr>
            <w:r w:rsidRPr="00C0452F">
              <w:rPr>
                <w:rFonts w:ascii="GHEA Grapalat" w:hAnsi="GHEA Grapalat" w:cs="Sylfaen"/>
                <w:sz w:val="18"/>
                <w:szCs w:val="18"/>
                <w:lang w:val="hy-AM"/>
              </w:rPr>
              <w:t>любой</w:t>
            </w:r>
          </w:p>
        </w:tc>
        <w:tc>
          <w:tcPr>
            <w:tcW w:w="1984" w:type="dxa"/>
            <w:vAlign w:val="center"/>
          </w:tcPr>
          <w:p w14:paraId="6DF2ED33" w14:textId="69DAB245" w:rsidR="00875DFD" w:rsidRPr="00C0452F" w:rsidRDefault="00875DFD" w:rsidP="00C52427">
            <w:pPr>
              <w:ind w:right="34"/>
              <w:jc w:val="both"/>
              <w:rPr>
                <w:rFonts w:ascii="GHEA Grapalat" w:hAnsi="GHEA Grapalat" w:cs="Arial"/>
                <w:sz w:val="18"/>
                <w:szCs w:val="18"/>
                <w:lang w:val="hy-AM"/>
              </w:rPr>
            </w:pPr>
            <w:r w:rsidRPr="00C0452F">
              <w:rPr>
                <w:rFonts w:ascii="GHEA Grapalat" w:hAnsi="GHEA Grapalat" w:cs="Sylfaen"/>
                <w:sz w:val="18"/>
                <w:szCs w:val="18"/>
                <w:lang w:val="hy-AM"/>
              </w:rPr>
              <w:t>В собственности или аренде /по договору/</w:t>
            </w:r>
          </w:p>
        </w:tc>
        <w:tc>
          <w:tcPr>
            <w:tcW w:w="2268" w:type="dxa"/>
            <w:vAlign w:val="center"/>
          </w:tcPr>
          <w:p w14:paraId="1B829D10" w14:textId="455A16C1" w:rsidR="00875DFD" w:rsidRPr="00C0452F" w:rsidRDefault="00875DFD" w:rsidP="00C52427">
            <w:pPr>
              <w:jc w:val="both"/>
              <w:rPr>
                <w:rFonts w:ascii="GHEA Grapalat" w:hAnsi="GHEA Grapalat" w:cs="Arial"/>
                <w:sz w:val="18"/>
                <w:szCs w:val="18"/>
                <w:lang w:val="hy-AM"/>
              </w:rPr>
            </w:pPr>
            <w:r w:rsidRPr="00C0452F">
              <w:rPr>
                <w:rFonts w:ascii="GHEA Grapalat" w:hAnsi="GHEA Grapalat" w:cs="Arial Armenian"/>
                <w:sz w:val="18"/>
                <w:szCs w:val="18"/>
                <w:lang w:val="hy-AM"/>
              </w:rPr>
              <w:t xml:space="preserve">При необходимости: сертификат или </w:t>
            </w:r>
            <w:r w:rsidRPr="00C0452F">
              <w:rPr>
                <w:rFonts w:ascii="GHEA Grapalat" w:hAnsi="GHEA Grapalat" w:cs="Arial Armenian"/>
                <w:sz w:val="18"/>
                <w:szCs w:val="18"/>
              </w:rPr>
              <w:t>договор</w:t>
            </w:r>
          </w:p>
        </w:tc>
      </w:tr>
      <w:tr w:rsidR="00875DFD" w:rsidRPr="00C0452F" w14:paraId="5D54D68C" w14:textId="77777777" w:rsidTr="00707E62">
        <w:trPr>
          <w:trHeight w:val="462"/>
        </w:trPr>
        <w:tc>
          <w:tcPr>
            <w:tcW w:w="365" w:type="dxa"/>
          </w:tcPr>
          <w:p w14:paraId="5B2A1B3D" w14:textId="279C4763" w:rsidR="00875DFD" w:rsidRPr="00C0452F" w:rsidRDefault="00875DFD" w:rsidP="00875DFD">
            <w:pPr>
              <w:jc w:val="both"/>
              <w:rPr>
                <w:rFonts w:ascii="GHEA Grapalat" w:hAnsi="GHEA Grapalat" w:cs="Arial"/>
                <w:sz w:val="18"/>
                <w:szCs w:val="18"/>
                <w:lang w:val="hy-AM"/>
              </w:rPr>
            </w:pPr>
            <w:r w:rsidRPr="00C0452F">
              <w:rPr>
                <w:rFonts w:ascii="GHEA Grapalat" w:hAnsi="GHEA Grapalat" w:cs="Arial"/>
                <w:sz w:val="18"/>
                <w:szCs w:val="18"/>
                <w:lang w:val="hy-AM"/>
              </w:rPr>
              <w:t>3</w:t>
            </w:r>
          </w:p>
        </w:tc>
        <w:tc>
          <w:tcPr>
            <w:tcW w:w="1620" w:type="dxa"/>
          </w:tcPr>
          <w:p w14:paraId="7963D9E2" w14:textId="61BB7822" w:rsidR="00875DFD" w:rsidRPr="00C0452F" w:rsidRDefault="00875DFD" w:rsidP="00C52427">
            <w:pPr>
              <w:jc w:val="both"/>
              <w:rPr>
                <w:rFonts w:ascii="GHEA Grapalat" w:hAnsi="GHEA Grapalat" w:cs="Arial"/>
                <w:sz w:val="18"/>
                <w:szCs w:val="18"/>
                <w:lang w:val="hy-AM"/>
              </w:rPr>
            </w:pPr>
            <w:r w:rsidRPr="00C0452F">
              <w:rPr>
                <w:rFonts w:ascii="GHEA Grapalat" w:hAnsi="GHEA Grapalat" w:cs="Sylfaen"/>
                <w:sz w:val="18"/>
                <w:szCs w:val="18"/>
              </w:rPr>
              <w:t>Экскаватор</w:t>
            </w:r>
          </w:p>
        </w:tc>
        <w:tc>
          <w:tcPr>
            <w:tcW w:w="2217" w:type="dxa"/>
          </w:tcPr>
          <w:p w14:paraId="06AAB46E" w14:textId="1B68680A" w:rsidR="00875DFD" w:rsidRPr="00C0452F" w:rsidRDefault="00875DFD" w:rsidP="00C52427">
            <w:pPr>
              <w:jc w:val="both"/>
              <w:rPr>
                <w:rFonts w:ascii="GHEA Grapalat" w:hAnsi="GHEA Grapalat" w:cs="Arial"/>
                <w:sz w:val="18"/>
                <w:szCs w:val="18"/>
                <w:lang w:val="hy-AM"/>
              </w:rPr>
            </w:pPr>
            <w:r w:rsidRPr="00C0452F">
              <w:rPr>
                <w:rFonts w:ascii="GHEA Grapalat" w:hAnsi="GHEA Grapalat" w:cs="Sylfaen"/>
                <w:sz w:val="18"/>
                <w:szCs w:val="18"/>
                <w:lang w:val="hy-AM"/>
              </w:rPr>
              <w:t>Для сноса и ремонта по</w:t>
            </w:r>
            <w:r w:rsidRPr="00C0452F">
              <w:rPr>
                <w:rFonts w:ascii="GHEA Grapalat" w:hAnsi="GHEA Grapalat" w:cs="Sylfaen"/>
                <w:sz w:val="18"/>
                <w:szCs w:val="18"/>
              </w:rPr>
              <w:t>верхностей</w:t>
            </w:r>
          </w:p>
        </w:tc>
        <w:tc>
          <w:tcPr>
            <w:tcW w:w="1043" w:type="dxa"/>
          </w:tcPr>
          <w:p w14:paraId="5DD8A737" w14:textId="0011AE76" w:rsidR="00875DFD" w:rsidRPr="00C0452F" w:rsidRDefault="00875DFD" w:rsidP="00C52427">
            <w:pPr>
              <w:jc w:val="both"/>
              <w:rPr>
                <w:rFonts w:ascii="GHEA Grapalat" w:hAnsi="GHEA Grapalat" w:cs="Arial"/>
                <w:sz w:val="18"/>
                <w:szCs w:val="18"/>
                <w:lang w:val="hy-AM"/>
              </w:rPr>
            </w:pPr>
            <w:r w:rsidRPr="00C0452F">
              <w:rPr>
                <w:rFonts w:ascii="GHEA Grapalat" w:hAnsi="GHEA Grapalat" w:cs="Sylfaen"/>
                <w:sz w:val="18"/>
                <w:szCs w:val="18"/>
                <w:lang w:val="hy-AM"/>
              </w:rPr>
              <w:t>1</w:t>
            </w:r>
          </w:p>
        </w:tc>
        <w:tc>
          <w:tcPr>
            <w:tcW w:w="1843" w:type="dxa"/>
            <w:vAlign w:val="center"/>
          </w:tcPr>
          <w:p w14:paraId="5B93DF37" w14:textId="5E1CAA2F" w:rsidR="00875DFD" w:rsidRPr="00C0452F" w:rsidRDefault="00875DFD" w:rsidP="00C52427">
            <w:pPr>
              <w:jc w:val="both"/>
              <w:rPr>
                <w:rFonts w:ascii="GHEA Grapalat" w:hAnsi="GHEA Grapalat" w:cs="Arial"/>
                <w:sz w:val="18"/>
                <w:szCs w:val="18"/>
                <w:lang w:val="hy-AM"/>
              </w:rPr>
            </w:pPr>
            <w:r w:rsidRPr="00C0452F">
              <w:rPr>
                <w:rFonts w:ascii="GHEA Grapalat" w:hAnsi="GHEA Grapalat" w:cs="Sylfaen"/>
                <w:sz w:val="18"/>
                <w:szCs w:val="18"/>
                <w:lang w:val="hy-AM"/>
              </w:rPr>
              <w:t>любой</w:t>
            </w:r>
          </w:p>
        </w:tc>
        <w:tc>
          <w:tcPr>
            <w:tcW w:w="1984" w:type="dxa"/>
            <w:vAlign w:val="center"/>
          </w:tcPr>
          <w:p w14:paraId="52E732F2" w14:textId="0ADD6D1A" w:rsidR="00875DFD" w:rsidRPr="00C0452F" w:rsidRDefault="00875DFD" w:rsidP="00C52427">
            <w:pPr>
              <w:ind w:right="34"/>
              <w:jc w:val="both"/>
              <w:rPr>
                <w:rFonts w:ascii="GHEA Grapalat" w:hAnsi="GHEA Grapalat" w:cs="Arial"/>
                <w:sz w:val="18"/>
                <w:szCs w:val="18"/>
                <w:lang w:val="hy-AM"/>
              </w:rPr>
            </w:pPr>
            <w:r w:rsidRPr="00C0452F">
              <w:rPr>
                <w:rFonts w:ascii="GHEA Grapalat" w:hAnsi="GHEA Grapalat" w:cs="Sylfaen"/>
                <w:sz w:val="18"/>
                <w:szCs w:val="18"/>
                <w:lang w:val="hy-AM"/>
              </w:rPr>
              <w:t>В собственности или аренде /по договору/</w:t>
            </w:r>
          </w:p>
        </w:tc>
        <w:tc>
          <w:tcPr>
            <w:tcW w:w="2268" w:type="dxa"/>
            <w:vAlign w:val="center"/>
          </w:tcPr>
          <w:p w14:paraId="0A9A5252" w14:textId="3D8AC058" w:rsidR="00875DFD" w:rsidRPr="00C0452F" w:rsidRDefault="00875DFD" w:rsidP="00C52427">
            <w:pPr>
              <w:jc w:val="both"/>
              <w:rPr>
                <w:rFonts w:ascii="GHEA Grapalat" w:hAnsi="GHEA Grapalat" w:cs="Arial"/>
                <w:sz w:val="18"/>
                <w:szCs w:val="18"/>
                <w:lang w:val="hy-AM"/>
              </w:rPr>
            </w:pPr>
            <w:r w:rsidRPr="00C0452F">
              <w:rPr>
                <w:rFonts w:ascii="GHEA Grapalat" w:hAnsi="GHEA Grapalat" w:cs="Arial Armenian"/>
                <w:sz w:val="18"/>
                <w:szCs w:val="18"/>
                <w:lang w:val="hy-AM"/>
              </w:rPr>
              <w:t xml:space="preserve">При необходимости: сертификат или </w:t>
            </w:r>
            <w:r w:rsidRPr="00C0452F">
              <w:rPr>
                <w:rFonts w:ascii="GHEA Grapalat" w:hAnsi="GHEA Grapalat" w:cs="Arial Armenian"/>
                <w:sz w:val="18"/>
                <w:szCs w:val="18"/>
              </w:rPr>
              <w:t>договор</w:t>
            </w:r>
          </w:p>
        </w:tc>
      </w:tr>
      <w:tr w:rsidR="00875DFD" w:rsidRPr="00C0452F" w14:paraId="53354FC5" w14:textId="77777777" w:rsidTr="00707E62">
        <w:tc>
          <w:tcPr>
            <w:tcW w:w="365" w:type="dxa"/>
          </w:tcPr>
          <w:p w14:paraId="4B43D882" w14:textId="316B7735" w:rsidR="00875DFD" w:rsidRPr="00C0452F" w:rsidRDefault="00875DFD" w:rsidP="00875DFD">
            <w:pPr>
              <w:jc w:val="both"/>
              <w:rPr>
                <w:rFonts w:ascii="GHEA Grapalat" w:hAnsi="GHEA Grapalat" w:cs="Arial"/>
                <w:sz w:val="18"/>
                <w:szCs w:val="18"/>
                <w:lang w:val="hy-AM"/>
              </w:rPr>
            </w:pPr>
            <w:r w:rsidRPr="00C0452F">
              <w:rPr>
                <w:rFonts w:ascii="GHEA Grapalat" w:hAnsi="GHEA Grapalat" w:cs="Arial"/>
                <w:sz w:val="18"/>
                <w:szCs w:val="18"/>
                <w:lang w:val="hy-AM"/>
              </w:rPr>
              <w:t>4</w:t>
            </w:r>
          </w:p>
        </w:tc>
        <w:tc>
          <w:tcPr>
            <w:tcW w:w="1620" w:type="dxa"/>
          </w:tcPr>
          <w:p w14:paraId="04D5C5BA" w14:textId="45FAEF39" w:rsidR="00875DFD" w:rsidRPr="00C0452F" w:rsidRDefault="00875DFD" w:rsidP="00C52427">
            <w:pPr>
              <w:jc w:val="both"/>
              <w:rPr>
                <w:rFonts w:ascii="GHEA Grapalat" w:hAnsi="GHEA Grapalat" w:cs="Arial"/>
                <w:sz w:val="18"/>
                <w:szCs w:val="18"/>
                <w:lang w:val="hy-AM"/>
              </w:rPr>
            </w:pPr>
            <w:r w:rsidRPr="00C0452F">
              <w:rPr>
                <w:rFonts w:ascii="GHEA Grapalat" w:hAnsi="GHEA Grapalat" w:cs="Sylfaen"/>
                <w:sz w:val="18"/>
                <w:szCs w:val="18"/>
                <w:lang w:val="hy-AM"/>
              </w:rPr>
              <w:t>Ударный молоток электрический</w:t>
            </w:r>
          </w:p>
        </w:tc>
        <w:tc>
          <w:tcPr>
            <w:tcW w:w="2217" w:type="dxa"/>
          </w:tcPr>
          <w:p w14:paraId="180F2386" w14:textId="3E398B13" w:rsidR="00875DFD" w:rsidRPr="00C0452F" w:rsidRDefault="00875DFD" w:rsidP="00C52427">
            <w:pPr>
              <w:jc w:val="both"/>
              <w:rPr>
                <w:rFonts w:ascii="GHEA Grapalat" w:hAnsi="GHEA Grapalat" w:cs="Arial"/>
                <w:sz w:val="18"/>
                <w:szCs w:val="18"/>
                <w:lang w:val="hy-AM"/>
              </w:rPr>
            </w:pPr>
            <w:r w:rsidRPr="00C0452F">
              <w:rPr>
                <w:rFonts w:ascii="GHEA Grapalat" w:hAnsi="GHEA Grapalat" w:cs="Sylfaen"/>
                <w:sz w:val="18"/>
                <w:szCs w:val="18"/>
                <w:lang w:val="hy-AM"/>
              </w:rPr>
              <w:t>Бетонные поверхности и плиты для сноса</w:t>
            </w:r>
          </w:p>
        </w:tc>
        <w:tc>
          <w:tcPr>
            <w:tcW w:w="1043" w:type="dxa"/>
          </w:tcPr>
          <w:p w14:paraId="17D292F0" w14:textId="53C8676F" w:rsidR="00875DFD" w:rsidRPr="00C0452F" w:rsidRDefault="00875DFD" w:rsidP="00C52427">
            <w:pPr>
              <w:jc w:val="both"/>
              <w:rPr>
                <w:rFonts w:ascii="GHEA Grapalat" w:hAnsi="GHEA Grapalat" w:cs="Arial"/>
                <w:sz w:val="18"/>
                <w:szCs w:val="18"/>
                <w:lang w:val="hy-AM"/>
              </w:rPr>
            </w:pPr>
            <w:r w:rsidRPr="00C0452F">
              <w:rPr>
                <w:rFonts w:ascii="GHEA Grapalat" w:hAnsi="GHEA Grapalat" w:cs="Sylfaen"/>
                <w:sz w:val="18"/>
                <w:szCs w:val="18"/>
              </w:rPr>
              <w:t>2</w:t>
            </w:r>
          </w:p>
        </w:tc>
        <w:tc>
          <w:tcPr>
            <w:tcW w:w="1843" w:type="dxa"/>
            <w:vAlign w:val="center"/>
          </w:tcPr>
          <w:p w14:paraId="045BD111" w14:textId="48D515B9" w:rsidR="00875DFD" w:rsidRPr="00C0452F" w:rsidRDefault="00875DFD" w:rsidP="00C52427">
            <w:pPr>
              <w:jc w:val="both"/>
              <w:rPr>
                <w:rFonts w:ascii="GHEA Grapalat" w:hAnsi="GHEA Grapalat" w:cs="Arial"/>
                <w:sz w:val="18"/>
                <w:szCs w:val="18"/>
                <w:lang w:val="hy-AM"/>
              </w:rPr>
            </w:pPr>
            <w:r w:rsidRPr="00C0452F">
              <w:rPr>
                <w:rFonts w:ascii="GHEA Grapalat" w:hAnsi="GHEA Grapalat" w:cs="Sylfaen"/>
                <w:sz w:val="18"/>
                <w:szCs w:val="18"/>
                <w:lang w:val="hy-AM"/>
              </w:rPr>
              <w:t>любой</w:t>
            </w:r>
          </w:p>
        </w:tc>
        <w:tc>
          <w:tcPr>
            <w:tcW w:w="1984" w:type="dxa"/>
          </w:tcPr>
          <w:p w14:paraId="51701E6A" w14:textId="50D07114" w:rsidR="00875DFD" w:rsidRPr="00C0452F" w:rsidRDefault="00875DFD" w:rsidP="00C52427">
            <w:pPr>
              <w:ind w:right="34"/>
              <w:jc w:val="both"/>
              <w:rPr>
                <w:rFonts w:ascii="GHEA Grapalat" w:hAnsi="GHEA Grapalat" w:cs="Arial"/>
                <w:sz w:val="18"/>
                <w:szCs w:val="18"/>
                <w:lang w:val="hy-AM"/>
              </w:rPr>
            </w:pPr>
            <w:r w:rsidRPr="00C0452F">
              <w:rPr>
                <w:rFonts w:ascii="GHEA Grapalat" w:hAnsi="GHEA Grapalat" w:cs="Sylfaen"/>
                <w:sz w:val="18"/>
                <w:szCs w:val="18"/>
              </w:rPr>
              <w:t>В собственности</w:t>
            </w:r>
          </w:p>
        </w:tc>
        <w:tc>
          <w:tcPr>
            <w:tcW w:w="2268" w:type="dxa"/>
          </w:tcPr>
          <w:p w14:paraId="554BACE9" w14:textId="77777777" w:rsidR="00875DFD" w:rsidRPr="00C0452F" w:rsidRDefault="00875DFD" w:rsidP="00C52427">
            <w:pPr>
              <w:jc w:val="both"/>
              <w:rPr>
                <w:rFonts w:ascii="GHEA Grapalat" w:hAnsi="GHEA Grapalat" w:cs="Arial"/>
                <w:sz w:val="18"/>
                <w:szCs w:val="18"/>
                <w:lang w:val="hy-AM"/>
              </w:rPr>
            </w:pPr>
          </w:p>
        </w:tc>
      </w:tr>
      <w:tr w:rsidR="00875DFD" w:rsidRPr="00C0452F" w14:paraId="33584835" w14:textId="77777777" w:rsidTr="00707E62">
        <w:tc>
          <w:tcPr>
            <w:tcW w:w="365" w:type="dxa"/>
          </w:tcPr>
          <w:p w14:paraId="3DF6D756" w14:textId="5CD6D9FE" w:rsidR="00875DFD" w:rsidRPr="00C0452F" w:rsidRDefault="00875DFD" w:rsidP="00875DFD">
            <w:pPr>
              <w:jc w:val="both"/>
              <w:rPr>
                <w:rFonts w:ascii="GHEA Grapalat" w:hAnsi="GHEA Grapalat" w:cs="Arial"/>
                <w:sz w:val="18"/>
                <w:szCs w:val="18"/>
                <w:lang w:val="hy-AM"/>
              </w:rPr>
            </w:pPr>
            <w:r w:rsidRPr="00C0452F">
              <w:rPr>
                <w:rFonts w:ascii="GHEA Grapalat" w:hAnsi="GHEA Grapalat" w:cs="Arial"/>
                <w:sz w:val="18"/>
                <w:szCs w:val="18"/>
                <w:lang w:val="hy-AM"/>
              </w:rPr>
              <w:t>5</w:t>
            </w:r>
          </w:p>
        </w:tc>
        <w:tc>
          <w:tcPr>
            <w:tcW w:w="1620" w:type="dxa"/>
          </w:tcPr>
          <w:p w14:paraId="41AFC3A0" w14:textId="24D3008D" w:rsidR="00875DFD" w:rsidRPr="00C0452F" w:rsidRDefault="00875DFD" w:rsidP="00C52427">
            <w:pPr>
              <w:jc w:val="both"/>
              <w:rPr>
                <w:rFonts w:ascii="GHEA Grapalat" w:hAnsi="GHEA Grapalat" w:cs="Arial"/>
                <w:sz w:val="18"/>
                <w:szCs w:val="18"/>
                <w:lang w:val="hy-AM"/>
              </w:rPr>
            </w:pPr>
            <w:r w:rsidRPr="00C0452F">
              <w:rPr>
                <w:rFonts w:ascii="GHEA Grapalat" w:hAnsi="GHEA Grapalat" w:cs="Sylfaen"/>
                <w:sz w:val="18"/>
                <w:szCs w:val="18"/>
                <w:lang w:val="hy-AM"/>
              </w:rPr>
              <w:t>Режуще-перфорированные инструменты</w:t>
            </w:r>
          </w:p>
        </w:tc>
        <w:tc>
          <w:tcPr>
            <w:tcW w:w="2217" w:type="dxa"/>
          </w:tcPr>
          <w:p w14:paraId="0EF0B29C" w14:textId="522E2F8A" w:rsidR="00875DFD" w:rsidRPr="00C0452F" w:rsidRDefault="00875DFD" w:rsidP="00C52427">
            <w:pPr>
              <w:jc w:val="both"/>
              <w:rPr>
                <w:rFonts w:ascii="GHEA Grapalat" w:hAnsi="GHEA Grapalat" w:cs="Arial"/>
                <w:sz w:val="18"/>
                <w:szCs w:val="18"/>
                <w:lang w:val="hy-AM"/>
              </w:rPr>
            </w:pPr>
            <w:r w:rsidRPr="00C0452F">
              <w:rPr>
                <w:rFonts w:ascii="GHEA Grapalat" w:hAnsi="GHEA Grapalat" w:cs="Sylfaen"/>
                <w:sz w:val="18"/>
                <w:szCs w:val="18"/>
                <w:lang w:val="hy-AM"/>
              </w:rPr>
              <w:t>Просверливание отверстий и резка металла</w:t>
            </w:r>
          </w:p>
        </w:tc>
        <w:tc>
          <w:tcPr>
            <w:tcW w:w="1043" w:type="dxa"/>
          </w:tcPr>
          <w:p w14:paraId="4300CA36" w14:textId="5FD7D2DE" w:rsidR="00875DFD" w:rsidRPr="00C0452F" w:rsidRDefault="00875DFD" w:rsidP="00C52427">
            <w:pPr>
              <w:jc w:val="both"/>
              <w:rPr>
                <w:rFonts w:ascii="GHEA Grapalat" w:hAnsi="GHEA Grapalat" w:cs="Arial"/>
                <w:sz w:val="18"/>
                <w:szCs w:val="18"/>
                <w:lang w:val="hy-AM"/>
              </w:rPr>
            </w:pPr>
            <w:r w:rsidRPr="00C0452F">
              <w:rPr>
                <w:rFonts w:ascii="GHEA Grapalat" w:hAnsi="GHEA Grapalat" w:cs="Sylfaen"/>
                <w:sz w:val="18"/>
                <w:szCs w:val="18"/>
              </w:rPr>
              <w:t>2</w:t>
            </w:r>
          </w:p>
        </w:tc>
        <w:tc>
          <w:tcPr>
            <w:tcW w:w="1843" w:type="dxa"/>
          </w:tcPr>
          <w:p w14:paraId="105A54A9" w14:textId="2A721644" w:rsidR="00875DFD" w:rsidRPr="00C0452F" w:rsidRDefault="00875DFD" w:rsidP="00C52427">
            <w:pPr>
              <w:jc w:val="both"/>
              <w:rPr>
                <w:rFonts w:ascii="GHEA Grapalat" w:hAnsi="GHEA Grapalat" w:cs="Arial"/>
                <w:sz w:val="18"/>
                <w:szCs w:val="18"/>
                <w:lang w:val="hy-AM"/>
              </w:rPr>
            </w:pPr>
            <w:r w:rsidRPr="00C0452F">
              <w:rPr>
                <w:rFonts w:ascii="GHEA Grapalat" w:hAnsi="GHEA Grapalat" w:cs="Sylfaen"/>
                <w:sz w:val="18"/>
                <w:szCs w:val="18"/>
                <w:lang w:val="hy-AM"/>
              </w:rPr>
              <w:t>любой</w:t>
            </w:r>
          </w:p>
        </w:tc>
        <w:tc>
          <w:tcPr>
            <w:tcW w:w="1984" w:type="dxa"/>
          </w:tcPr>
          <w:p w14:paraId="746E7F1B" w14:textId="73998363" w:rsidR="00875DFD" w:rsidRPr="00C0452F" w:rsidRDefault="00875DFD" w:rsidP="00C52427">
            <w:pPr>
              <w:ind w:right="34"/>
              <w:jc w:val="both"/>
              <w:rPr>
                <w:rFonts w:ascii="GHEA Grapalat" w:hAnsi="GHEA Grapalat" w:cs="Arial"/>
                <w:sz w:val="18"/>
                <w:szCs w:val="18"/>
                <w:lang w:val="hy-AM"/>
              </w:rPr>
            </w:pPr>
            <w:r w:rsidRPr="00C0452F">
              <w:rPr>
                <w:rFonts w:ascii="GHEA Grapalat" w:hAnsi="GHEA Grapalat" w:cs="Sylfaen"/>
                <w:sz w:val="18"/>
                <w:szCs w:val="18"/>
              </w:rPr>
              <w:t>В собственности</w:t>
            </w:r>
          </w:p>
        </w:tc>
        <w:tc>
          <w:tcPr>
            <w:tcW w:w="2268" w:type="dxa"/>
          </w:tcPr>
          <w:p w14:paraId="4E0F12FD" w14:textId="77777777" w:rsidR="00875DFD" w:rsidRPr="00C0452F" w:rsidRDefault="00875DFD" w:rsidP="00C52427">
            <w:pPr>
              <w:jc w:val="both"/>
              <w:rPr>
                <w:rFonts w:ascii="GHEA Grapalat" w:hAnsi="GHEA Grapalat" w:cs="Arial"/>
                <w:sz w:val="18"/>
                <w:szCs w:val="18"/>
                <w:lang w:val="hy-AM"/>
              </w:rPr>
            </w:pPr>
          </w:p>
        </w:tc>
      </w:tr>
    </w:tbl>
    <w:p w14:paraId="1AB7B2FF" w14:textId="63102E5A" w:rsidR="00B74679" w:rsidRPr="00C0452F" w:rsidRDefault="00B74679" w:rsidP="00532EAA">
      <w:pPr>
        <w:widowControl w:val="0"/>
        <w:tabs>
          <w:tab w:val="left" w:pos="1134"/>
        </w:tabs>
        <w:ind w:firstLine="567"/>
        <w:jc w:val="both"/>
        <w:rPr>
          <w:rFonts w:ascii="GHEA Grapalat" w:hAnsi="GHEA Grapalat"/>
          <w:sz w:val="20"/>
          <w:szCs w:val="20"/>
        </w:rPr>
      </w:pPr>
      <w:r w:rsidRPr="00C0452F">
        <w:rPr>
          <w:rFonts w:ascii="GHEA Grapalat" w:hAnsi="GHEA Grapalat"/>
          <w:sz w:val="20"/>
          <w:szCs w:val="20"/>
        </w:rPr>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14:paraId="7E8A653A" w14:textId="77777777" w:rsidR="00074C74" w:rsidRPr="00C0452F" w:rsidRDefault="00074C74" w:rsidP="00532EAA">
      <w:pPr>
        <w:widowControl w:val="0"/>
        <w:tabs>
          <w:tab w:val="left" w:pos="1134"/>
        </w:tabs>
        <w:ind w:firstLine="567"/>
        <w:jc w:val="both"/>
        <w:rPr>
          <w:rFonts w:ascii="GHEA Grapalat" w:hAnsi="GHEA Grapalat"/>
          <w:sz w:val="20"/>
          <w:szCs w:val="20"/>
          <w:lang w:val="hy-AM"/>
        </w:rPr>
      </w:pPr>
    </w:p>
    <w:p w14:paraId="145A96F6" w14:textId="0275C023" w:rsidR="00B74679" w:rsidRPr="00C0452F" w:rsidRDefault="00B74679" w:rsidP="00532EAA">
      <w:pPr>
        <w:widowControl w:val="0"/>
        <w:tabs>
          <w:tab w:val="left" w:pos="1134"/>
        </w:tabs>
        <w:ind w:firstLine="567"/>
        <w:jc w:val="both"/>
        <w:rPr>
          <w:rFonts w:ascii="GHEA Grapalat" w:hAnsi="GHEA Grapalat"/>
          <w:sz w:val="20"/>
          <w:szCs w:val="20"/>
          <w:lang w:val="hy-AM"/>
        </w:rPr>
      </w:pPr>
      <w:r w:rsidRPr="00C0452F">
        <w:rPr>
          <w:rFonts w:ascii="GHEA Grapalat" w:hAnsi="GHEA Grapalat"/>
          <w:sz w:val="20"/>
          <w:szCs w:val="20"/>
          <w:lang w:val="hy-AM"/>
        </w:rPr>
        <w:t>3</w:t>
      </w:r>
      <w:r w:rsidRPr="00C0452F">
        <w:rPr>
          <w:rFonts w:ascii="GHEA Grapalat" w:hAnsi="GHEA Grapalat"/>
          <w:sz w:val="20"/>
          <w:szCs w:val="20"/>
        </w:rPr>
        <w:t>)</w:t>
      </w:r>
      <w:r w:rsidRPr="00C0452F">
        <w:rPr>
          <w:rFonts w:ascii="GHEA Grapalat" w:hAnsi="GHEA Grapalat"/>
          <w:sz w:val="20"/>
          <w:szCs w:val="20"/>
        </w:rPr>
        <w:tab/>
        <w:t>квалификационный критерий "</w:t>
      </w:r>
      <w:r w:rsidRPr="00C0452F">
        <w:rPr>
          <w:rFonts w:ascii="GHEA Grapalat" w:hAnsi="GHEA Grapalat"/>
          <w:b/>
          <w:bCs/>
          <w:sz w:val="20"/>
          <w:szCs w:val="20"/>
        </w:rPr>
        <w:t>Финансовые средства</w:t>
      </w:r>
      <w:r w:rsidRPr="00C0452F">
        <w:rPr>
          <w:rFonts w:ascii="GHEA Grapalat" w:hAnsi="GHEA Grapalat"/>
          <w:sz w:val="20"/>
          <w:szCs w:val="20"/>
        </w:rPr>
        <w:t>" устанавливается и оценивается в следующем порядке:</w:t>
      </w:r>
      <w:r w:rsidR="004804DF" w:rsidRPr="00C0452F">
        <w:rPr>
          <w:rFonts w:ascii="GHEA Grapalat" w:hAnsi="GHEA Grapalat"/>
          <w:sz w:val="20"/>
          <w:szCs w:val="20"/>
          <w:lang w:val="hy-AM"/>
        </w:rPr>
        <w:t xml:space="preserve"> </w:t>
      </w:r>
      <w:r w:rsidR="00B91578" w:rsidRPr="00C0452F">
        <w:rPr>
          <w:rFonts w:ascii="GHEA Grapalat" w:hAnsi="GHEA Grapalat"/>
          <w:sz w:val="20"/>
          <w:szCs w:val="20"/>
        </w:rPr>
        <w:t>прилажение</w:t>
      </w:r>
      <w:r w:rsidR="004804DF" w:rsidRPr="00C0452F">
        <w:rPr>
          <w:rFonts w:ascii="GHEA Grapalat" w:hAnsi="GHEA Grapalat"/>
          <w:sz w:val="20"/>
          <w:szCs w:val="20"/>
          <w:lang w:val="hy-AM"/>
        </w:rPr>
        <w:t xml:space="preserve"> 1</w:t>
      </w:r>
      <w:r w:rsidR="004804DF" w:rsidRPr="00C0452F">
        <w:rPr>
          <w:rFonts w:ascii="Cambria Math" w:hAnsi="Cambria Math" w:cs="Cambria Math"/>
          <w:sz w:val="20"/>
          <w:szCs w:val="20"/>
          <w:lang w:val="hy-AM"/>
        </w:rPr>
        <w:t>․</w:t>
      </w:r>
      <w:r w:rsidR="004804DF" w:rsidRPr="00C0452F">
        <w:rPr>
          <w:rFonts w:ascii="GHEA Grapalat" w:hAnsi="GHEA Grapalat"/>
          <w:sz w:val="20"/>
          <w:szCs w:val="20"/>
          <w:lang w:val="hy-AM"/>
        </w:rPr>
        <w:t>3</w:t>
      </w:r>
    </w:p>
    <w:tbl>
      <w:tblPr>
        <w:tblStyle w:val="aff2"/>
        <w:tblW w:w="10173" w:type="dxa"/>
        <w:tblLook w:val="04A0" w:firstRow="1" w:lastRow="0" w:firstColumn="1" w:lastColumn="0" w:noHBand="0" w:noVBand="1"/>
      </w:tblPr>
      <w:tblGrid>
        <w:gridCol w:w="392"/>
        <w:gridCol w:w="4819"/>
        <w:gridCol w:w="4962"/>
      </w:tblGrid>
      <w:tr w:rsidR="00B74679" w:rsidRPr="00C0452F" w14:paraId="75E1BD43" w14:textId="77777777" w:rsidTr="00B91578">
        <w:trPr>
          <w:trHeight w:val="422"/>
        </w:trPr>
        <w:tc>
          <w:tcPr>
            <w:tcW w:w="392" w:type="dxa"/>
          </w:tcPr>
          <w:p w14:paraId="725E294A" w14:textId="77777777" w:rsidR="00B74679" w:rsidRPr="00C0452F" w:rsidRDefault="00B74679" w:rsidP="00532EAA">
            <w:pPr>
              <w:jc w:val="center"/>
              <w:rPr>
                <w:rFonts w:ascii="GHEA Grapalat" w:hAnsi="GHEA Grapalat" w:cs="Arial Armenian"/>
                <w:sz w:val="20"/>
                <w:szCs w:val="20"/>
                <w:lang w:val="hy-AM"/>
              </w:rPr>
            </w:pPr>
            <w:r w:rsidRPr="00C0452F">
              <w:rPr>
                <w:rFonts w:ascii="GHEA Grapalat" w:hAnsi="GHEA Grapalat" w:cs="Arial Armenian"/>
                <w:sz w:val="20"/>
                <w:szCs w:val="20"/>
              </w:rPr>
              <w:t>N</w:t>
            </w:r>
          </w:p>
        </w:tc>
        <w:tc>
          <w:tcPr>
            <w:tcW w:w="4819" w:type="dxa"/>
          </w:tcPr>
          <w:p w14:paraId="2162F87E" w14:textId="77777777" w:rsidR="00B74679" w:rsidRPr="00C0452F" w:rsidRDefault="00B74679" w:rsidP="0082463C">
            <w:pPr>
              <w:jc w:val="center"/>
              <w:rPr>
                <w:rFonts w:ascii="GHEA Grapalat" w:hAnsi="GHEA Grapalat" w:cs="Arial Armenian"/>
                <w:sz w:val="20"/>
                <w:szCs w:val="20"/>
                <w:lang w:val="hy-AM"/>
              </w:rPr>
            </w:pPr>
            <w:r w:rsidRPr="00C0452F">
              <w:rPr>
                <w:rFonts w:ascii="GHEA Grapalat" w:hAnsi="GHEA Grapalat"/>
                <w:sz w:val="20"/>
                <w:szCs w:val="20"/>
              </w:rPr>
              <w:t>Условия, применимые к финансовым средствам</w:t>
            </w:r>
          </w:p>
        </w:tc>
        <w:tc>
          <w:tcPr>
            <w:tcW w:w="4962" w:type="dxa"/>
          </w:tcPr>
          <w:p w14:paraId="6CE3AFF2" w14:textId="77777777" w:rsidR="00B74679" w:rsidRPr="00C0452F" w:rsidRDefault="00B74679" w:rsidP="0082463C">
            <w:pPr>
              <w:jc w:val="center"/>
              <w:rPr>
                <w:rFonts w:ascii="GHEA Grapalat" w:hAnsi="GHEA Grapalat" w:cs="Arial Armenian"/>
                <w:sz w:val="20"/>
                <w:szCs w:val="20"/>
                <w:lang w:val="hy-AM"/>
              </w:rPr>
            </w:pPr>
            <w:r w:rsidRPr="00C0452F">
              <w:rPr>
                <w:rFonts w:ascii="GHEA Grapalat" w:hAnsi="GHEA Grapalat"/>
                <w:sz w:val="20"/>
                <w:szCs w:val="20"/>
              </w:rPr>
              <w:t>Требуемые документы и условия к последним</w:t>
            </w:r>
          </w:p>
        </w:tc>
      </w:tr>
      <w:tr w:rsidR="00B74679" w:rsidRPr="00C0452F" w14:paraId="0421AC0F" w14:textId="77777777" w:rsidTr="00B91578">
        <w:tc>
          <w:tcPr>
            <w:tcW w:w="392" w:type="dxa"/>
          </w:tcPr>
          <w:p w14:paraId="7026B856" w14:textId="1F8120F7" w:rsidR="00B74679" w:rsidRPr="00C0452F" w:rsidRDefault="00F57EBD" w:rsidP="004F6D33">
            <w:pPr>
              <w:jc w:val="center"/>
              <w:rPr>
                <w:rFonts w:ascii="GHEA Grapalat" w:hAnsi="GHEA Grapalat" w:cs="Arial Armenian"/>
                <w:sz w:val="20"/>
                <w:szCs w:val="20"/>
                <w:lang w:val="hy-AM"/>
              </w:rPr>
            </w:pPr>
            <w:r w:rsidRPr="00C0452F">
              <w:rPr>
                <w:rFonts w:ascii="GHEA Grapalat" w:hAnsi="GHEA Grapalat" w:cs="Arial Armenian"/>
                <w:sz w:val="20"/>
                <w:szCs w:val="20"/>
                <w:lang w:val="hy-AM"/>
              </w:rPr>
              <w:t>1</w:t>
            </w:r>
          </w:p>
        </w:tc>
        <w:tc>
          <w:tcPr>
            <w:tcW w:w="4819" w:type="dxa"/>
          </w:tcPr>
          <w:p w14:paraId="187AA4F8" w14:textId="7ACDAE85" w:rsidR="00B74679" w:rsidRPr="00C0452F" w:rsidRDefault="00C52427" w:rsidP="004F6D33">
            <w:pPr>
              <w:jc w:val="center"/>
              <w:rPr>
                <w:rFonts w:ascii="GHEA Grapalat" w:hAnsi="GHEA Grapalat" w:cs="Arial Armenian"/>
                <w:sz w:val="20"/>
                <w:szCs w:val="20"/>
                <w:lang w:val="hy-AM"/>
              </w:rPr>
            </w:pPr>
            <w:r w:rsidRPr="00C0452F">
              <w:rPr>
                <w:rFonts w:ascii="GHEA Grapalat" w:hAnsi="GHEA Grapalat" w:cs="Arial Armenian"/>
                <w:sz w:val="20"/>
                <w:lang w:val="hy-AM"/>
              </w:rPr>
              <w:t>Предоставить подтверждение наличия финансовых средств в соответствии с требованиями приглашения</w:t>
            </w:r>
          </w:p>
        </w:tc>
        <w:tc>
          <w:tcPr>
            <w:tcW w:w="4962" w:type="dxa"/>
          </w:tcPr>
          <w:p w14:paraId="34177CF6" w14:textId="77777777" w:rsidR="00B74679" w:rsidRPr="00C0452F" w:rsidRDefault="00B74679" w:rsidP="004F6D33">
            <w:pPr>
              <w:jc w:val="center"/>
              <w:rPr>
                <w:rFonts w:ascii="GHEA Grapalat" w:hAnsi="GHEA Grapalat" w:cs="Arial Armenian"/>
                <w:sz w:val="20"/>
                <w:szCs w:val="20"/>
                <w:lang w:val="hy-AM"/>
              </w:rPr>
            </w:pPr>
          </w:p>
        </w:tc>
      </w:tr>
    </w:tbl>
    <w:p w14:paraId="0E3B4EA8" w14:textId="314F39B3" w:rsidR="00B74679" w:rsidRPr="00C0452F" w:rsidRDefault="00B74679" w:rsidP="00532EAA">
      <w:pPr>
        <w:widowControl w:val="0"/>
        <w:tabs>
          <w:tab w:val="left" w:pos="1134"/>
        </w:tabs>
        <w:ind w:firstLine="567"/>
        <w:jc w:val="both"/>
        <w:rPr>
          <w:rFonts w:ascii="Cambria Math" w:hAnsi="Cambria Math"/>
          <w:sz w:val="20"/>
          <w:szCs w:val="20"/>
          <w:lang w:val="hy-AM"/>
        </w:rPr>
      </w:pPr>
      <w:r w:rsidRPr="00C0452F">
        <w:rPr>
          <w:rFonts w:ascii="GHEA Grapalat" w:hAnsi="GHEA Grapalat"/>
          <w:sz w:val="20"/>
          <w:szCs w:val="20"/>
        </w:rPr>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14:paraId="2E346DDD" w14:textId="77777777" w:rsidR="00B91578" w:rsidRPr="00C0452F" w:rsidRDefault="00B91578" w:rsidP="000905CB">
      <w:pPr>
        <w:widowControl w:val="0"/>
        <w:tabs>
          <w:tab w:val="left" w:pos="1134"/>
        </w:tabs>
        <w:ind w:firstLine="567"/>
        <w:jc w:val="both"/>
        <w:rPr>
          <w:rFonts w:ascii="GHEA Grapalat" w:hAnsi="GHEA Grapalat"/>
          <w:sz w:val="20"/>
          <w:szCs w:val="20"/>
        </w:rPr>
      </w:pPr>
    </w:p>
    <w:p w14:paraId="180AF0C8" w14:textId="77777777" w:rsidR="00B91578" w:rsidRPr="00C0452F" w:rsidRDefault="00B91578" w:rsidP="000905CB">
      <w:pPr>
        <w:widowControl w:val="0"/>
        <w:tabs>
          <w:tab w:val="left" w:pos="1134"/>
        </w:tabs>
        <w:ind w:firstLine="567"/>
        <w:jc w:val="both"/>
        <w:rPr>
          <w:rFonts w:ascii="GHEA Grapalat" w:hAnsi="GHEA Grapalat"/>
          <w:sz w:val="20"/>
          <w:szCs w:val="20"/>
        </w:rPr>
      </w:pPr>
    </w:p>
    <w:p w14:paraId="14453BAE" w14:textId="6969B9D4" w:rsidR="00B74679" w:rsidRPr="00C0452F" w:rsidRDefault="00B74679" w:rsidP="000905CB">
      <w:pPr>
        <w:widowControl w:val="0"/>
        <w:tabs>
          <w:tab w:val="left" w:pos="1134"/>
        </w:tabs>
        <w:ind w:firstLine="567"/>
        <w:jc w:val="both"/>
        <w:rPr>
          <w:rFonts w:ascii="GHEA Grapalat" w:hAnsi="GHEA Grapalat"/>
          <w:sz w:val="20"/>
          <w:szCs w:val="20"/>
        </w:rPr>
      </w:pPr>
      <w:r w:rsidRPr="00C0452F">
        <w:rPr>
          <w:rFonts w:ascii="GHEA Grapalat" w:hAnsi="GHEA Grapalat"/>
          <w:sz w:val="20"/>
          <w:szCs w:val="20"/>
        </w:rPr>
        <w:t>4)</w:t>
      </w:r>
      <w:r w:rsidRPr="00C0452F">
        <w:rPr>
          <w:rFonts w:ascii="GHEA Grapalat" w:hAnsi="GHEA Grapalat"/>
          <w:sz w:val="20"/>
          <w:szCs w:val="20"/>
        </w:rPr>
        <w:tab/>
        <w:t>квалификационный критерий "</w:t>
      </w:r>
      <w:r w:rsidRPr="00C0452F">
        <w:rPr>
          <w:rFonts w:ascii="GHEA Grapalat" w:hAnsi="GHEA Grapalat"/>
          <w:b/>
          <w:bCs/>
          <w:sz w:val="20"/>
          <w:szCs w:val="20"/>
        </w:rPr>
        <w:t>Трудовые ресурсы</w:t>
      </w:r>
      <w:r w:rsidRPr="00C0452F">
        <w:rPr>
          <w:rFonts w:ascii="GHEA Grapalat" w:hAnsi="GHEA Grapalat"/>
          <w:sz w:val="20"/>
          <w:szCs w:val="20"/>
        </w:rPr>
        <w:t>" устанавливается и оценивается в следующем порядке:</w:t>
      </w:r>
    </w:p>
    <w:p w14:paraId="3F0F41FA" w14:textId="69A32790" w:rsidR="00B74679" w:rsidRPr="00C0452F" w:rsidRDefault="00B74679" w:rsidP="00532EAA">
      <w:pPr>
        <w:widowControl w:val="0"/>
        <w:tabs>
          <w:tab w:val="left" w:pos="1134"/>
        </w:tabs>
        <w:ind w:firstLine="567"/>
        <w:jc w:val="both"/>
        <w:rPr>
          <w:rFonts w:ascii="Cambria Math" w:hAnsi="Cambria Math"/>
          <w:sz w:val="20"/>
          <w:szCs w:val="20"/>
          <w:lang w:val="hy-AM"/>
        </w:rPr>
      </w:pPr>
      <w:r w:rsidRPr="00C0452F">
        <w:rPr>
          <w:rFonts w:ascii="GHEA Grapalat" w:hAnsi="GHEA Grapalat"/>
          <w:sz w:val="20"/>
          <w:szCs w:val="20"/>
        </w:rPr>
        <w:t>для исполнения договора требуются следующие трудовые ресурсы</w:t>
      </w:r>
      <w:r w:rsidR="000E30CA" w:rsidRPr="00C0452F">
        <w:rPr>
          <w:rFonts w:ascii="GHEA Grapalat" w:hAnsi="GHEA Grapalat"/>
          <w:sz w:val="20"/>
          <w:szCs w:val="20"/>
          <w:lang w:val="hy-AM"/>
        </w:rPr>
        <w:t xml:space="preserve"> </w:t>
      </w:r>
      <w:r w:rsidR="00AC1597" w:rsidRPr="00C0452F">
        <w:rPr>
          <w:rFonts w:ascii="GHEA Grapalat" w:hAnsi="GHEA Grapalat"/>
          <w:sz w:val="20"/>
          <w:szCs w:val="20"/>
        </w:rPr>
        <w:t>прилажение</w:t>
      </w:r>
      <w:r w:rsidR="00AC1597" w:rsidRPr="00C0452F">
        <w:rPr>
          <w:rFonts w:ascii="GHEA Grapalat" w:hAnsi="GHEA Grapalat"/>
          <w:sz w:val="20"/>
          <w:szCs w:val="20"/>
          <w:lang w:val="hy-AM"/>
        </w:rPr>
        <w:t xml:space="preserve"> </w:t>
      </w:r>
      <w:r w:rsidR="000E30CA" w:rsidRPr="00C0452F">
        <w:rPr>
          <w:rFonts w:ascii="GHEA Grapalat" w:hAnsi="GHEA Grapalat"/>
          <w:sz w:val="20"/>
          <w:szCs w:val="20"/>
          <w:lang w:val="hy-AM"/>
        </w:rPr>
        <w:t>1</w:t>
      </w:r>
      <w:r w:rsidR="000E30CA" w:rsidRPr="00C0452F">
        <w:rPr>
          <w:rFonts w:ascii="Cambria Math" w:hAnsi="Cambria Math" w:cs="Cambria Math"/>
          <w:sz w:val="20"/>
          <w:szCs w:val="20"/>
          <w:lang w:val="hy-AM"/>
        </w:rPr>
        <w:t>․</w:t>
      </w:r>
      <w:r w:rsidR="000E30CA" w:rsidRPr="00C0452F">
        <w:rPr>
          <w:rFonts w:ascii="GHEA Grapalat" w:hAnsi="GHEA Grapalat"/>
          <w:sz w:val="20"/>
          <w:szCs w:val="20"/>
          <w:lang w:val="hy-AM"/>
        </w:rPr>
        <w:t>4</w:t>
      </w:r>
    </w:p>
    <w:tbl>
      <w:tblPr>
        <w:tblW w:w="1063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2977"/>
        <w:gridCol w:w="1134"/>
        <w:gridCol w:w="1984"/>
        <w:gridCol w:w="3969"/>
      </w:tblGrid>
      <w:tr w:rsidR="00B74679" w:rsidRPr="00C0452F" w14:paraId="105E294B" w14:textId="77777777" w:rsidTr="00DC198C">
        <w:tc>
          <w:tcPr>
            <w:tcW w:w="568" w:type="dxa"/>
            <w:tcBorders>
              <w:top w:val="single" w:sz="4" w:space="0" w:color="auto"/>
              <w:left w:val="single" w:sz="4" w:space="0" w:color="auto"/>
              <w:bottom w:val="single" w:sz="4" w:space="0" w:color="auto"/>
              <w:right w:val="single" w:sz="4" w:space="0" w:color="auto"/>
            </w:tcBorders>
            <w:vAlign w:val="center"/>
          </w:tcPr>
          <w:p w14:paraId="4762DD66" w14:textId="77777777" w:rsidR="00B74679" w:rsidRPr="00C0452F" w:rsidRDefault="00B74679" w:rsidP="00532EAA">
            <w:pPr>
              <w:jc w:val="center"/>
              <w:rPr>
                <w:rFonts w:ascii="GHEA Grapalat" w:hAnsi="GHEA Grapalat"/>
                <w:sz w:val="20"/>
                <w:szCs w:val="20"/>
              </w:rPr>
            </w:pPr>
            <w:r w:rsidRPr="00C0452F">
              <w:rPr>
                <w:rFonts w:ascii="GHEA Grapalat" w:hAnsi="GHEA Grapalat"/>
                <w:sz w:val="20"/>
                <w:szCs w:val="20"/>
              </w:rPr>
              <w:t>N</w:t>
            </w:r>
          </w:p>
        </w:tc>
        <w:tc>
          <w:tcPr>
            <w:tcW w:w="10064" w:type="dxa"/>
            <w:gridSpan w:val="4"/>
            <w:tcBorders>
              <w:top w:val="single" w:sz="4" w:space="0" w:color="auto"/>
              <w:left w:val="single" w:sz="4" w:space="0" w:color="auto"/>
              <w:bottom w:val="single" w:sz="4" w:space="0" w:color="auto"/>
              <w:right w:val="single" w:sz="4" w:space="0" w:color="auto"/>
            </w:tcBorders>
            <w:vAlign w:val="center"/>
          </w:tcPr>
          <w:p w14:paraId="438BD29D" w14:textId="77777777" w:rsidR="00B74679" w:rsidRPr="00C0452F" w:rsidRDefault="00B74679" w:rsidP="00532EAA">
            <w:pPr>
              <w:jc w:val="center"/>
              <w:rPr>
                <w:rFonts w:ascii="GHEA Grapalat" w:hAnsi="GHEA Grapalat"/>
                <w:sz w:val="20"/>
                <w:szCs w:val="20"/>
              </w:rPr>
            </w:pPr>
            <w:r w:rsidRPr="00C0452F">
              <w:rPr>
                <w:rFonts w:ascii="GHEA Grapalat" w:hAnsi="GHEA Grapalat"/>
                <w:sz w:val="20"/>
                <w:szCs w:val="20"/>
              </w:rPr>
              <w:t>Специалисты</w:t>
            </w:r>
          </w:p>
          <w:p w14:paraId="36D47A22" w14:textId="5824CCA4" w:rsidR="00B91578" w:rsidRPr="00C0452F" w:rsidRDefault="00B91578" w:rsidP="00532EAA">
            <w:pPr>
              <w:jc w:val="center"/>
              <w:rPr>
                <w:rFonts w:ascii="GHEA Grapalat" w:hAnsi="GHEA Grapalat"/>
                <w:sz w:val="20"/>
                <w:szCs w:val="20"/>
              </w:rPr>
            </w:pPr>
            <w:r w:rsidRPr="00C0452F">
              <w:rPr>
                <w:rStyle w:val="anegp0gi0b9av8jahpyh"/>
              </w:rPr>
              <w:t>Лицензии, необходимые</w:t>
            </w:r>
            <w:r w:rsidRPr="00C0452F">
              <w:t xml:space="preserve"> </w:t>
            </w:r>
            <w:r w:rsidRPr="00C0452F">
              <w:rPr>
                <w:rStyle w:val="anegp0gi0b9av8jahpyh"/>
              </w:rPr>
              <w:t>для выполнения работ</w:t>
            </w:r>
            <w:r w:rsidRPr="00C0452F">
              <w:t xml:space="preserve">՝ </w:t>
            </w:r>
            <w:r w:rsidRPr="00C0452F">
              <w:rPr>
                <w:rStyle w:val="anegp0gi0b9av8jahpyh"/>
              </w:rPr>
              <w:t>1-3 порядка</w:t>
            </w:r>
          </w:p>
        </w:tc>
      </w:tr>
      <w:tr w:rsidR="00B74679" w:rsidRPr="00C0452F" w14:paraId="55CBAC4E" w14:textId="77777777" w:rsidTr="00DC198C">
        <w:tblPrEx>
          <w:tblLook w:val="01E0" w:firstRow="1" w:lastRow="1" w:firstColumn="1" w:lastColumn="1" w:noHBand="0" w:noVBand="0"/>
        </w:tblPrEx>
        <w:tc>
          <w:tcPr>
            <w:tcW w:w="568" w:type="dxa"/>
            <w:vMerge w:val="restart"/>
            <w:tcBorders>
              <w:left w:val="single" w:sz="4" w:space="0" w:color="auto"/>
              <w:right w:val="single" w:sz="4" w:space="0" w:color="auto"/>
            </w:tcBorders>
            <w:vAlign w:val="center"/>
          </w:tcPr>
          <w:p w14:paraId="0762EBE8" w14:textId="77777777" w:rsidR="00B74679" w:rsidRPr="00C0452F" w:rsidRDefault="00B74679" w:rsidP="00532EAA">
            <w:pPr>
              <w:jc w:val="center"/>
              <w:rPr>
                <w:rFonts w:ascii="GHEA Grapalat" w:hAnsi="GHEA Grapalat" w:cs="Arial"/>
                <w:sz w:val="20"/>
                <w:szCs w:val="20"/>
              </w:rPr>
            </w:pPr>
          </w:p>
        </w:tc>
        <w:tc>
          <w:tcPr>
            <w:tcW w:w="2977" w:type="dxa"/>
            <w:vMerge w:val="restart"/>
            <w:tcBorders>
              <w:left w:val="single" w:sz="4" w:space="0" w:color="auto"/>
            </w:tcBorders>
          </w:tcPr>
          <w:p w14:paraId="7900C598" w14:textId="77777777" w:rsidR="00B74679" w:rsidRPr="00C0452F" w:rsidRDefault="00B74679" w:rsidP="00532EAA">
            <w:pPr>
              <w:jc w:val="center"/>
              <w:rPr>
                <w:rFonts w:ascii="GHEA Grapalat" w:hAnsi="GHEA Grapalat" w:cs="Arial"/>
                <w:sz w:val="20"/>
                <w:szCs w:val="20"/>
              </w:rPr>
            </w:pPr>
            <w:r w:rsidRPr="00C0452F">
              <w:rPr>
                <w:rFonts w:ascii="GHEA Grapalat" w:hAnsi="GHEA Grapalat"/>
                <w:sz w:val="20"/>
                <w:szCs w:val="20"/>
              </w:rPr>
              <w:t>квалификация</w:t>
            </w:r>
          </w:p>
        </w:tc>
        <w:tc>
          <w:tcPr>
            <w:tcW w:w="7087" w:type="dxa"/>
            <w:gridSpan w:val="3"/>
          </w:tcPr>
          <w:p w14:paraId="2DA95FC4" w14:textId="660A0340" w:rsidR="00B74679" w:rsidRPr="00C0452F" w:rsidRDefault="00B74679" w:rsidP="00532EAA">
            <w:pPr>
              <w:ind w:left="27"/>
              <w:rPr>
                <w:rFonts w:ascii="GHEA Grapalat" w:hAnsi="GHEA Grapalat" w:cs="Arial"/>
                <w:sz w:val="20"/>
                <w:szCs w:val="20"/>
              </w:rPr>
            </w:pPr>
          </w:p>
        </w:tc>
      </w:tr>
      <w:tr w:rsidR="0068093D" w:rsidRPr="00C0452F" w14:paraId="21617919" w14:textId="0BB655C1" w:rsidTr="00DC198C">
        <w:tblPrEx>
          <w:tblLook w:val="01E0" w:firstRow="1" w:lastRow="1" w:firstColumn="1" w:lastColumn="1" w:noHBand="0" w:noVBand="0"/>
        </w:tblPrEx>
        <w:trPr>
          <w:trHeight w:val="58"/>
        </w:trPr>
        <w:tc>
          <w:tcPr>
            <w:tcW w:w="568" w:type="dxa"/>
            <w:vMerge/>
            <w:tcBorders>
              <w:left w:val="single" w:sz="4" w:space="0" w:color="auto"/>
              <w:right w:val="single" w:sz="4" w:space="0" w:color="auto"/>
            </w:tcBorders>
          </w:tcPr>
          <w:p w14:paraId="019E1ED5" w14:textId="77777777" w:rsidR="0068093D" w:rsidRPr="00C0452F" w:rsidRDefault="0068093D" w:rsidP="0068093D">
            <w:pPr>
              <w:ind w:firstLine="567"/>
              <w:jc w:val="both"/>
              <w:rPr>
                <w:rFonts w:ascii="GHEA Grapalat" w:hAnsi="GHEA Grapalat" w:cs="Arial Armenian"/>
                <w:sz w:val="20"/>
                <w:szCs w:val="20"/>
              </w:rPr>
            </w:pPr>
          </w:p>
        </w:tc>
        <w:tc>
          <w:tcPr>
            <w:tcW w:w="2977" w:type="dxa"/>
            <w:vMerge/>
            <w:tcBorders>
              <w:left w:val="single" w:sz="4" w:space="0" w:color="auto"/>
            </w:tcBorders>
          </w:tcPr>
          <w:p w14:paraId="2A117379" w14:textId="77777777" w:rsidR="0068093D" w:rsidRPr="00C0452F" w:rsidRDefault="0068093D" w:rsidP="0068093D">
            <w:pPr>
              <w:jc w:val="center"/>
              <w:rPr>
                <w:rFonts w:ascii="GHEA Grapalat" w:hAnsi="GHEA Grapalat" w:cs="Arial"/>
                <w:sz w:val="20"/>
                <w:szCs w:val="20"/>
              </w:rPr>
            </w:pPr>
          </w:p>
        </w:tc>
        <w:tc>
          <w:tcPr>
            <w:tcW w:w="1134" w:type="dxa"/>
            <w:vAlign w:val="center"/>
          </w:tcPr>
          <w:p w14:paraId="7A87B53B" w14:textId="3817B3E2" w:rsidR="0068093D" w:rsidRPr="00C0452F" w:rsidRDefault="00AC1597" w:rsidP="00AC1597">
            <w:pPr>
              <w:jc w:val="center"/>
              <w:rPr>
                <w:rFonts w:ascii="GHEA Grapalat" w:hAnsi="GHEA Grapalat" w:cs="Arial"/>
                <w:sz w:val="20"/>
                <w:szCs w:val="20"/>
              </w:rPr>
            </w:pPr>
            <w:r w:rsidRPr="00C0452F">
              <w:rPr>
                <w:rFonts w:ascii="GHEA Grapalat" w:hAnsi="GHEA Grapalat"/>
                <w:sz w:val="18"/>
                <w:szCs w:val="18"/>
              </w:rPr>
              <w:t xml:space="preserve">Число </w:t>
            </w:r>
            <w:r w:rsidR="0068093D" w:rsidRPr="00C0452F">
              <w:rPr>
                <w:rFonts w:ascii="GHEA Grapalat" w:hAnsi="GHEA Grapalat"/>
                <w:sz w:val="18"/>
                <w:szCs w:val="18"/>
              </w:rPr>
              <w:t>/</w:t>
            </w:r>
            <w:r w:rsidRPr="00C0452F">
              <w:rPr>
                <w:rFonts w:ascii="GHEA Grapalat" w:hAnsi="GHEA Grapalat"/>
                <w:sz w:val="18"/>
                <w:szCs w:val="18"/>
              </w:rPr>
              <w:t>человек</w:t>
            </w:r>
            <w:r w:rsidR="0068093D" w:rsidRPr="00C0452F">
              <w:rPr>
                <w:rFonts w:ascii="GHEA Grapalat" w:hAnsi="GHEA Grapalat"/>
                <w:sz w:val="18"/>
                <w:szCs w:val="18"/>
              </w:rPr>
              <w:t>/</w:t>
            </w:r>
          </w:p>
        </w:tc>
        <w:tc>
          <w:tcPr>
            <w:tcW w:w="1984" w:type="dxa"/>
          </w:tcPr>
          <w:p w14:paraId="4340A0B1" w14:textId="0D1126CB" w:rsidR="0068093D" w:rsidRPr="00C0452F" w:rsidRDefault="0068093D" w:rsidP="00EE3903">
            <w:pPr>
              <w:jc w:val="center"/>
              <w:rPr>
                <w:rFonts w:ascii="GHEA Grapalat" w:hAnsi="GHEA Grapalat" w:cs="Arial"/>
                <w:sz w:val="20"/>
                <w:szCs w:val="20"/>
              </w:rPr>
            </w:pPr>
            <w:r w:rsidRPr="00C0452F">
              <w:rPr>
                <w:rFonts w:ascii="GHEA Grapalat" w:hAnsi="GHEA Grapalat"/>
                <w:sz w:val="20"/>
                <w:szCs w:val="20"/>
              </w:rPr>
              <w:t>трудовой опыт</w:t>
            </w:r>
          </w:p>
        </w:tc>
        <w:tc>
          <w:tcPr>
            <w:tcW w:w="3969" w:type="dxa"/>
            <w:vAlign w:val="center"/>
          </w:tcPr>
          <w:p w14:paraId="6D047F50" w14:textId="3FDEDD64" w:rsidR="0068093D" w:rsidRPr="00C0452F" w:rsidRDefault="00C52427" w:rsidP="0068093D">
            <w:pPr>
              <w:ind w:left="159"/>
              <w:jc w:val="center"/>
              <w:rPr>
                <w:rFonts w:ascii="GHEA Grapalat" w:hAnsi="GHEA Grapalat" w:cs="Arial"/>
                <w:sz w:val="20"/>
                <w:szCs w:val="20"/>
              </w:rPr>
            </w:pPr>
            <w:r w:rsidRPr="00C0452F">
              <w:rPr>
                <w:rFonts w:ascii="GHEA Grapalat" w:hAnsi="GHEA Grapalat" w:cs="Arial Armenian"/>
                <w:sz w:val="20"/>
              </w:rPr>
              <w:t>Требуемая лицензия 1-3 класс</w:t>
            </w:r>
          </w:p>
        </w:tc>
      </w:tr>
      <w:tr w:rsidR="00C52427" w:rsidRPr="00C0452F" w14:paraId="05A57522" w14:textId="0BF8BCDC" w:rsidTr="00C52427">
        <w:tblPrEx>
          <w:tblLook w:val="01E0" w:firstRow="1" w:lastRow="1" w:firstColumn="1" w:lastColumn="1" w:noHBand="0" w:noVBand="0"/>
        </w:tblPrEx>
        <w:trPr>
          <w:trHeight w:val="20"/>
        </w:trPr>
        <w:tc>
          <w:tcPr>
            <w:tcW w:w="568" w:type="dxa"/>
          </w:tcPr>
          <w:p w14:paraId="336F82E8" w14:textId="37717350" w:rsidR="00C52427" w:rsidRPr="00C0452F" w:rsidRDefault="00C52427" w:rsidP="00C52427">
            <w:pPr>
              <w:ind w:firstLine="36"/>
              <w:jc w:val="both"/>
              <w:rPr>
                <w:rFonts w:ascii="GHEA Grapalat" w:hAnsi="GHEA Grapalat" w:cs="Arial Armenian"/>
                <w:sz w:val="20"/>
                <w:szCs w:val="20"/>
                <w:lang w:val="hy-AM"/>
              </w:rPr>
            </w:pPr>
            <w:r w:rsidRPr="00C0452F">
              <w:rPr>
                <w:rFonts w:ascii="GHEA Grapalat" w:hAnsi="GHEA Grapalat" w:cs="Arial Armenian"/>
                <w:sz w:val="20"/>
                <w:szCs w:val="20"/>
                <w:lang w:val="hy-AM"/>
              </w:rPr>
              <w:lastRenderedPageBreak/>
              <w:t>1</w:t>
            </w:r>
          </w:p>
        </w:tc>
        <w:tc>
          <w:tcPr>
            <w:tcW w:w="2977" w:type="dxa"/>
          </w:tcPr>
          <w:p w14:paraId="57FDDB6A" w14:textId="74739EB3" w:rsidR="00C52427" w:rsidRPr="00C0452F" w:rsidRDefault="00C52427" w:rsidP="00C52427">
            <w:pPr>
              <w:rPr>
                <w:rFonts w:ascii="GHEA Grapalat" w:hAnsi="GHEA Grapalat" w:cs="Arial Armenian"/>
                <w:sz w:val="20"/>
                <w:szCs w:val="20"/>
              </w:rPr>
            </w:pPr>
            <w:r w:rsidRPr="00C0452F">
              <w:rPr>
                <w:rFonts w:ascii="GHEA Grapalat" w:hAnsi="GHEA Grapalat" w:cs="Arial Armenian"/>
                <w:sz w:val="20"/>
              </w:rPr>
              <w:t>прораб</w:t>
            </w:r>
          </w:p>
        </w:tc>
        <w:tc>
          <w:tcPr>
            <w:tcW w:w="1134" w:type="dxa"/>
            <w:vAlign w:val="center"/>
          </w:tcPr>
          <w:p w14:paraId="40D7693E" w14:textId="44977CFC" w:rsidR="00C52427" w:rsidRPr="00C0452F" w:rsidRDefault="00C52427" w:rsidP="00C52427">
            <w:pPr>
              <w:spacing w:line="276" w:lineRule="auto"/>
              <w:ind w:firstLine="35"/>
              <w:jc w:val="center"/>
              <w:rPr>
                <w:rFonts w:ascii="GHEA Grapalat" w:hAnsi="GHEA Grapalat" w:cs="Arial Armenian"/>
                <w:sz w:val="20"/>
                <w:szCs w:val="20"/>
              </w:rPr>
            </w:pPr>
            <w:r w:rsidRPr="00C0452F">
              <w:rPr>
                <w:rFonts w:ascii="GHEA Grapalat" w:hAnsi="GHEA Grapalat"/>
                <w:sz w:val="20"/>
                <w:szCs w:val="18"/>
              </w:rPr>
              <w:t>1</w:t>
            </w:r>
          </w:p>
        </w:tc>
        <w:tc>
          <w:tcPr>
            <w:tcW w:w="1984" w:type="dxa"/>
            <w:vMerge w:val="restart"/>
            <w:vAlign w:val="center"/>
          </w:tcPr>
          <w:p w14:paraId="442D7C8B" w14:textId="77777777" w:rsidR="00C52427" w:rsidRPr="00C0452F" w:rsidRDefault="00C52427" w:rsidP="00C52427">
            <w:pPr>
              <w:spacing w:line="276" w:lineRule="auto"/>
              <w:ind w:right="389" w:firstLine="567"/>
              <w:jc w:val="center"/>
              <w:rPr>
                <w:rFonts w:ascii="GHEA Grapalat" w:hAnsi="GHEA Grapalat"/>
                <w:sz w:val="20"/>
                <w:szCs w:val="18"/>
                <w:lang w:val="hy-AM"/>
              </w:rPr>
            </w:pPr>
          </w:p>
          <w:p w14:paraId="12663391" w14:textId="44AEE423" w:rsidR="00C52427" w:rsidRPr="00C0452F" w:rsidRDefault="00C52427" w:rsidP="00C52427">
            <w:pPr>
              <w:ind w:left="322" w:right="389"/>
              <w:jc w:val="center"/>
              <w:rPr>
                <w:rFonts w:ascii="GHEA Grapalat" w:hAnsi="GHEA Grapalat"/>
                <w:sz w:val="20"/>
                <w:szCs w:val="18"/>
                <w:lang w:val="hy-AM"/>
              </w:rPr>
            </w:pPr>
            <w:r w:rsidRPr="00C0452F">
              <w:rPr>
                <w:rFonts w:ascii="GHEA Grapalat" w:hAnsi="GHEA Grapalat"/>
                <w:sz w:val="20"/>
                <w:szCs w:val="18"/>
                <w:lang w:val="hy-AM"/>
              </w:rPr>
              <w:t>Опыт работы не менее 3 лет</w:t>
            </w:r>
          </w:p>
          <w:p w14:paraId="22ED5368" w14:textId="089D377C" w:rsidR="00C52427" w:rsidRPr="00C0452F" w:rsidRDefault="00C52427" w:rsidP="00C52427">
            <w:pPr>
              <w:spacing w:line="276" w:lineRule="auto"/>
              <w:ind w:right="389" w:firstLine="567"/>
              <w:jc w:val="center"/>
              <w:rPr>
                <w:rFonts w:ascii="GHEA Grapalat" w:hAnsi="GHEA Grapalat" w:cs="Arial Armenian"/>
                <w:sz w:val="20"/>
                <w:szCs w:val="20"/>
              </w:rPr>
            </w:pPr>
          </w:p>
        </w:tc>
        <w:tc>
          <w:tcPr>
            <w:tcW w:w="3969" w:type="dxa"/>
            <w:vMerge w:val="restart"/>
          </w:tcPr>
          <w:p w14:paraId="0135C0ED" w14:textId="77777777" w:rsidR="00C52427" w:rsidRPr="00C0452F" w:rsidRDefault="00C52427" w:rsidP="00C52427">
            <w:pPr>
              <w:ind w:right="453"/>
              <w:rPr>
                <w:rFonts w:ascii="GHEA Grapalat" w:hAnsi="GHEA Grapalat" w:cs="Sylfaen"/>
                <w:sz w:val="20"/>
                <w:szCs w:val="20"/>
                <w:lang w:val="hy-AM"/>
              </w:rPr>
            </w:pPr>
            <w:r w:rsidRPr="00C0452F">
              <w:rPr>
                <w:rFonts w:ascii="Cambria Math" w:hAnsi="Cambria Math" w:cs="Cambria Math"/>
                <w:sz w:val="20"/>
                <w:szCs w:val="20"/>
                <w:lang w:val="hy-AM"/>
              </w:rPr>
              <w:t>⦁</w:t>
            </w:r>
            <w:r w:rsidRPr="00C0452F">
              <w:rPr>
                <w:rFonts w:ascii="GHEA Grapalat" w:hAnsi="GHEA Grapalat" w:cs="GHEA Grapalat"/>
                <w:sz w:val="20"/>
                <w:szCs w:val="20"/>
                <w:lang w:val="hy-AM"/>
              </w:rPr>
              <w:t>Жилой</w:t>
            </w:r>
            <w:r w:rsidRPr="00C0452F">
              <w:rPr>
                <w:rFonts w:ascii="GHEA Grapalat" w:hAnsi="GHEA Grapalat" w:cs="Sylfaen"/>
                <w:sz w:val="20"/>
                <w:szCs w:val="20"/>
                <w:lang w:val="hy-AM"/>
              </w:rPr>
              <w:t xml:space="preserve">, </w:t>
            </w:r>
            <w:r w:rsidRPr="00C0452F">
              <w:rPr>
                <w:rFonts w:ascii="GHEA Grapalat" w:hAnsi="GHEA Grapalat" w:cs="GHEA Grapalat"/>
                <w:sz w:val="20"/>
                <w:szCs w:val="20"/>
                <w:lang w:val="hy-AM"/>
              </w:rPr>
              <w:t>общественный</w:t>
            </w:r>
            <w:r w:rsidRPr="00C0452F">
              <w:rPr>
                <w:rFonts w:ascii="GHEA Grapalat" w:hAnsi="GHEA Grapalat" w:cs="Sylfaen"/>
                <w:sz w:val="20"/>
                <w:szCs w:val="20"/>
                <w:lang w:val="hy-AM"/>
              </w:rPr>
              <w:t xml:space="preserve">, </w:t>
            </w:r>
            <w:r w:rsidRPr="00C0452F">
              <w:rPr>
                <w:rFonts w:ascii="GHEA Grapalat" w:hAnsi="GHEA Grapalat" w:cs="GHEA Grapalat"/>
                <w:sz w:val="20"/>
                <w:szCs w:val="20"/>
                <w:lang w:val="hy-AM"/>
              </w:rPr>
              <w:t>производственный</w:t>
            </w:r>
            <w:r w:rsidRPr="00C0452F">
              <w:rPr>
                <w:rFonts w:ascii="GHEA Grapalat" w:hAnsi="GHEA Grapalat" w:cs="Sylfaen"/>
                <w:sz w:val="20"/>
                <w:szCs w:val="20"/>
                <w:lang w:val="hy-AM"/>
              </w:rPr>
              <w:t xml:space="preserve">  </w:t>
            </w:r>
          </w:p>
          <w:p w14:paraId="0636F699" w14:textId="77777777" w:rsidR="00C52427" w:rsidRPr="00C0452F" w:rsidRDefault="00C52427" w:rsidP="00C52427">
            <w:pPr>
              <w:ind w:right="453"/>
              <w:rPr>
                <w:rFonts w:ascii="GHEA Grapalat" w:hAnsi="GHEA Grapalat" w:cs="Sylfaen"/>
                <w:sz w:val="20"/>
                <w:szCs w:val="20"/>
                <w:lang w:val="hy-AM"/>
              </w:rPr>
            </w:pPr>
            <w:r w:rsidRPr="00C0452F">
              <w:rPr>
                <w:rFonts w:ascii="Cambria Math" w:hAnsi="Cambria Math" w:cs="Cambria Math"/>
                <w:sz w:val="20"/>
                <w:szCs w:val="20"/>
                <w:lang w:val="hy-AM"/>
              </w:rPr>
              <w:t>⦁</w:t>
            </w:r>
            <w:r w:rsidRPr="00C0452F">
              <w:rPr>
                <w:rFonts w:ascii="GHEA Grapalat" w:hAnsi="GHEA Grapalat" w:cs="GHEA Grapalat"/>
                <w:sz w:val="20"/>
                <w:szCs w:val="20"/>
                <w:lang w:val="hy-AM"/>
              </w:rPr>
              <w:t>Электроснабжение</w:t>
            </w:r>
            <w:r w:rsidRPr="00C0452F">
              <w:rPr>
                <w:rFonts w:ascii="GHEA Grapalat" w:hAnsi="GHEA Grapalat" w:cs="Sylfaen"/>
                <w:sz w:val="20"/>
                <w:szCs w:val="20"/>
                <w:lang w:val="hy-AM"/>
              </w:rPr>
              <w:t xml:space="preserve"> </w:t>
            </w:r>
          </w:p>
          <w:p w14:paraId="6071EFDE" w14:textId="059EFC45" w:rsidR="00C52427" w:rsidRPr="00C0452F" w:rsidRDefault="00C52427" w:rsidP="00C52427">
            <w:pPr>
              <w:spacing w:line="276" w:lineRule="auto"/>
              <w:ind w:right="453"/>
              <w:jc w:val="both"/>
              <w:rPr>
                <w:rFonts w:ascii="GHEA Grapalat" w:hAnsi="GHEA Grapalat" w:cs="Arial Armenian"/>
                <w:sz w:val="20"/>
                <w:szCs w:val="20"/>
              </w:rPr>
            </w:pPr>
            <w:r w:rsidRPr="00C0452F">
              <w:rPr>
                <w:rFonts w:ascii="Cambria Math" w:hAnsi="Cambria Math" w:cs="Cambria Math"/>
                <w:sz w:val="20"/>
                <w:szCs w:val="20"/>
                <w:lang w:val="hy-AM"/>
              </w:rPr>
              <w:t>⦁</w:t>
            </w:r>
            <w:r w:rsidRPr="00C0452F">
              <w:rPr>
                <w:rFonts w:ascii="GHEA Grapalat" w:hAnsi="GHEA Grapalat" w:cs="GHEA Grapalat"/>
                <w:sz w:val="20"/>
                <w:szCs w:val="20"/>
                <w:lang w:val="hy-AM"/>
              </w:rPr>
              <w:t>водоснабжение</w:t>
            </w:r>
            <w:r w:rsidRPr="00C0452F">
              <w:rPr>
                <w:rFonts w:ascii="GHEA Grapalat" w:hAnsi="GHEA Grapalat" w:cs="Sylfaen"/>
                <w:sz w:val="20"/>
                <w:szCs w:val="20"/>
                <w:lang w:val="hy-AM"/>
              </w:rPr>
              <w:t xml:space="preserve"> </w:t>
            </w:r>
            <w:r w:rsidRPr="00C0452F">
              <w:rPr>
                <w:rFonts w:ascii="GHEA Grapalat" w:hAnsi="GHEA Grapalat" w:cs="GHEA Grapalat"/>
                <w:sz w:val="20"/>
                <w:szCs w:val="20"/>
                <w:lang w:val="hy-AM"/>
              </w:rPr>
              <w:t>и</w:t>
            </w:r>
            <w:r w:rsidRPr="00C0452F">
              <w:rPr>
                <w:rFonts w:ascii="GHEA Grapalat" w:hAnsi="GHEA Grapalat" w:cs="Sylfaen"/>
                <w:sz w:val="20"/>
                <w:szCs w:val="20"/>
                <w:lang w:val="hy-AM"/>
              </w:rPr>
              <w:t xml:space="preserve"> </w:t>
            </w:r>
            <w:r w:rsidRPr="00C0452F">
              <w:rPr>
                <w:rFonts w:ascii="GHEA Grapalat" w:hAnsi="GHEA Grapalat" w:cs="GHEA Grapalat"/>
                <w:sz w:val="20"/>
                <w:szCs w:val="20"/>
                <w:lang w:val="hy-AM"/>
              </w:rPr>
              <w:t>водоотведение</w:t>
            </w:r>
            <w:r w:rsidRPr="00C0452F">
              <w:rPr>
                <w:rFonts w:ascii="GHEA Grapalat" w:hAnsi="GHEA Grapalat" w:cs="Sylfaen"/>
                <w:sz w:val="20"/>
                <w:szCs w:val="20"/>
                <w:lang w:val="hy-AM"/>
              </w:rPr>
              <w:t xml:space="preserve"> </w:t>
            </w:r>
            <w:r w:rsidRPr="00C0452F">
              <w:rPr>
                <w:rFonts w:ascii="Cambria Math" w:hAnsi="Cambria Math" w:cs="Cambria Math"/>
                <w:sz w:val="20"/>
                <w:szCs w:val="20"/>
                <w:lang w:val="hy-AM"/>
              </w:rPr>
              <w:t>⦁</w:t>
            </w:r>
            <w:r w:rsidRPr="00C0452F">
              <w:rPr>
                <w:rFonts w:ascii="GHEA Grapalat" w:hAnsi="GHEA Grapalat" w:cs="GHEA Grapalat"/>
                <w:sz w:val="20"/>
                <w:szCs w:val="20"/>
                <w:lang w:val="hy-AM"/>
              </w:rPr>
              <w:t>теплоснабжение</w:t>
            </w:r>
            <w:r w:rsidRPr="00C0452F">
              <w:rPr>
                <w:rFonts w:ascii="GHEA Grapalat" w:hAnsi="GHEA Grapalat" w:cs="Sylfaen"/>
                <w:sz w:val="20"/>
                <w:szCs w:val="20"/>
                <w:lang w:val="hy-AM"/>
              </w:rPr>
              <w:t xml:space="preserve"> </w:t>
            </w:r>
            <w:r w:rsidRPr="00C0452F">
              <w:rPr>
                <w:rFonts w:ascii="GHEA Grapalat" w:hAnsi="GHEA Grapalat" w:cs="GHEA Grapalat"/>
                <w:sz w:val="20"/>
                <w:szCs w:val="20"/>
                <w:lang w:val="hy-AM"/>
              </w:rPr>
              <w:t>и</w:t>
            </w:r>
            <w:r w:rsidRPr="00C0452F">
              <w:rPr>
                <w:rFonts w:ascii="GHEA Grapalat" w:hAnsi="GHEA Grapalat" w:cs="Sylfaen"/>
                <w:sz w:val="20"/>
                <w:szCs w:val="20"/>
                <w:lang w:val="hy-AM"/>
              </w:rPr>
              <w:t xml:space="preserve"> </w:t>
            </w:r>
            <w:r w:rsidRPr="00C0452F">
              <w:rPr>
                <w:rFonts w:ascii="GHEA Grapalat" w:hAnsi="GHEA Grapalat" w:cs="GHEA Grapalat"/>
                <w:sz w:val="20"/>
                <w:szCs w:val="20"/>
                <w:lang w:val="hy-AM"/>
              </w:rPr>
              <w:t>вент</w:t>
            </w:r>
            <w:r w:rsidRPr="00C0452F">
              <w:rPr>
                <w:rFonts w:ascii="GHEA Grapalat" w:hAnsi="GHEA Grapalat" w:cs="Sylfaen"/>
                <w:sz w:val="20"/>
                <w:szCs w:val="20"/>
                <w:lang w:val="hy-AM"/>
              </w:rPr>
              <w:t>иляция</w:t>
            </w:r>
          </w:p>
        </w:tc>
      </w:tr>
      <w:tr w:rsidR="00C52427" w:rsidRPr="00C0452F" w14:paraId="06CB36E6" w14:textId="38185A1B" w:rsidTr="00DC198C">
        <w:tblPrEx>
          <w:tblLook w:val="01E0" w:firstRow="1" w:lastRow="1" w:firstColumn="1" w:lastColumn="1" w:noHBand="0" w:noVBand="0"/>
        </w:tblPrEx>
        <w:trPr>
          <w:trHeight w:val="63"/>
        </w:trPr>
        <w:tc>
          <w:tcPr>
            <w:tcW w:w="568" w:type="dxa"/>
          </w:tcPr>
          <w:p w14:paraId="378B3D3E" w14:textId="16618FF8" w:rsidR="00C52427" w:rsidRPr="00C0452F" w:rsidRDefault="00C52427" w:rsidP="00C52427">
            <w:pPr>
              <w:ind w:firstLine="36"/>
              <w:jc w:val="both"/>
              <w:rPr>
                <w:rFonts w:ascii="GHEA Grapalat" w:hAnsi="GHEA Grapalat" w:cs="Arial Armenian"/>
                <w:sz w:val="20"/>
                <w:szCs w:val="20"/>
                <w:lang w:val="hy-AM"/>
              </w:rPr>
            </w:pPr>
            <w:r w:rsidRPr="00C0452F">
              <w:rPr>
                <w:rFonts w:ascii="GHEA Grapalat" w:hAnsi="GHEA Grapalat" w:cs="Arial Armenian"/>
                <w:sz w:val="20"/>
                <w:szCs w:val="20"/>
                <w:lang w:val="hy-AM"/>
              </w:rPr>
              <w:t>2</w:t>
            </w:r>
          </w:p>
        </w:tc>
        <w:tc>
          <w:tcPr>
            <w:tcW w:w="2977" w:type="dxa"/>
          </w:tcPr>
          <w:p w14:paraId="73B94D96" w14:textId="0CE50E6D" w:rsidR="00C52427" w:rsidRPr="00C0452F" w:rsidRDefault="00C52427" w:rsidP="00C52427">
            <w:pPr>
              <w:rPr>
                <w:rFonts w:ascii="GHEA Grapalat" w:hAnsi="GHEA Grapalat" w:cs="Arial Armenian"/>
                <w:sz w:val="20"/>
                <w:szCs w:val="20"/>
              </w:rPr>
            </w:pPr>
            <w:r w:rsidRPr="00C0452F">
              <w:rPr>
                <w:rFonts w:ascii="GHEA Grapalat" w:hAnsi="GHEA Grapalat" w:cs="Arial Armenian"/>
                <w:sz w:val="20"/>
                <w:lang w:val="hy-AM"/>
              </w:rPr>
              <w:t>Специалист по отделке</w:t>
            </w:r>
          </w:p>
        </w:tc>
        <w:tc>
          <w:tcPr>
            <w:tcW w:w="1134" w:type="dxa"/>
            <w:vAlign w:val="center"/>
          </w:tcPr>
          <w:p w14:paraId="26E25A12" w14:textId="351DEE94" w:rsidR="00C52427" w:rsidRPr="00C0452F" w:rsidRDefault="00C52427" w:rsidP="00C52427">
            <w:pPr>
              <w:spacing w:line="276" w:lineRule="auto"/>
              <w:ind w:firstLine="35"/>
              <w:jc w:val="center"/>
              <w:rPr>
                <w:rFonts w:ascii="GHEA Grapalat" w:hAnsi="GHEA Grapalat" w:cs="Arial Armenian"/>
                <w:sz w:val="20"/>
                <w:szCs w:val="20"/>
              </w:rPr>
            </w:pPr>
            <w:r w:rsidRPr="00C0452F">
              <w:rPr>
                <w:rFonts w:ascii="GHEA Grapalat" w:hAnsi="GHEA Grapalat"/>
                <w:sz w:val="20"/>
                <w:szCs w:val="18"/>
                <w:lang w:val="hy-AM"/>
              </w:rPr>
              <w:t>8</w:t>
            </w:r>
          </w:p>
        </w:tc>
        <w:tc>
          <w:tcPr>
            <w:tcW w:w="1984" w:type="dxa"/>
            <w:vMerge/>
          </w:tcPr>
          <w:p w14:paraId="54A631A4" w14:textId="77777777" w:rsidR="00C52427" w:rsidRPr="00C0452F" w:rsidRDefault="00C52427" w:rsidP="00C52427">
            <w:pPr>
              <w:spacing w:line="276" w:lineRule="auto"/>
              <w:ind w:firstLine="567"/>
              <w:jc w:val="both"/>
              <w:rPr>
                <w:rFonts w:ascii="GHEA Grapalat" w:hAnsi="GHEA Grapalat" w:cs="Arial Armenian"/>
                <w:sz w:val="20"/>
                <w:szCs w:val="20"/>
              </w:rPr>
            </w:pPr>
          </w:p>
        </w:tc>
        <w:tc>
          <w:tcPr>
            <w:tcW w:w="3969" w:type="dxa"/>
            <w:vMerge/>
          </w:tcPr>
          <w:p w14:paraId="19459FE4" w14:textId="77777777" w:rsidR="00C52427" w:rsidRPr="00C0452F" w:rsidRDefault="00C52427" w:rsidP="00C52427">
            <w:pPr>
              <w:spacing w:line="276" w:lineRule="auto"/>
              <w:ind w:firstLine="567"/>
              <w:jc w:val="both"/>
              <w:rPr>
                <w:rFonts w:ascii="GHEA Grapalat" w:hAnsi="GHEA Grapalat" w:cs="Arial Armenian"/>
                <w:sz w:val="20"/>
                <w:szCs w:val="20"/>
              </w:rPr>
            </w:pPr>
          </w:p>
        </w:tc>
      </w:tr>
      <w:tr w:rsidR="00C52427" w:rsidRPr="00C0452F" w14:paraId="7B5B5575" w14:textId="32EC0165" w:rsidTr="00DC198C">
        <w:tblPrEx>
          <w:tblLook w:val="01E0" w:firstRow="1" w:lastRow="1" w:firstColumn="1" w:lastColumn="1" w:noHBand="0" w:noVBand="0"/>
        </w:tblPrEx>
        <w:tc>
          <w:tcPr>
            <w:tcW w:w="568" w:type="dxa"/>
          </w:tcPr>
          <w:p w14:paraId="3D05D29F" w14:textId="37DCD0A5" w:rsidR="00C52427" w:rsidRPr="00C0452F" w:rsidRDefault="00C52427" w:rsidP="00C52427">
            <w:pPr>
              <w:ind w:firstLine="36"/>
              <w:jc w:val="both"/>
              <w:rPr>
                <w:rFonts w:ascii="GHEA Grapalat" w:hAnsi="GHEA Grapalat" w:cs="Arial Armenian"/>
                <w:sz w:val="20"/>
                <w:szCs w:val="20"/>
                <w:lang w:val="hy-AM"/>
              </w:rPr>
            </w:pPr>
            <w:r w:rsidRPr="00C0452F">
              <w:rPr>
                <w:rFonts w:ascii="GHEA Grapalat" w:hAnsi="GHEA Grapalat" w:cs="Arial Armenian"/>
                <w:sz w:val="20"/>
                <w:szCs w:val="20"/>
                <w:lang w:val="hy-AM"/>
              </w:rPr>
              <w:t>3</w:t>
            </w:r>
          </w:p>
        </w:tc>
        <w:tc>
          <w:tcPr>
            <w:tcW w:w="2977" w:type="dxa"/>
          </w:tcPr>
          <w:p w14:paraId="236DF907" w14:textId="6FDB1C2F" w:rsidR="00C52427" w:rsidRPr="00C0452F" w:rsidRDefault="00C52427" w:rsidP="00C52427">
            <w:pPr>
              <w:rPr>
                <w:rFonts w:ascii="GHEA Grapalat" w:hAnsi="GHEA Grapalat" w:cs="Arial Armenian"/>
                <w:sz w:val="20"/>
                <w:szCs w:val="20"/>
                <w:lang w:val="hy-AM"/>
              </w:rPr>
            </w:pPr>
            <w:r w:rsidRPr="00C0452F">
              <w:rPr>
                <w:rFonts w:ascii="GHEA Grapalat" w:hAnsi="GHEA Grapalat" w:cs="Arial Armenian"/>
                <w:sz w:val="20"/>
                <w:lang w:val="hy-AM"/>
              </w:rPr>
              <w:t>Специалист по напольным покрытиям</w:t>
            </w:r>
          </w:p>
        </w:tc>
        <w:tc>
          <w:tcPr>
            <w:tcW w:w="1134" w:type="dxa"/>
            <w:vAlign w:val="center"/>
          </w:tcPr>
          <w:p w14:paraId="4CF73E29" w14:textId="06D04680" w:rsidR="00C52427" w:rsidRPr="00C0452F" w:rsidRDefault="00C52427" w:rsidP="00C52427">
            <w:pPr>
              <w:spacing w:line="276" w:lineRule="auto"/>
              <w:ind w:firstLine="35"/>
              <w:jc w:val="center"/>
              <w:rPr>
                <w:rFonts w:ascii="GHEA Grapalat" w:hAnsi="GHEA Grapalat" w:cs="Arial Armenian"/>
                <w:sz w:val="20"/>
                <w:szCs w:val="20"/>
              </w:rPr>
            </w:pPr>
            <w:r w:rsidRPr="00C0452F">
              <w:rPr>
                <w:rFonts w:ascii="GHEA Grapalat" w:hAnsi="GHEA Grapalat"/>
                <w:sz w:val="20"/>
                <w:szCs w:val="18"/>
                <w:lang w:val="hy-AM"/>
              </w:rPr>
              <w:t>2</w:t>
            </w:r>
          </w:p>
        </w:tc>
        <w:tc>
          <w:tcPr>
            <w:tcW w:w="1984" w:type="dxa"/>
            <w:vMerge/>
          </w:tcPr>
          <w:p w14:paraId="441882B6" w14:textId="77777777" w:rsidR="00C52427" w:rsidRPr="00C0452F" w:rsidRDefault="00C52427" w:rsidP="00C52427">
            <w:pPr>
              <w:spacing w:line="276" w:lineRule="auto"/>
              <w:ind w:firstLine="567"/>
              <w:jc w:val="both"/>
              <w:rPr>
                <w:rFonts w:ascii="GHEA Grapalat" w:hAnsi="GHEA Grapalat" w:cs="Arial Armenian"/>
                <w:sz w:val="20"/>
                <w:szCs w:val="20"/>
              </w:rPr>
            </w:pPr>
          </w:p>
        </w:tc>
        <w:tc>
          <w:tcPr>
            <w:tcW w:w="3969" w:type="dxa"/>
            <w:vMerge/>
          </w:tcPr>
          <w:p w14:paraId="22FE4873" w14:textId="77777777" w:rsidR="00C52427" w:rsidRPr="00C0452F" w:rsidRDefault="00C52427" w:rsidP="00C52427">
            <w:pPr>
              <w:spacing w:line="276" w:lineRule="auto"/>
              <w:ind w:firstLine="567"/>
              <w:jc w:val="both"/>
              <w:rPr>
                <w:rFonts w:ascii="GHEA Grapalat" w:hAnsi="GHEA Grapalat" w:cs="Arial Armenian"/>
                <w:sz w:val="20"/>
                <w:szCs w:val="20"/>
              </w:rPr>
            </w:pPr>
          </w:p>
        </w:tc>
      </w:tr>
      <w:tr w:rsidR="00C52427" w:rsidRPr="00C0452F" w14:paraId="5702141E" w14:textId="73F12151" w:rsidTr="00DC198C">
        <w:tblPrEx>
          <w:tblLook w:val="01E0" w:firstRow="1" w:lastRow="1" w:firstColumn="1" w:lastColumn="1" w:noHBand="0" w:noVBand="0"/>
        </w:tblPrEx>
        <w:tc>
          <w:tcPr>
            <w:tcW w:w="568" w:type="dxa"/>
          </w:tcPr>
          <w:p w14:paraId="099CDAD9" w14:textId="0C0BF5DA" w:rsidR="00C52427" w:rsidRPr="00C0452F" w:rsidRDefault="00C52427" w:rsidP="00C52427">
            <w:pPr>
              <w:jc w:val="both"/>
              <w:rPr>
                <w:rFonts w:ascii="GHEA Grapalat" w:hAnsi="GHEA Grapalat" w:cs="Arial Armenian"/>
                <w:sz w:val="20"/>
                <w:szCs w:val="20"/>
                <w:lang w:val="hy-AM"/>
              </w:rPr>
            </w:pPr>
            <w:r w:rsidRPr="00C0452F">
              <w:rPr>
                <w:rFonts w:ascii="GHEA Grapalat" w:hAnsi="GHEA Grapalat" w:cs="Arial Armenian"/>
                <w:sz w:val="20"/>
                <w:szCs w:val="20"/>
                <w:lang w:val="hy-AM"/>
              </w:rPr>
              <w:t>4</w:t>
            </w:r>
          </w:p>
        </w:tc>
        <w:tc>
          <w:tcPr>
            <w:tcW w:w="2977" w:type="dxa"/>
          </w:tcPr>
          <w:p w14:paraId="61846F1A" w14:textId="6671480E" w:rsidR="00C52427" w:rsidRPr="00C0452F" w:rsidRDefault="00C52427" w:rsidP="00C52427">
            <w:pPr>
              <w:rPr>
                <w:rFonts w:ascii="GHEA Grapalat" w:hAnsi="GHEA Grapalat" w:cs="Arial Armenian"/>
                <w:sz w:val="20"/>
                <w:szCs w:val="20"/>
              </w:rPr>
            </w:pPr>
            <w:r w:rsidRPr="00C0452F">
              <w:rPr>
                <w:rFonts w:ascii="GHEA Grapalat" w:hAnsi="GHEA Grapalat" w:cs="Arial Armenian"/>
                <w:sz w:val="20"/>
              </w:rPr>
              <w:t>специалист по строительству стен/каменщик</w:t>
            </w:r>
          </w:p>
        </w:tc>
        <w:tc>
          <w:tcPr>
            <w:tcW w:w="1134" w:type="dxa"/>
            <w:vAlign w:val="center"/>
          </w:tcPr>
          <w:p w14:paraId="30A72218" w14:textId="07148A7F" w:rsidR="00C52427" w:rsidRPr="00C0452F" w:rsidRDefault="00C52427" w:rsidP="00C52427">
            <w:pPr>
              <w:spacing w:line="276" w:lineRule="auto"/>
              <w:ind w:firstLine="35"/>
              <w:jc w:val="center"/>
              <w:rPr>
                <w:rFonts w:ascii="GHEA Grapalat" w:hAnsi="GHEA Grapalat" w:cs="Arial Armenian"/>
                <w:sz w:val="20"/>
                <w:szCs w:val="20"/>
              </w:rPr>
            </w:pPr>
            <w:r w:rsidRPr="00C0452F">
              <w:rPr>
                <w:rFonts w:ascii="GHEA Grapalat" w:hAnsi="GHEA Grapalat"/>
                <w:sz w:val="20"/>
                <w:szCs w:val="18"/>
                <w:lang w:val="hy-AM"/>
              </w:rPr>
              <w:t>2</w:t>
            </w:r>
          </w:p>
        </w:tc>
        <w:tc>
          <w:tcPr>
            <w:tcW w:w="1984" w:type="dxa"/>
            <w:vMerge/>
          </w:tcPr>
          <w:p w14:paraId="16D3D0E8" w14:textId="77777777" w:rsidR="00C52427" w:rsidRPr="00C0452F" w:rsidRDefault="00C52427" w:rsidP="00C52427">
            <w:pPr>
              <w:spacing w:line="276" w:lineRule="auto"/>
              <w:ind w:firstLine="567"/>
              <w:jc w:val="both"/>
              <w:rPr>
                <w:rFonts w:ascii="GHEA Grapalat" w:hAnsi="GHEA Grapalat" w:cs="Arial Armenian"/>
                <w:sz w:val="20"/>
                <w:szCs w:val="20"/>
              </w:rPr>
            </w:pPr>
          </w:p>
        </w:tc>
        <w:tc>
          <w:tcPr>
            <w:tcW w:w="3969" w:type="dxa"/>
            <w:vMerge/>
          </w:tcPr>
          <w:p w14:paraId="0498032F" w14:textId="77777777" w:rsidR="00C52427" w:rsidRPr="00C0452F" w:rsidRDefault="00C52427" w:rsidP="00C52427">
            <w:pPr>
              <w:spacing w:line="276" w:lineRule="auto"/>
              <w:ind w:firstLine="567"/>
              <w:jc w:val="both"/>
              <w:rPr>
                <w:rFonts w:ascii="GHEA Grapalat" w:hAnsi="GHEA Grapalat" w:cs="Arial Armenian"/>
                <w:sz w:val="20"/>
                <w:szCs w:val="20"/>
              </w:rPr>
            </w:pPr>
          </w:p>
        </w:tc>
      </w:tr>
      <w:tr w:rsidR="00C52427" w:rsidRPr="00C0452F" w14:paraId="07E47FC8" w14:textId="4CDE3E6F" w:rsidTr="00DC198C">
        <w:tblPrEx>
          <w:tblLook w:val="01E0" w:firstRow="1" w:lastRow="1" w:firstColumn="1" w:lastColumn="1" w:noHBand="0" w:noVBand="0"/>
        </w:tblPrEx>
        <w:tc>
          <w:tcPr>
            <w:tcW w:w="568" w:type="dxa"/>
          </w:tcPr>
          <w:p w14:paraId="1AE5C795" w14:textId="1A68A871" w:rsidR="00C52427" w:rsidRPr="00C0452F" w:rsidRDefault="00C52427" w:rsidP="00C52427">
            <w:pPr>
              <w:jc w:val="both"/>
              <w:rPr>
                <w:rFonts w:ascii="GHEA Grapalat" w:hAnsi="GHEA Grapalat" w:cs="Arial Armenian"/>
                <w:sz w:val="20"/>
                <w:szCs w:val="20"/>
                <w:lang w:val="hy-AM"/>
              </w:rPr>
            </w:pPr>
            <w:r w:rsidRPr="00C0452F">
              <w:rPr>
                <w:rFonts w:ascii="GHEA Grapalat" w:hAnsi="GHEA Grapalat" w:cs="Arial Armenian"/>
                <w:sz w:val="20"/>
                <w:szCs w:val="20"/>
                <w:lang w:val="hy-AM"/>
              </w:rPr>
              <w:t>5</w:t>
            </w:r>
          </w:p>
        </w:tc>
        <w:tc>
          <w:tcPr>
            <w:tcW w:w="2977" w:type="dxa"/>
          </w:tcPr>
          <w:p w14:paraId="7C26584C" w14:textId="766C252A" w:rsidR="00C52427" w:rsidRPr="00C0452F" w:rsidRDefault="00C52427" w:rsidP="00C52427">
            <w:pPr>
              <w:rPr>
                <w:rFonts w:ascii="GHEA Grapalat" w:hAnsi="GHEA Grapalat" w:cs="Arial Armenian"/>
                <w:sz w:val="20"/>
                <w:szCs w:val="20"/>
                <w:lang w:val="hy-AM"/>
              </w:rPr>
            </w:pPr>
            <w:r w:rsidRPr="00C0452F">
              <w:rPr>
                <w:rFonts w:ascii="GHEA Grapalat" w:hAnsi="GHEA Grapalat" w:cs="Arial Armenian"/>
                <w:sz w:val="20"/>
                <w:lang w:val="hy-AM"/>
              </w:rPr>
              <w:t>Специалист по монтажу кондиционеров и вентиляционных устройств</w:t>
            </w:r>
          </w:p>
        </w:tc>
        <w:tc>
          <w:tcPr>
            <w:tcW w:w="1134" w:type="dxa"/>
            <w:vAlign w:val="center"/>
          </w:tcPr>
          <w:p w14:paraId="66164C26" w14:textId="478D1ECE" w:rsidR="00C52427" w:rsidRPr="00C0452F" w:rsidRDefault="00C52427" w:rsidP="00C52427">
            <w:pPr>
              <w:spacing w:line="276" w:lineRule="auto"/>
              <w:ind w:firstLine="35"/>
              <w:jc w:val="center"/>
              <w:rPr>
                <w:rFonts w:ascii="GHEA Grapalat" w:hAnsi="GHEA Grapalat" w:cs="Arial Armenian"/>
                <w:sz w:val="20"/>
                <w:szCs w:val="20"/>
                <w:lang w:val="hy-AM"/>
              </w:rPr>
            </w:pPr>
            <w:r w:rsidRPr="00C0452F">
              <w:rPr>
                <w:rFonts w:ascii="GHEA Grapalat" w:hAnsi="GHEA Grapalat" w:cs="Arial Armenian"/>
                <w:sz w:val="20"/>
                <w:szCs w:val="20"/>
                <w:lang w:val="hy-AM"/>
              </w:rPr>
              <w:t>2</w:t>
            </w:r>
          </w:p>
        </w:tc>
        <w:tc>
          <w:tcPr>
            <w:tcW w:w="1984" w:type="dxa"/>
            <w:vMerge/>
          </w:tcPr>
          <w:p w14:paraId="0074476B" w14:textId="77777777" w:rsidR="00C52427" w:rsidRPr="00C0452F" w:rsidRDefault="00C52427" w:rsidP="00C52427">
            <w:pPr>
              <w:spacing w:line="276" w:lineRule="auto"/>
              <w:ind w:firstLine="567"/>
              <w:jc w:val="both"/>
              <w:rPr>
                <w:rFonts w:ascii="GHEA Grapalat" w:hAnsi="GHEA Grapalat" w:cs="Arial Armenian"/>
                <w:sz w:val="20"/>
                <w:szCs w:val="20"/>
                <w:lang w:val="hy-AM"/>
              </w:rPr>
            </w:pPr>
          </w:p>
        </w:tc>
        <w:tc>
          <w:tcPr>
            <w:tcW w:w="3969" w:type="dxa"/>
            <w:vMerge/>
          </w:tcPr>
          <w:p w14:paraId="050DFAF9" w14:textId="77777777" w:rsidR="00C52427" w:rsidRPr="00C0452F" w:rsidRDefault="00C52427" w:rsidP="00C52427">
            <w:pPr>
              <w:spacing w:line="276" w:lineRule="auto"/>
              <w:ind w:firstLine="567"/>
              <w:jc w:val="both"/>
              <w:rPr>
                <w:rFonts w:ascii="GHEA Grapalat" w:hAnsi="GHEA Grapalat" w:cs="Arial Armenian"/>
                <w:sz w:val="20"/>
                <w:szCs w:val="20"/>
                <w:lang w:val="hy-AM"/>
              </w:rPr>
            </w:pPr>
          </w:p>
        </w:tc>
      </w:tr>
      <w:tr w:rsidR="00C52427" w:rsidRPr="00C0452F" w14:paraId="6D06B229" w14:textId="511DB6DE" w:rsidTr="00DC198C">
        <w:tblPrEx>
          <w:tblLook w:val="01E0" w:firstRow="1" w:lastRow="1" w:firstColumn="1" w:lastColumn="1" w:noHBand="0" w:noVBand="0"/>
        </w:tblPrEx>
        <w:tc>
          <w:tcPr>
            <w:tcW w:w="568" w:type="dxa"/>
          </w:tcPr>
          <w:p w14:paraId="4AC47A6E" w14:textId="25662B44" w:rsidR="00C52427" w:rsidRPr="00C0452F" w:rsidRDefault="00C52427" w:rsidP="00C52427">
            <w:pPr>
              <w:jc w:val="both"/>
              <w:rPr>
                <w:rFonts w:ascii="GHEA Grapalat" w:hAnsi="GHEA Grapalat" w:cs="Arial Armenian"/>
                <w:sz w:val="20"/>
                <w:szCs w:val="20"/>
                <w:lang w:val="hy-AM"/>
              </w:rPr>
            </w:pPr>
            <w:r w:rsidRPr="00C0452F">
              <w:rPr>
                <w:rFonts w:ascii="GHEA Grapalat" w:hAnsi="GHEA Grapalat" w:cs="Arial Armenian"/>
                <w:sz w:val="20"/>
                <w:szCs w:val="20"/>
                <w:lang w:val="hy-AM"/>
              </w:rPr>
              <w:t>6</w:t>
            </w:r>
          </w:p>
        </w:tc>
        <w:tc>
          <w:tcPr>
            <w:tcW w:w="2977" w:type="dxa"/>
          </w:tcPr>
          <w:p w14:paraId="6E99A4BA" w14:textId="399142A8" w:rsidR="00C52427" w:rsidRPr="00C0452F" w:rsidRDefault="00C52427" w:rsidP="00C52427">
            <w:pPr>
              <w:rPr>
                <w:rFonts w:ascii="GHEA Grapalat" w:hAnsi="GHEA Grapalat" w:cs="Arial Armenian"/>
                <w:sz w:val="20"/>
                <w:szCs w:val="20"/>
              </w:rPr>
            </w:pPr>
            <w:r w:rsidRPr="00C0452F">
              <w:rPr>
                <w:rFonts w:ascii="GHEA Grapalat" w:hAnsi="GHEA Grapalat" w:cs="Arial Armenian"/>
                <w:sz w:val="20"/>
              </w:rPr>
              <w:t>рабочий</w:t>
            </w:r>
          </w:p>
        </w:tc>
        <w:tc>
          <w:tcPr>
            <w:tcW w:w="1134" w:type="dxa"/>
            <w:vAlign w:val="center"/>
          </w:tcPr>
          <w:p w14:paraId="17515A73" w14:textId="5D0A83B4" w:rsidR="00C52427" w:rsidRPr="00C0452F" w:rsidRDefault="00C52427" w:rsidP="00C52427">
            <w:pPr>
              <w:spacing w:line="276" w:lineRule="auto"/>
              <w:ind w:firstLine="35"/>
              <w:jc w:val="center"/>
              <w:rPr>
                <w:rFonts w:ascii="GHEA Grapalat" w:hAnsi="GHEA Grapalat" w:cs="Arial Armenian"/>
                <w:sz w:val="20"/>
                <w:szCs w:val="20"/>
              </w:rPr>
            </w:pPr>
            <w:r w:rsidRPr="00C0452F">
              <w:rPr>
                <w:rFonts w:ascii="GHEA Grapalat" w:hAnsi="GHEA Grapalat"/>
                <w:sz w:val="20"/>
                <w:szCs w:val="18"/>
                <w:lang w:val="hy-AM"/>
              </w:rPr>
              <w:t>6</w:t>
            </w:r>
          </w:p>
        </w:tc>
        <w:tc>
          <w:tcPr>
            <w:tcW w:w="1984" w:type="dxa"/>
            <w:vMerge/>
          </w:tcPr>
          <w:p w14:paraId="2707B064" w14:textId="77777777" w:rsidR="00C52427" w:rsidRPr="00C0452F" w:rsidRDefault="00C52427" w:rsidP="00C52427">
            <w:pPr>
              <w:spacing w:line="276" w:lineRule="auto"/>
              <w:ind w:firstLine="567"/>
              <w:jc w:val="both"/>
              <w:rPr>
                <w:rFonts w:ascii="GHEA Grapalat" w:hAnsi="GHEA Grapalat" w:cs="Arial Armenian"/>
                <w:sz w:val="20"/>
                <w:szCs w:val="20"/>
              </w:rPr>
            </w:pPr>
          </w:p>
        </w:tc>
        <w:tc>
          <w:tcPr>
            <w:tcW w:w="3969" w:type="dxa"/>
            <w:vMerge/>
          </w:tcPr>
          <w:p w14:paraId="7BFD4F84" w14:textId="77777777" w:rsidR="00C52427" w:rsidRPr="00C0452F" w:rsidRDefault="00C52427" w:rsidP="00C52427">
            <w:pPr>
              <w:spacing w:line="276" w:lineRule="auto"/>
              <w:ind w:firstLine="567"/>
              <w:jc w:val="both"/>
              <w:rPr>
                <w:rFonts w:ascii="GHEA Grapalat" w:hAnsi="GHEA Grapalat" w:cs="Arial Armenian"/>
                <w:sz w:val="20"/>
                <w:szCs w:val="20"/>
              </w:rPr>
            </w:pPr>
          </w:p>
        </w:tc>
      </w:tr>
    </w:tbl>
    <w:p w14:paraId="79EA656F" w14:textId="77777777" w:rsidR="00B74679" w:rsidRPr="00C0452F" w:rsidRDefault="00B74679" w:rsidP="00532EAA">
      <w:pPr>
        <w:widowControl w:val="0"/>
        <w:tabs>
          <w:tab w:val="left" w:pos="1134"/>
        </w:tabs>
        <w:ind w:firstLine="567"/>
        <w:jc w:val="both"/>
        <w:rPr>
          <w:rFonts w:ascii="GHEA Grapalat" w:hAnsi="GHEA Grapalat"/>
          <w:sz w:val="20"/>
          <w:szCs w:val="20"/>
        </w:rPr>
      </w:pPr>
      <w:r w:rsidRPr="00C0452F">
        <w:rPr>
          <w:rFonts w:ascii="GHEA Grapalat" w:hAnsi="GHEA Grapalat"/>
          <w:sz w:val="20"/>
          <w:szCs w:val="20"/>
        </w:rPr>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14:paraId="17178C3C" w14:textId="2D798924" w:rsidR="000A6B75" w:rsidRPr="00C0452F" w:rsidRDefault="00F35E50" w:rsidP="002B4892">
      <w:pPr>
        <w:rPr>
          <w:rFonts w:ascii="GHEA Grapalat" w:hAnsi="GHEA Grapalat" w:cs="Sylfaen"/>
          <w:sz w:val="20"/>
        </w:rPr>
      </w:pPr>
      <w:r w:rsidRPr="00C0452F">
        <w:rPr>
          <w:rFonts w:ascii="GHEA Grapalat" w:hAnsi="GHEA Grapalat"/>
          <w:sz w:val="20"/>
        </w:rPr>
        <w:t xml:space="preserve">   </w:t>
      </w:r>
      <w:r w:rsidR="002B4892" w:rsidRPr="00C0452F">
        <w:rPr>
          <w:rFonts w:ascii="GHEA Grapalat" w:hAnsi="GHEA Grapalat"/>
          <w:sz w:val="20"/>
        </w:rPr>
        <w:t xml:space="preserve">     </w:t>
      </w:r>
      <w:r w:rsidR="000A6B75" w:rsidRPr="00C0452F">
        <w:rPr>
          <w:rFonts w:ascii="GHEA Grapalat" w:hAnsi="GHEA Grapalat"/>
          <w:sz w:val="20"/>
        </w:rPr>
        <w:t>2.</w:t>
      </w:r>
      <w:r w:rsidR="00DA4643" w:rsidRPr="00C0452F">
        <w:rPr>
          <w:rFonts w:ascii="GHEA Grapalat" w:hAnsi="GHEA Grapalat"/>
          <w:sz w:val="20"/>
        </w:rPr>
        <w:t>5</w:t>
      </w:r>
      <w:r w:rsidR="000A15F9" w:rsidRPr="00C0452F">
        <w:rPr>
          <w:rFonts w:ascii="GHEA Grapalat" w:hAnsi="GHEA Grapalat"/>
          <w:sz w:val="20"/>
        </w:rPr>
        <w:t>.</w:t>
      </w:r>
      <w:r w:rsidR="002B4892" w:rsidRPr="00C0452F">
        <w:rPr>
          <w:rFonts w:ascii="GHEA Grapalat" w:hAnsi="GHEA Grapalat"/>
          <w:sz w:val="20"/>
        </w:rPr>
        <w:t xml:space="preserve"> </w:t>
      </w:r>
      <w:r w:rsidR="000A6B75" w:rsidRPr="00C0452F">
        <w:rPr>
          <w:rFonts w:ascii="GHEA Grapalat" w:hAnsi="GHEA Grapalat"/>
          <w:sz w:val="20"/>
        </w:rPr>
        <w:t>Заключаемый в рамках настоящей процедуры договор может быть осуществлен посредством заключения договора</w:t>
      </w:r>
      <w:r w:rsidR="00CE23B1" w:rsidRPr="00C0452F">
        <w:rPr>
          <w:rFonts w:ascii="GHEA Grapalat" w:hAnsi="GHEA Grapalat"/>
          <w:sz w:val="20"/>
        </w:rPr>
        <w:t xml:space="preserve"> субподряда</w:t>
      </w:r>
      <w:r w:rsidR="000A6B75" w:rsidRPr="00C0452F">
        <w:rPr>
          <w:rFonts w:ascii="GHEA Grapalat" w:hAnsi="GHEA Grapalat"/>
          <w:sz w:val="20"/>
        </w:rPr>
        <w:t xml:space="preserve">. Стороной </w:t>
      </w:r>
      <w:r w:rsidR="00CE23B1" w:rsidRPr="00C0452F">
        <w:rPr>
          <w:rFonts w:ascii="GHEA Grapalat" w:hAnsi="GHEA Grapalat"/>
          <w:sz w:val="20"/>
        </w:rPr>
        <w:t>договора субподряда</w:t>
      </w:r>
      <w:r w:rsidR="000A6B75" w:rsidRPr="00C0452F">
        <w:rPr>
          <w:rFonts w:ascii="GHEA Grapalat" w:hAnsi="GHEA Grapalat"/>
          <w:sz w:val="20"/>
        </w:rPr>
        <w:t xml:space="preserve"> не может являться участник, подавший заявку с целью участия в настоящей процедуре</w:t>
      </w:r>
      <w:r w:rsidR="00796008" w:rsidRPr="00C0452F">
        <w:rPr>
          <w:rFonts w:ascii="GHEA Grapalat" w:hAnsi="GHEA Grapalat"/>
          <w:sz w:val="20"/>
        </w:rPr>
        <w:t xml:space="preserve"> </w:t>
      </w:r>
      <w:r w:rsidR="00C366B6" w:rsidRPr="00C0452F">
        <w:rPr>
          <w:rFonts w:ascii="GHEA Grapalat" w:hAnsi="GHEA Grapalat"/>
          <w:sz w:val="20"/>
        </w:rPr>
        <w:t>(на один и тот же лот)</w:t>
      </w:r>
      <w:r w:rsidR="000A6B75" w:rsidRPr="00C0452F">
        <w:rPr>
          <w:rFonts w:ascii="GHEA Grapalat" w:hAnsi="GHEA Grapalat"/>
          <w:sz w:val="20"/>
        </w:rPr>
        <w:t xml:space="preserve">. </w:t>
      </w:r>
    </w:p>
    <w:p w14:paraId="7D6B84E1" w14:textId="7D33A035" w:rsidR="009E07EE" w:rsidRPr="00C0452F" w:rsidRDefault="000A6B75" w:rsidP="00532EAA">
      <w:pPr>
        <w:pStyle w:val="23"/>
        <w:widowControl w:val="0"/>
        <w:tabs>
          <w:tab w:val="left" w:pos="1134"/>
        </w:tabs>
        <w:spacing w:line="240" w:lineRule="auto"/>
        <w:ind w:firstLine="567"/>
        <w:rPr>
          <w:rFonts w:ascii="GHEA Grapalat" w:hAnsi="GHEA Grapalat"/>
        </w:rPr>
      </w:pPr>
      <w:r w:rsidRPr="00C0452F">
        <w:rPr>
          <w:rFonts w:ascii="GHEA Grapalat" w:hAnsi="GHEA Grapalat"/>
        </w:rPr>
        <w:t>2.</w:t>
      </w:r>
      <w:r w:rsidR="00C366B6" w:rsidRPr="00C0452F">
        <w:rPr>
          <w:rFonts w:ascii="GHEA Grapalat" w:hAnsi="GHEA Grapalat"/>
        </w:rPr>
        <w:t>6</w:t>
      </w:r>
      <w:r w:rsidR="000A15F9" w:rsidRPr="00C0452F">
        <w:rPr>
          <w:rFonts w:ascii="GHEA Grapalat" w:hAnsi="GHEA Grapalat"/>
        </w:rPr>
        <w:t>.</w:t>
      </w:r>
      <w:r w:rsidR="00A34C85" w:rsidRPr="00C0452F">
        <w:rPr>
          <w:rFonts w:ascii="GHEA Grapalat" w:hAnsi="GHEA Grapalat"/>
          <w:lang w:val="hy-AM"/>
        </w:rPr>
        <w:t xml:space="preserve"> </w:t>
      </w:r>
      <w:r w:rsidRPr="00C0452F">
        <w:rPr>
          <w:rFonts w:ascii="GHEA Grapalat" w:hAnsi="GHEA Grapalat"/>
        </w:rPr>
        <w:t xml:space="preserve">Участники могут участвовать в настоящей процедуре в порядке совместной деятельности (консорциумом). </w:t>
      </w:r>
    </w:p>
    <w:p w14:paraId="20D59697" w14:textId="77777777" w:rsidR="000A6B75" w:rsidRPr="00C0452F" w:rsidRDefault="000A6B75" w:rsidP="00532EAA">
      <w:pPr>
        <w:pStyle w:val="23"/>
        <w:widowControl w:val="0"/>
        <w:spacing w:line="240" w:lineRule="auto"/>
        <w:rPr>
          <w:rFonts w:ascii="GHEA Grapalat" w:hAnsi="GHEA Grapalat" w:cs="Sylfaen"/>
        </w:rPr>
      </w:pPr>
      <w:r w:rsidRPr="00C0452F">
        <w:rPr>
          <w:rFonts w:ascii="GHEA Grapalat" w:hAnsi="GHEA Grapalat"/>
        </w:rPr>
        <w:t>В подобном случае:</w:t>
      </w:r>
    </w:p>
    <w:p w14:paraId="3CFED33B" w14:textId="77777777" w:rsidR="005A405F" w:rsidRPr="00C0452F" w:rsidRDefault="00C366B6" w:rsidP="00F35E50">
      <w:pPr>
        <w:pStyle w:val="23"/>
        <w:widowControl w:val="0"/>
        <w:tabs>
          <w:tab w:val="left" w:pos="851"/>
        </w:tabs>
        <w:spacing w:line="240" w:lineRule="auto"/>
        <w:ind w:firstLine="567"/>
        <w:rPr>
          <w:rFonts w:ascii="GHEA Grapalat" w:hAnsi="GHEA Grapalat"/>
        </w:rPr>
      </w:pPr>
      <w:r w:rsidRPr="00C0452F">
        <w:rPr>
          <w:rFonts w:ascii="GHEA Grapalat" w:hAnsi="GHEA Grapalat"/>
        </w:rPr>
        <w:t>1</w:t>
      </w:r>
      <w:r w:rsidR="000A6B75" w:rsidRPr="00C0452F">
        <w:rPr>
          <w:rFonts w:ascii="GHEA Grapalat" w:hAnsi="GHEA Grapalat"/>
        </w:rPr>
        <w:t>)</w:t>
      </w:r>
      <w:r w:rsidR="00911F57" w:rsidRPr="00C0452F">
        <w:rPr>
          <w:rFonts w:ascii="GHEA Grapalat" w:hAnsi="GHEA Grapalat"/>
        </w:rPr>
        <w:tab/>
      </w:r>
      <w:r w:rsidR="000A6B75" w:rsidRPr="00C0452F">
        <w:rPr>
          <w:rFonts w:ascii="GHEA Grapalat" w:hAnsi="GHEA Grapalat"/>
        </w:rPr>
        <w:t>ни одна из сторон договора о совместной деятельности не может подать отдельную заявку на одну и ту же процедуру</w:t>
      </w:r>
      <w:r w:rsidR="00796D4A" w:rsidRPr="00C0452F">
        <w:rPr>
          <w:rFonts w:ascii="GHEA Grapalat" w:hAnsi="GHEA Grapalat"/>
        </w:rPr>
        <w:t xml:space="preserve"> (на один и тот же лот)</w:t>
      </w:r>
      <w:r w:rsidR="000A6B75" w:rsidRPr="00C0452F">
        <w:rPr>
          <w:rFonts w:ascii="GHEA Grapalat" w:hAnsi="GHEA Grapalat"/>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16FA5700" w14:textId="6ED97E45" w:rsidR="000A6B75" w:rsidRPr="00C0452F" w:rsidRDefault="00C366B6" w:rsidP="00532EAA">
      <w:pPr>
        <w:pStyle w:val="23"/>
        <w:widowControl w:val="0"/>
        <w:tabs>
          <w:tab w:val="left" w:pos="1134"/>
        </w:tabs>
        <w:spacing w:line="240" w:lineRule="auto"/>
        <w:ind w:firstLine="567"/>
        <w:rPr>
          <w:rFonts w:ascii="GHEA Grapalat" w:hAnsi="GHEA Grapalat"/>
        </w:rPr>
      </w:pPr>
      <w:r w:rsidRPr="00C0452F">
        <w:rPr>
          <w:rFonts w:ascii="GHEA Grapalat" w:hAnsi="GHEA Grapalat"/>
        </w:rPr>
        <w:t>2</w:t>
      </w:r>
      <w:r w:rsidR="000A6B75" w:rsidRPr="00C0452F">
        <w:rPr>
          <w:rFonts w:ascii="GHEA Grapalat" w:hAnsi="GHEA Grapalat"/>
        </w:rPr>
        <w:t>)</w:t>
      </w:r>
      <w:r w:rsidR="0082463C" w:rsidRPr="00C0452F">
        <w:rPr>
          <w:rFonts w:ascii="GHEA Grapalat" w:hAnsi="GHEA Grapalat"/>
        </w:rPr>
        <w:t xml:space="preserve"> </w:t>
      </w:r>
      <w:r w:rsidR="000A6B75" w:rsidRPr="00C0452F">
        <w:rPr>
          <w:rFonts w:ascii="GHEA Grapalat" w:hAnsi="GHEA Grapalat"/>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28CE157A" w14:textId="77777777" w:rsidR="00A40D0B" w:rsidRPr="00C0452F" w:rsidRDefault="00A40D0B" w:rsidP="00532EAA">
      <w:pPr>
        <w:pStyle w:val="23"/>
        <w:widowControl w:val="0"/>
        <w:tabs>
          <w:tab w:val="left" w:pos="1134"/>
        </w:tabs>
        <w:spacing w:line="240" w:lineRule="auto"/>
        <w:ind w:firstLine="567"/>
        <w:rPr>
          <w:rFonts w:ascii="GHEA Grapalat" w:hAnsi="GHEA Grapalat" w:cs="Sylfaen"/>
        </w:rPr>
      </w:pPr>
    </w:p>
    <w:p w14:paraId="1B1C81B2" w14:textId="06D410D4" w:rsidR="00096865" w:rsidRPr="00C0452F" w:rsidRDefault="00ED2352" w:rsidP="005C4183">
      <w:pPr>
        <w:widowControl w:val="0"/>
        <w:jc w:val="center"/>
        <w:rPr>
          <w:rFonts w:ascii="GHEA Grapalat" w:hAnsi="GHEA Grapalat"/>
          <w:b/>
          <w:sz w:val="20"/>
          <w:szCs w:val="20"/>
        </w:rPr>
      </w:pPr>
      <w:r w:rsidRPr="00C0452F">
        <w:rPr>
          <w:rFonts w:ascii="GHEA Grapalat" w:hAnsi="GHEA Grapalat"/>
          <w:b/>
          <w:sz w:val="20"/>
          <w:szCs w:val="20"/>
        </w:rPr>
        <w:t>3.</w:t>
      </w:r>
      <w:r w:rsidR="002B32D6" w:rsidRPr="00C0452F">
        <w:rPr>
          <w:rFonts w:ascii="GHEA Grapalat" w:hAnsi="GHEA Grapalat"/>
          <w:b/>
          <w:sz w:val="20"/>
          <w:szCs w:val="20"/>
        </w:rPr>
        <w:t xml:space="preserve"> РАЗЪЯСНЕНИЕ ПРИГЛАШЕНИЯ </w:t>
      </w:r>
      <w:r w:rsidRPr="00C0452F">
        <w:rPr>
          <w:rFonts w:ascii="GHEA Grapalat" w:hAnsi="GHEA Grapalat"/>
          <w:b/>
          <w:sz w:val="20"/>
          <w:szCs w:val="20"/>
        </w:rPr>
        <w:br/>
      </w:r>
      <w:r w:rsidR="002B32D6" w:rsidRPr="00C0452F">
        <w:rPr>
          <w:rFonts w:ascii="GHEA Grapalat" w:hAnsi="GHEA Grapalat"/>
          <w:b/>
          <w:sz w:val="20"/>
          <w:szCs w:val="20"/>
        </w:rPr>
        <w:t xml:space="preserve">И ПОРЯДОК ВНЕСЕНИЯ ИЗМЕНЕНИЯ В ПРИГЛАШЕНИЕ </w:t>
      </w:r>
    </w:p>
    <w:p w14:paraId="2FA85186" w14:textId="77777777" w:rsidR="00096865" w:rsidRPr="00C0452F" w:rsidRDefault="00096865" w:rsidP="001456E8">
      <w:pPr>
        <w:widowControl w:val="0"/>
        <w:tabs>
          <w:tab w:val="left" w:pos="993"/>
        </w:tabs>
        <w:ind w:firstLine="567"/>
        <w:jc w:val="both"/>
        <w:rPr>
          <w:rFonts w:ascii="GHEA Grapalat" w:hAnsi="GHEA Grapalat"/>
          <w:sz w:val="20"/>
          <w:szCs w:val="20"/>
        </w:rPr>
      </w:pPr>
      <w:r w:rsidRPr="00C0452F">
        <w:rPr>
          <w:rFonts w:ascii="GHEA Grapalat" w:hAnsi="GHEA Grapalat"/>
          <w:sz w:val="20"/>
          <w:szCs w:val="20"/>
        </w:rPr>
        <w:t>3.1</w:t>
      </w:r>
      <w:r w:rsidR="000A15F9" w:rsidRPr="00C0452F">
        <w:rPr>
          <w:rFonts w:ascii="GHEA Grapalat" w:hAnsi="GHEA Grapalat"/>
          <w:sz w:val="20"/>
          <w:szCs w:val="20"/>
        </w:rPr>
        <w:t>.</w:t>
      </w:r>
      <w:r w:rsidR="00ED2352" w:rsidRPr="00C0452F">
        <w:rPr>
          <w:rFonts w:ascii="GHEA Grapalat" w:hAnsi="GHEA Grapalat"/>
          <w:sz w:val="20"/>
          <w:szCs w:val="20"/>
        </w:rPr>
        <w:tab/>
      </w:r>
      <w:r w:rsidRPr="00C0452F">
        <w:rPr>
          <w:rFonts w:ascii="GHEA Grapalat" w:hAnsi="GHEA Grapalat"/>
          <w:sz w:val="20"/>
          <w:szCs w:val="20"/>
        </w:rPr>
        <w:t>Согласно статье 29 Закона участник вправе требовать от заказчика разъяснения приглашения.</w:t>
      </w:r>
    </w:p>
    <w:p w14:paraId="674C3C92" w14:textId="0CC1EDFF" w:rsidR="00096865" w:rsidRPr="00C0452F" w:rsidRDefault="00096865" w:rsidP="001456E8">
      <w:pPr>
        <w:widowControl w:val="0"/>
        <w:tabs>
          <w:tab w:val="left" w:pos="993"/>
        </w:tabs>
        <w:autoSpaceDE w:val="0"/>
        <w:autoSpaceDN w:val="0"/>
        <w:adjustRightInd w:val="0"/>
        <w:ind w:firstLine="567"/>
        <w:jc w:val="both"/>
        <w:rPr>
          <w:rFonts w:ascii="Cambria Math" w:hAnsi="Cambria Math"/>
          <w:sz w:val="20"/>
          <w:szCs w:val="20"/>
          <w:lang w:val="hy-AM"/>
        </w:rPr>
      </w:pPr>
      <w:r w:rsidRPr="00C0452F">
        <w:rPr>
          <w:rFonts w:ascii="GHEA Grapalat" w:hAnsi="GHEA Grapalat"/>
          <w:sz w:val="20"/>
          <w:szCs w:val="20"/>
        </w:rPr>
        <w:t xml:space="preserve">Участник имеет право </w:t>
      </w:r>
      <w:r w:rsidR="0060591F" w:rsidRPr="00C0452F">
        <w:rPr>
          <w:rFonts w:ascii="GHEA Grapalat" w:hAnsi="GHEA Grapalat"/>
          <w:sz w:val="20"/>
          <w:szCs w:val="20"/>
        </w:rPr>
        <w:t>в письменной форме</w:t>
      </w:r>
      <w:r w:rsidRPr="00C0452F">
        <w:rPr>
          <w:rFonts w:ascii="GHEA Grapalat" w:hAnsi="GHEA Grapalat"/>
          <w:sz w:val="20"/>
          <w:szCs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sidRPr="00C0452F">
        <w:rPr>
          <w:rFonts w:ascii="GHEA Grapalat" w:hAnsi="GHEA Grapalat"/>
          <w:sz w:val="20"/>
          <w:szCs w:val="20"/>
        </w:rPr>
        <w:t>в письменной форме</w:t>
      </w:r>
      <w:r w:rsidRPr="00C0452F">
        <w:rPr>
          <w:rFonts w:ascii="GHEA Grapalat" w:hAnsi="GHEA Grapalat"/>
          <w:sz w:val="20"/>
          <w:szCs w:val="20"/>
        </w:rPr>
        <w:t xml:space="preserve"> предоставляет разъяснение представившему запрос участнику в течение двух календарных дней, следующих за днем получения запроса</w:t>
      </w:r>
      <w:r w:rsidR="005C4183" w:rsidRPr="00C0452F">
        <w:rPr>
          <w:rFonts w:ascii="Cambria Math" w:hAnsi="Cambria Math"/>
          <w:sz w:val="20"/>
          <w:szCs w:val="20"/>
          <w:lang w:val="hy-AM"/>
        </w:rPr>
        <w:t>․</w:t>
      </w:r>
    </w:p>
    <w:p w14:paraId="72BCA466" w14:textId="77777777" w:rsidR="00096865" w:rsidRPr="00C0452F" w:rsidRDefault="00096865" w:rsidP="001456E8">
      <w:pPr>
        <w:widowControl w:val="0"/>
        <w:tabs>
          <w:tab w:val="left" w:pos="993"/>
        </w:tabs>
        <w:ind w:firstLine="567"/>
        <w:jc w:val="both"/>
        <w:rPr>
          <w:rFonts w:ascii="GHEA Grapalat" w:hAnsi="GHEA Grapalat"/>
          <w:sz w:val="20"/>
          <w:szCs w:val="20"/>
        </w:rPr>
      </w:pPr>
      <w:r w:rsidRPr="00C0452F">
        <w:rPr>
          <w:rFonts w:ascii="GHEA Grapalat" w:hAnsi="GHEA Grapalat"/>
          <w:sz w:val="20"/>
          <w:szCs w:val="20"/>
        </w:rPr>
        <w:t>3.2.</w:t>
      </w:r>
      <w:r w:rsidR="00ED2352" w:rsidRPr="00C0452F">
        <w:rPr>
          <w:rFonts w:ascii="GHEA Grapalat" w:hAnsi="GHEA Grapalat"/>
          <w:sz w:val="20"/>
          <w:szCs w:val="20"/>
        </w:rPr>
        <w:tab/>
      </w:r>
      <w:r w:rsidRPr="00C0452F">
        <w:rPr>
          <w:rFonts w:ascii="GHEA Grapalat" w:hAnsi="GHEA Grapalat"/>
          <w:sz w:val="20"/>
          <w:szCs w:val="20"/>
        </w:rPr>
        <w:t>В день предоставления разъяснения объявление о запросе и о</w:t>
      </w:r>
      <w:r w:rsidR="00775FAF" w:rsidRPr="00C0452F">
        <w:rPr>
          <w:rFonts w:ascii="Courier New" w:hAnsi="Courier New" w:cs="Courier New"/>
          <w:sz w:val="20"/>
          <w:szCs w:val="20"/>
          <w:lang w:val="en-US"/>
        </w:rPr>
        <w:t> </w:t>
      </w:r>
      <w:r w:rsidRPr="00C0452F">
        <w:rPr>
          <w:rFonts w:ascii="GHEA Grapalat" w:hAnsi="GHEA Grapalat"/>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C0452F">
        <w:rPr>
          <w:rFonts w:ascii="Courier New" w:hAnsi="Courier New" w:cs="Courier New"/>
          <w:sz w:val="20"/>
          <w:szCs w:val="20"/>
          <w:lang w:val="en-US"/>
        </w:rPr>
        <w:t> </w:t>
      </w:r>
      <w:r w:rsidRPr="00C0452F">
        <w:rPr>
          <w:rFonts w:ascii="GHEA Grapalat" w:hAnsi="GHEA Grapalat"/>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14:paraId="49FBC475" w14:textId="77777777" w:rsidR="00462E00" w:rsidRPr="00C0452F" w:rsidRDefault="00096865" w:rsidP="001456E8">
      <w:pPr>
        <w:widowControl w:val="0"/>
        <w:tabs>
          <w:tab w:val="left" w:pos="993"/>
        </w:tabs>
        <w:autoSpaceDE w:val="0"/>
        <w:autoSpaceDN w:val="0"/>
        <w:adjustRightInd w:val="0"/>
        <w:ind w:firstLine="567"/>
        <w:jc w:val="both"/>
        <w:rPr>
          <w:rFonts w:ascii="GHEA Grapalat" w:hAnsi="GHEA Grapalat"/>
          <w:sz w:val="20"/>
          <w:szCs w:val="20"/>
        </w:rPr>
      </w:pPr>
      <w:r w:rsidRPr="00C0452F">
        <w:rPr>
          <w:rFonts w:ascii="GHEA Grapalat" w:hAnsi="GHEA Grapalat"/>
          <w:sz w:val="20"/>
          <w:szCs w:val="20"/>
        </w:rPr>
        <w:t>3.3</w:t>
      </w:r>
      <w:r w:rsidR="000A15F9" w:rsidRPr="00C0452F">
        <w:rPr>
          <w:rFonts w:ascii="GHEA Grapalat" w:hAnsi="GHEA Grapalat"/>
          <w:sz w:val="20"/>
          <w:szCs w:val="20"/>
        </w:rPr>
        <w:t>.</w:t>
      </w:r>
      <w:r w:rsidR="00ED2352" w:rsidRPr="00C0452F">
        <w:rPr>
          <w:rFonts w:ascii="GHEA Grapalat" w:hAnsi="GHEA Grapalat"/>
          <w:sz w:val="20"/>
          <w:szCs w:val="20"/>
        </w:rPr>
        <w:tab/>
      </w:r>
      <w:r w:rsidRPr="00C0452F">
        <w:rPr>
          <w:rFonts w:ascii="GHEA Grapalat" w:hAnsi="GHEA Grapalat"/>
          <w:sz w:val="20"/>
          <w:szCs w:val="20"/>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C0452F">
        <w:rPr>
          <w:rFonts w:ascii="GHEA Grapalat" w:hAnsi="GHEA Grapalat"/>
          <w:sz w:val="20"/>
          <w:szCs w:val="20"/>
        </w:rPr>
        <w:t xml:space="preserve">, или если запрос касается соответствия технических характеристик предлагаемых </w:t>
      </w:r>
      <w:r w:rsidR="00A14672" w:rsidRPr="00C0452F">
        <w:rPr>
          <w:rFonts w:ascii="GHEA Grapalat" w:hAnsi="GHEA Grapalat"/>
          <w:sz w:val="20"/>
          <w:szCs w:val="20"/>
        </w:rPr>
        <w:t>у</w:t>
      </w:r>
      <w:r w:rsidR="00791FE4" w:rsidRPr="00C0452F">
        <w:rPr>
          <w:rFonts w:ascii="GHEA Grapalat" w:hAnsi="GHEA Grapalat"/>
          <w:sz w:val="20"/>
          <w:szCs w:val="20"/>
        </w:rPr>
        <w:t>частником товаров техническим характеристикам, предусмотренным настоящим</w:t>
      </w:r>
      <w:r w:rsidR="00791FE4" w:rsidRPr="00C0452F">
        <w:rPr>
          <w:rFonts w:ascii="Sylfaen" w:hAnsi="Sylfaen"/>
          <w:sz w:val="20"/>
          <w:szCs w:val="20"/>
          <w:lang w:val="hy-AM"/>
        </w:rPr>
        <w:t xml:space="preserve"> </w:t>
      </w:r>
      <w:r w:rsidR="00791FE4" w:rsidRPr="00C0452F">
        <w:rPr>
          <w:rFonts w:ascii="GHEA Grapalat" w:hAnsi="GHEA Grapalat"/>
          <w:sz w:val="20"/>
          <w:szCs w:val="20"/>
        </w:rPr>
        <w:t>приглашением</w:t>
      </w:r>
      <w:r w:rsidRPr="00C0452F">
        <w:rPr>
          <w:rFonts w:ascii="GHEA Grapalat" w:hAnsi="GHEA Grapalat"/>
          <w:sz w:val="20"/>
          <w:szCs w:val="20"/>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5AAC8974" w14:textId="588BB2C0" w:rsidR="00096865" w:rsidRPr="00C0452F" w:rsidRDefault="00096865" w:rsidP="005C4183">
      <w:pPr>
        <w:widowControl w:val="0"/>
        <w:tabs>
          <w:tab w:val="left" w:pos="1134"/>
        </w:tabs>
        <w:autoSpaceDE w:val="0"/>
        <w:autoSpaceDN w:val="0"/>
        <w:adjustRightInd w:val="0"/>
        <w:ind w:firstLine="567"/>
        <w:jc w:val="both"/>
        <w:rPr>
          <w:rFonts w:ascii="GHEA Grapalat" w:hAnsi="GHEA Grapalat"/>
          <w:sz w:val="20"/>
          <w:szCs w:val="20"/>
          <w:lang w:val="hy-AM"/>
        </w:rPr>
      </w:pPr>
      <w:r w:rsidRPr="00C0452F">
        <w:rPr>
          <w:rFonts w:ascii="GHEA Grapalat" w:hAnsi="GHEA Grapalat"/>
          <w:sz w:val="20"/>
          <w:szCs w:val="20"/>
        </w:rPr>
        <w:t>3.4</w:t>
      </w:r>
      <w:r w:rsidR="000A15F9" w:rsidRPr="00C0452F">
        <w:rPr>
          <w:rFonts w:ascii="GHEA Grapalat" w:hAnsi="GHEA Grapalat"/>
          <w:sz w:val="20"/>
          <w:szCs w:val="20"/>
        </w:rPr>
        <w:t>.</w:t>
      </w:r>
      <w:r w:rsidR="00A34C85" w:rsidRPr="00C0452F">
        <w:rPr>
          <w:rFonts w:ascii="GHEA Grapalat" w:hAnsi="GHEA Grapalat"/>
          <w:sz w:val="20"/>
          <w:szCs w:val="20"/>
          <w:lang w:val="hy-AM"/>
        </w:rPr>
        <w:t xml:space="preserve"> </w:t>
      </w:r>
      <w:r w:rsidRPr="00C0452F">
        <w:rPr>
          <w:rFonts w:ascii="GHEA Grapalat" w:hAnsi="GHEA Grapalat"/>
          <w:sz w:val="20"/>
          <w:szCs w:val="20"/>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282215E3" w14:textId="77777777" w:rsidR="002D7D70" w:rsidRPr="00C0452F" w:rsidRDefault="002D7D70" w:rsidP="005C4183">
      <w:pPr>
        <w:widowControl w:val="0"/>
        <w:tabs>
          <w:tab w:val="left" w:pos="1134"/>
        </w:tabs>
        <w:autoSpaceDE w:val="0"/>
        <w:autoSpaceDN w:val="0"/>
        <w:adjustRightInd w:val="0"/>
        <w:ind w:firstLine="567"/>
        <w:jc w:val="both"/>
        <w:rPr>
          <w:rFonts w:ascii="GHEA Grapalat" w:hAnsi="GHEA Grapalat" w:cs="Arial Unicode"/>
          <w:sz w:val="20"/>
          <w:szCs w:val="20"/>
          <w:lang w:val="hy-AM"/>
        </w:rPr>
      </w:pPr>
      <w:r w:rsidRPr="00C0452F">
        <w:rPr>
          <w:rFonts w:ascii="GHEA Grapalat" w:hAnsi="GHEA Grapalat"/>
          <w:sz w:val="20"/>
          <w:szCs w:val="20"/>
          <w:lang w:val="hy-AM"/>
        </w:rPr>
        <w:t>3.5</w:t>
      </w:r>
      <w:r w:rsidR="00F9791A" w:rsidRPr="00C0452F">
        <w:rPr>
          <w:rFonts w:ascii="GHEA Grapalat" w:hAnsi="GHEA Grapalat"/>
          <w:sz w:val="20"/>
          <w:szCs w:val="20"/>
        </w:rPr>
        <w:t xml:space="preserve"> </w:t>
      </w:r>
      <w:r w:rsidR="00F9791A" w:rsidRPr="00C0452F">
        <w:rPr>
          <w:rFonts w:ascii="GHEA Grapalat" w:hAnsi="GHEA Grapalat"/>
          <w:sz w:val="20"/>
          <w:szCs w:val="20"/>
          <w:lang w:val="hy-AM"/>
        </w:rPr>
        <w:t>Кажд</w:t>
      </w:r>
      <w:r w:rsidR="00F9791A" w:rsidRPr="00C0452F">
        <w:rPr>
          <w:rFonts w:ascii="GHEA Grapalat" w:hAnsi="GHEA Grapalat"/>
          <w:sz w:val="20"/>
          <w:szCs w:val="20"/>
        </w:rPr>
        <w:t>ое лиц</w:t>
      </w:r>
      <w:r w:rsidR="00CA1F39" w:rsidRPr="00C0452F">
        <w:rPr>
          <w:rFonts w:ascii="GHEA Grapalat" w:hAnsi="GHEA Grapalat"/>
          <w:sz w:val="20"/>
          <w:szCs w:val="20"/>
        </w:rPr>
        <w:t>о</w:t>
      </w:r>
      <w:r w:rsidR="00CA1F39" w:rsidRPr="00C0452F">
        <w:rPr>
          <w:rFonts w:ascii="GHEA Grapalat" w:hAnsi="GHEA Grapalat"/>
          <w:sz w:val="20"/>
          <w:szCs w:val="20"/>
          <w:lang w:val="hy-AM"/>
        </w:rPr>
        <w:t xml:space="preserve"> без указания имени</w:t>
      </w:r>
      <w:r w:rsidR="00F9791A" w:rsidRPr="00C0452F">
        <w:rPr>
          <w:rFonts w:ascii="GHEA Grapalat" w:hAnsi="GHEA Grapalat"/>
          <w:sz w:val="20"/>
          <w:szCs w:val="20"/>
          <w:lang w:val="hy-AM"/>
        </w:rPr>
        <w:t xml:space="preserve">, до истечения срока, установленного для внесения изменений в приглашение, </w:t>
      </w:r>
      <w:r w:rsidR="00F9791A" w:rsidRPr="00C0452F">
        <w:rPr>
          <w:rFonts w:ascii="GHEA Grapalat" w:hAnsi="GHEA Grapalat"/>
          <w:sz w:val="20"/>
          <w:szCs w:val="20"/>
        </w:rPr>
        <w:t xml:space="preserve">имеет право </w:t>
      </w:r>
      <w:r w:rsidR="00F9791A" w:rsidRPr="00C0452F">
        <w:rPr>
          <w:rFonts w:ascii="GHEA Grapalat" w:hAnsi="GHEA Grapalat"/>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C0452F">
        <w:rPr>
          <w:rFonts w:ascii="GHEA Grapalat" w:hAnsi="GHEA Grapalat"/>
          <w:sz w:val="20"/>
          <w:szCs w:val="20"/>
        </w:rPr>
        <w:t xml:space="preserve"> </w:t>
      </w:r>
      <w:r w:rsidR="00F9791A" w:rsidRPr="00C0452F">
        <w:rPr>
          <w:rFonts w:ascii="GHEA Grapalat" w:hAnsi="GHEA Grapalat"/>
          <w:sz w:val="20"/>
          <w:szCs w:val="20"/>
          <w:lang w:val="hy-AM"/>
        </w:rPr>
        <w:t>с точки зрения предусмотренных Законом требований обеспечения конкуренции и исключения дискриминации</w:t>
      </w:r>
      <w:r w:rsidR="00023F8F" w:rsidRPr="00C0452F">
        <w:rPr>
          <w:rFonts w:ascii="GHEA Grapalat" w:hAnsi="GHEA Grapalat"/>
          <w:sz w:val="20"/>
          <w:szCs w:val="20"/>
        </w:rPr>
        <w:t>.</w:t>
      </w:r>
      <w:r w:rsidR="00F9791A" w:rsidRPr="00C0452F">
        <w:rPr>
          <w:rFonts w:ascii="GHEA Grapalat" w:hAnsi="GHEA Grapalat"/>
          <w:sz w:val="20"/>
          <w:szCs w:val="20"/>
          <w:lang w:val="hy-AM"/>
        </w:rPr>
        <w:t xml:space="preserve"> </w:t>
      </w:r>
      <w:r w:rsidR="00750FFF" w:rsidRPr="00C0452F">
        <w:rPr>
          <w:rFonts w:ascii="GHEA Grapalat" w:hAnsi="GHEA Grapalat"/>
          <w:sz w:val="20"/>
          <w:szCs w:val="20"/>
          <w:lang w:val="hy-AM"/>
        </w:rPr>
        <w:t xml:space="preserve">В случае признания </w:t>
      </w:r>
      <w:r w:rsidR="00750FFF" w:rsidRPr="00C0452F">
        <w:rPr>
          <w:rFonts w:ascii="GHEA Grapalat" w:hAnsi="GHEA Grapalat"/>
          <w:sz w:val="20"/>
          <w:szCs w:val="20"/>
          <w:lang w:val="hy-AM"/>
        </w:rPr>
        <w:lastRenderedPageBreak/>
        <w:t>представленных обоснований приемлемыми оценочная комиссия в установленный срок вносит обусловленные ими изменения в приглашение.</w:t>
      </w:r>
    </w:p>
    <w:p w14:paraId="3EAE6AC6" w14:textId="1F19FED4" w:rsidR="00096865" w:rsidRPr="00C0452F" w:rsidRDefault="00096865" w:rsidP="005C4183">
      <w:pPr>
        <w:widowControl w:val="0"/>
        <w:tabs>
          <w:tab w:val="left" w:pos="1134"/>
        </w:tabs>
        <w:autoSpaceDE w:val="0"/>
        <w:autoSpaceDN w:val="0"/>
        <w:adjustRightInd w:val="0"/>
        <w:ind w:firstLine="567"/>
        <w:jc w:val="both"/>
        <w:rPr>
          <w:rFonts w:ascii="Cambria Math" w:hAnsi="Cambria Math"/>
          <w:sz w:val="20"/>
          <w:szCs w:val="20"/>
          <w:lang w:val="hy-AM"/>
        </w:rPr>
      </w:pPr>
      <w:r w:rsidRPr="00C0452F">
        <w:rPr>
          <w:rFonts w:ascii="GHEA Grapalat" w:hAnsi="GHEA Grapalat"/>
          <w:sz w:val="20"/>
          <w:szCs w:val="20"/>
        </w:rPr>
        <w:t>3.</w:t>
      </w:r>
      <w:r w:rsidR="00E648D1" w:rsidRPr="00C0452F">
        <w:rPr>
          <w:rFonts w:ascii="GHEA Grapalat" w:hAnsi="GHEA Grapalat"/>
          <w:sz w:val="20"/>
          <w:szCs w:val="20"/>
          <w:lang w:val="hy-AM"/>
        </w:rPr>
        <w:t>6</w:t>
      </w:r>
      <w:r w:rsidR="000A15F9" w:rsidRPr="00C0452F">
        <w:rPr>
          <w:rFonts w:ascii="GHEA Grapalat" w:hAnsi="GHEA Grapalat"/>
          <w:sz w:val="20"/>
          <w:szCs w:val="20"/>
        </w:rPr>
        <w:t>.</w:t>
      </w:r>
      <w:r w:rsidR="00A34C85" w:rsidRPr="00C0452F">
        <w:rPr>
          <w:rFonts w:ascii="GHEA Grapalat" w:hAnsi="GHEA Grapalat"/>
          <w:sz w:val="20"/>
          <w:szCs w:val="20"/>
          <w:lang w:val="hy-AM"/>
        </w:rPr>
        <w:t xml:space="preserve"> </w:t>
      </w:r>
      <w:r w:rsidRPr="00C0452F">
        <w:rPr>
          <w:rFonts w:ascii="GHEA Grapalat" w:hAnsi="GHEA Grapalat"/>
          <w:sz w:val="20"/>
          <w:szCs w:val="20"/>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C0452F">
        <w:rPr>
          <w:rFonts w:ascii="Courier New" w:hAnsi="Courier New" w:cs="Courier New"/>
          <w:sz w:val="20"/>
          <w:szCs w:val="20"/>
          <w:lang w:val="en-US"/>
        </w:rPr>
        <w:t> </w:t>
      </w:r>
      <w:r w:rsidRPr="00C0452F">
        <w:rPr>
          <w:rFonts w:ascii="GHEA Grapalat" w:hAnsi="GHEA Grapalat"/>
          <w:sz w:val="20"/>
          <w:szCs w:val="20"/>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5C4183" w:rsidRPr="00C0452F">
        <w:rPr>
          <w:rFonts w:ascii="Cambria Math" w:hAnsi="Cambria Math"/>
          <w:sz w:val="20"/>
          <w:szCs w:val="20"/>
          <w:lang w:val="hy-AM"/>
        </w:rPr>
        <w:t>․</w:t>
      </w:r>
    </w:p>
    <w:p w14:paraId="30DF0F17" w14:textId="6F1C50AF" w:rsidR="00074C74" w:rsidRPr="00C0452F" w:rsidRDefault="00074C74" w:rsidP="005C4183">
      <w:pPr>
        <w:widowControl w:val="0"/>
        <w:tabs>
          <w:tab w:val="left" w:pos="1134"/>
        </w:tabs>
        <w:autoSpaceDE w:val="0"/>
        <w:autoSpaceDN w:val="0"/>
        <w:adjustRightInd w:val="0"/>
        <w:ind w:firstLine="567"/>
        <w:jc w:val="both"/>
        <w:rPr>
          <w:rFonts w:ascii="Cambria Math" w:hAnsi="Cambria Math"/>
          <w:sz w:val="20"/>
          <w:szCs w:val="20"/>
          <w:lang w:val="hy-AM"/>
        </w:rPr>
      </w:pPr>
    </w:p>
    <w:p w14:paraId="70A6D090" w14:textId="60750571" w:rsidR="00096865" w:rsidRPr="00C0452F" w:rsidRDefault="00955A1E" w:rsidP="005C4183">
      <w:pPr>
        <w:widowControl w:val="0"/>
        <w:jc w:val="center"/>
        <w:rPr>
          <w:rFonts w:ascii="GHEA Grapalat" w:hAnsi="GHEA Grapalat"/>
          <w:b/>
          <w:sz w:val="20"/>
          <w:szCs w:val="20"/>
        </w:rPr>
      </w:pPr>
      <w:r w:rsidRPr="00C0452F">
        <w:rPr>
          <w:rFonts w:ascii="GHEA Grapalat" w:hAnsi="GHEA Grapalat"/>
          <w:b/>
          <w:sz w:val="20"/>
          <w:szCs w:val="20"/>
        </w:rPr>
        <w:t>4. ПОРЯДОК ПОДАЧИ ЗАЯВКИ</w:t>
      </w:r>
    </w:p>
    <w:p w14:paraId="4A9C1C46" w14:textId="34BA9148" w:rsidR="00096865" w:rsidRPr="00C0452F" w:rsidRDefault="00096865" w:rsidP="005C4183">
      <w:pPr>
        <w:widowControl w:val="0"/>
        <w:tabs>
          <w:tab w:val="left" w:pos="1134"/>
        </w:tabs>
        <w:ind w:firstLine="567"/>
        <w:jc w:val="both"/>
        <w:rPr>
          <w:rFonts w:ascii="GHEA Grapalat" w:hAnsi="GHEA Grapalat"/>
          <w:sz w:val="20"/>
          <w:szCs w:val="20"/>
        </w:rPr>
      </w:pPr>
      <w:r w:rsidRPr="00C0452F">
        <w:rPr>
          <w:rFonts w:ascii="GHEA Grapalat" w:hAnsi="GHEA Grapalat"/>
          <w:sz w:val="20"/>
          <w:szCs w:val="20"/>
        </w:rPr>
        <w:t>4.1</w:t>
      </w:r>
      <w:r w:rsidR="00A34DFE" w:rsidRPr="00C0452F">
        <w:rPr>
          <w:rFonts w:ascii="GHEA Grapalat" w:hAnsi="GHEA Grapalat"/>
          <w:sz w:val="20"/>
          <w:szCs w:val="20"/>
        </w:rPr>
        <w:t>.</w:t>
      </w:r>
      <w:r w:rsidR="00A34C85" w:rsidRPr="00C0452F">
        <w:rPr>
          <w:rFonts w:ascii="GHEA Grapalat" w:hAnsi="GHEA Grapalat"/>
          <w:sz w:val="20"/>
          <w:szCs w:val="20"/>
          <w:lang w:val="hy-AM"/>
        </w:rPr>
        <w:t xml:space="preserve"> </w:t>
      </w:r>
      <w:r w:rsidRPr="00C0452F">
        <w:rPr>
          <w:rFonts w:ascii="GHEA Grapalat" w:hAnsi="GHEA Grapalat"/>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61F57BED" w14:textId="77777777" w:rsidR="00486B55" w:rsidRPr="00C0452F" w:rsidRDefault="00096865" w:rsidP="005C4183">
      <w:pPr>
        <w:pStyle w:val="23"/>
        <w:widowControl w:val="0"/>
        <w:spacing w:line="240" w:lineRule="auto"/>
        <w:ind w:firstLine="567"/>
        <w:rPr>
          <w:rFonts w:ascii="GHEA Grapalat" w:hAnsi="GHEA Grapalat" w:cs="Sylfaen"/>
        </w:rPr>
      </w:pPr>
      <w:r w:rsidRPr="00C0452F">
        <w:rPr>
          <w:rFonts w:ascii="GHEA Grapalat" w:hAnsi="GHEA Grapalat"/>
        </w:rPr>
        <w:t>Участник может подать заявку как для каждого лота, так и для нескольких или всех лотов.</w:t>
      </w:r>
      <w:r w:rsidR="00AA7117" w:rsidRPr="00C0452F">
        <w:rPr>
          <w:rFonts w:ascii="GHEA Grapalat" w:hAnsi="GHEA Grapalat"/>
        </w:rPr>
        <w:t xml:space="preserve"> </w:t>
      </w:r>
    </w:p>
    <w:p w14:paraId="21A00C6A" w14:textId="77777777" w:rsidR="00096865" w:rsidRPr="00C0452F" w:rsidRDefault="000946A3" w:rsidP="005C4183">
      <w:pPr>
        <w:pStyle w:val="23"/>
        <w:widowControl w:val="0"/>
        <w:spacing w:line="240" w:lineRule="auto"/>
        <w:ind w:firstLine="567"/>
        <w:rPr>
          <w:rFonts w:ascii="GHEA Grapalat" w:hAnsi="GHEA Grapalat" w:cs="Sylfaen"/>
        </w:rPr>
      </w:pPr>
      <w:r w:rsidRPr="00C0452F">
        <w:rPr>
          <w:rFonts w:ascii="GHEA Grapalat" w:hAnsi="GHEA Grapalat"/>
        </w:rPr>
        <w:t>Заявка подается до истечения срока, установленного для этого настоящим Приглашением.</w:t>
      </w:r>
    </w:p>
    <w:p w14:paraId="140905C5" w14:textId="77777777" w:rsidR="00096865" w:rsidRPr="00C0452F" w:rsidRDefault="000946A3" w:rsidP="005C4183">
      <w:pPr>
        <w:pStyle w:val="23"/>
        <w:widowControl w:val="0"/>
        <w:spacing w:line="240" w:lineRule="auto"/>
        <w:ind w:firstLine="567"/>
        <w:rPr>
          <w:rFonts w:ascii="GHEA Grapalat" w:hAnsi="GHEA Grapalat"/>
        </w:rPr>
      </w:pPr>
      <w:r w:rsidRPr="00C0452F">
        <w:rPr>
          <w:rFonts w:ascii="GHEA Grapalat" w:hAnsi="GHEA Grapalat"/>
        </w:rPr>
        <w:t>Порядок подготовки заявки описан в части 2 настоящего приглашения - в инструкции по подготовке заявок на открытый конкурс.</w:t>
      </w:r>
    </w:p>
    <w:p w14:paraId="4DA4AAEA" w14:textId="3698A5E0" w:rsidR="005C4183" w:rsidRPr="00C0452F" w:rsidRDefault="005C4183" w:rsidP="005C4183">
      <w:pPr>
        <w:pStyle w:val="23"/>
        <w:widowControl w:val="0"/>
        <w:tabs>
          <w:tab w:val="left" w:pos="1134"/>
        </w:tabs>
        <w:spacing w:after="160" w:line="240" w:lineRule="auto"/>
        <w:ind w:firstLine="567"/>
        <w:contextualSpacing/>
        <w:rPr>
          <w:rFonts w:ascii="GHEA Grapalat" w:hAnsi="GHEA Grapalat" w:cs="Sylfaen"/>
        </w:rPr>
      </w:pPr>
      <w:r w:rsidRPr="00C0452F">
        <w:rPr>
          <w:rFonts w:ascii="GHEA Grapalat" w:hAnsi="GHEA Grapalat"/>
        </w:rPr>
        <w:t>4.2.</w:t>
      </w:r>
      <w:r w:rsidRPr="00C0452F">
        <w:rPr>
          <w:rFonts w:ascii="GHEA Grapalat" w:hAnsi="GHEA Grapalat"/>
        </w:rPr>
        <w:tab/>
        <w:t xml:space="preserve">Заявки на процедуру необходимо подать в комиссию по адресу </w:t>
      </w:r>
      <w:r w:rsidRPr="00C0452F">
        <w:rPr>
          <w:rFonts w:ascii="GHEA Grapalat" w:hAnsi="GHEA Grapalat"/>
          <w:b/>
          <w:bCs/>
        </w:rPr>
        <w:t>г. Ереван, проспект Адмирал Исаков 29</w:t>
      </w:r>
      <w:r w:rsidRPr="00C0452F">
        <w:rPr>
          <w:rFonts w:ascii="GHEA Grapalat" w:hAnsi="GHEA Grapalat"/>
        </w:rPr>
        <w:t xml:space="preserve">, не позднее, чем </w:t>
      </w:r>
      <w:r w:rsidR="00A56A45">
        <w:rPr>
          <w:rFonts w:ascii="GHEA Grapalat" w:hAnsi="GHEA Grapalat"/>
          <w:b/>
        </w:rPr>
        <w:t xml:space="preserve">23 </w:t>
      </w:r>
      <w:r w:rsidR="0086406C" w:rsidRPr="00C0452F">
        <w:rPr>
          <w:rFonts w:ascii="GHEA Grapalat" w:hAnsi="GHEA Grapalat" w:cs="Cambria Math"/>
          <w:b/>
          <w:sz w:val="22"/>
          <w:szCs w:val="22"/>
          <w:lang w:val="hy-AM"/>
        </w:rPr>
        <w:t>Сентябрь</w:t>
      </w:r>
      <w:r w:rsidR="0086406C" w:rsidRPr="00C0452F">
        <w:rPr>
          <w:rFonts w:ascii="GHEA Grapalat" w:hAnsi="GHEA Grapalat"/>
          <w:b/>
        </w:rPr>
        <w:t xml:space="preserve"> </w:t>
      </w:r>
      <w:r w:rsidRPr="00C0452F">
        <w:rPr>
          <w:rFonts w:ascii="GHEA Grapalat" w:hAnsi="GHEA Grapalat"/>
          <w:b/>
        </w:rPr>
        <w:t>202</w:t>
      </w:r>
      <w:r w:rsidRPr="00C0452F">
        <w:rPr>
          <w:rFonts w:ascii="GHEA Grapalat" w:hAnsi="GHEA Grapalat"/>
          <w:b/>
          <w:lang w:val="hy-AM"/>
        </w:rPr>
        <w:t>5</w:t>
      </w:r>
      <w:r w:rsidRPr="00C0452F">
        <w:rPr>
          <w:rFonts w:ascii="GHEA Grapalat" w:hAnsi="GHEA Grapalat"/>
          <w:b/>
        </w:rPr>
        <w:t>г</w:t>
      </w:r>
      <w:r w:rsidR="00D4605F" w:rsidRPr="00C0452F">
        <w:rPr>
          <w:rFonts w:ascii="Cambria Math" w:hAnsi="Cambria Math"/>
          <w:b/>
          <w:lang w:val="hy-AM"/>
        </w:rPr>
        <w:t>․</w:t>
      </w:r>
      <w:r w:rsidR="004F0358" w:rsidRPr="00C0452F">
        <w:rPr>
          <w:rFonts w:ascii="GHEA Grapalat" w:hAnsi="GHEA Grapalat"/>
          <w:b/>
        </w:rPr>
        <w:t xml:space="preserve"> </w:t>
      </w:r>
      <w:r w:rsidRPr="00C0452F">
        <w:rPr>
          <w:rFonts w:ascii="GHEA Grapalat" w:hAnsi="GHEA Grapalat"/>
        </w:rPr>
        <w:t xml:space="preserve">часов </w:t>
      </w:r>
      <w:r w:rsidRPr="00C0452F">
        <w:rPr>
          <w:rFonts w:ascii="GHEA Grapalat" w:hAnsi="GHEA Grapalat"/>
          <w:b/>
        </w:rPr>
        <w:t>1</w:t>
      </w:r>
      <w:r w:rsidRPr="00C0452F">
        <w:rPr>
          <w:rFonts w:ascii="GHEA Grapalat" w:hAnsi="GHEA Grapalat"/>
          <w:b/>
          <w:lang w:val="hy-AM"/>
        </w:rPr>
        <w:t>5</w:t>
      </w:r>
      <w:r w:rsidR="00D4605F" w:rsidRPr="00C0452F">
        <w:rPr>
          <w:rFonts w:ascii="GHEA Grapalat" w:hAnsi="GHEA Grapalat"/>
          <w:b/>
          <w:u w:val="single"/>
          <w:vertAlign w:val="superscript"/>
          <w:lang w:val="hy-AM"/>
        </w:rPr>
        <w:t>00</w:t>
      </w:r>
      <w:r w:rsidRPr="00C0452F">
        <w:rPr>
          <w:rFonts w:ascii="GHEA Grapalat" w:hAnsi="GHEA Grapalat"/>
        </w:rPr>
        <w:t xml:space="preserve"> </w:t>
      </w:r>
      <w:r w:rsidRPr="00C0452F">
        <w:rPr>
          <w:rFonts w:ascii="GHEA Grapalat" w:hAnsi="GHEA Grapalat"/>
          <w:b/>
          <w:bCs/>
          <w:lang w:val="hy-AM"/>
        </w:rPr>
        <w:t>1</w:t>
      </w:r>
      <w:r w:rsidR="00052F1B" w:rsidRPr="00C0452F">
        <w:rPr>
          <w:rFonts w:ascii="GHEA Grapalat" w:hAnsi="GHEA Grapalat"/>
          <w:b/>
          <w:bCs/>
          <w:lang w:val="hy-AM"/>
        </w:rPr>
        <w:t>6</w:t>
      </w:r>
      <w:r w:rsidRPr="00C0452F">
        <w:rPr>
          <w:rFonts w:ascii="GHEA Grapalat" w:hAnsi="GHEA Grapalat"/>
          <w:b/>
          <w:bCs/>
        </w:rPr>
        <w:t>-го</w:t>
      </w:r>
      <w:r w:rsidRPr="00C0452F">
        <w:rPr>
          <w:rFonts w:ascii="GHEA Grapalat" w:hAnsi="GHEA Grapalat"/>
        </w:rPr>
        <w:t xml:space="preserve"> дня с даты опубликования в бюллетене объявления и приглашения на настоящую процедуру. </w:t>
      </w:r>
    </w:p>
    <w:p w14:paraId="5B22CADE" w14:textId="0F8E931A" w:rsidR="00BA4929" w:rsidRPr="00C0452F" w:rsidRDefault="00052F1B" w:rsidP="00052F1B">
      <w:pPr>
        <w:pStyle w:val="23"/>
        <w:widowControl w:val="0"/>
        <w:tabs>
          <w:tab w:val="left" w:pos="1134"/>
        </w:tabs>
        <w:spacing w:line="240" w:lineRule="auto"/>
        <w:ind w:firstLine="0"/>
        <w:contextualSpacing/>
        <w:rPr>
          <w:rFonts w:ascii="GHEA Grapalat" w:hAnsi="GHEA Grapalat"/>
        </w:rPr>
      </w:pPr>
      <w:r w:rsidRPr="00C0452F">
        <w:rPr>
          <w:rFonts w:ascii="GHEA Grapalat" w:hAnsi="GHEA Grapalat"/>
          <w:lang w:val="hy-AM"/>
        </w:rPr>
        <w:t xml:space="preserve"> </w:t>
      </w:r>
      <w:r w:rsidR="00BA4929" w:rsidRPr="00C0452F">
        <w:rPr>
          <w:rFonts w:ascii="GHEA Grapalat" w:hAnsi="GHEA Grapalat"/>
        </w:rPr>
        <w:t xml:space="preserve">Заявки на процедуру получает и в журнале регистрации заявок регистрирует секретарь комиссии </w:t>
      </w:r>
      <w:r w:rsidRPr="00C0452F">
        <w:rPr>
          <w:rFonts w:ascii="GHEA Grapalat" w:hAnsi="GHEA Grapalat"/>
          <w:lang w:val="hy-AM"/>
        </w:rPr>
        <w:t xml:space="preserve">                   </w:t>
      </w:r>
      <w:r w:rsidR="00BA4929" w:rsidRPr="00C0452F">
        <w:rPr>
          <w:rFonts w:ascii="GHEA Grapalat" w:hAnsi="GHEA Grapalat"/>
        </w:rPr>
        <w:t>"</w:t>
      </w:r>
      <w:r w:rsidRPr="00C0452F">
        <w:rPr>
          <w:rFonts w:ascii="GHEA Grapalat" w:hAnsi="GHEA Grapalat"/>
          <w:b/>
          <w:bCs/>
        </w:rPr>
        <w:t>С.Мкртчян</w:t>
      </w:r>
      <w:r w:rsidR="00BA4929" w:rsidRPr="00C0452F">
        <w:rPr>
          <w:rFonts w:ascii="GHEA Grapalat" w:hAnsi="GHEA Grapalat"/>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14:paraId="485C5AD9" w14:textId="77777777" w:rsidR="00B67CCD" w:rsidRPr="00C0452F" w:rsidRDefault="00B67CCD" w:rsidP="005C4183">
      <w:pPr>
        <w:pStyle w:val="23"/>
        <w:widowControl w:val="0"/>
        <w:tabs>
          <w:tab w:val="left" w:pos="1134"/>
        </w:tabs>
        <w:spacing w:line="240" w:lineRule="auto"/>
        <w:ind w:firstLine="567"/>
        <w:rPr>
          <w:rFonts w:ascii="GHEA Grapalat" w:hAnsi="GHEA Grapalat"/>
        </w:rPr>
      </w:pPr>
      <w:r w:rsidRPr="00C0452F">
        <w:rPr>
          <w:rFonts w:ascii="GHEA Grapalat" w:hAnsi="GHEA Grapalat"/>
        </w:rPr>
        <w:t>4.3.</w:t>
      </w:r>
      <w:r w:rsidR="003065C4" w:rsidRPr="00C0452F">
        <w:rPr>
          <w:rFonts w:ascii="GHEA Grapalat" w:hAnsi="GHEA Grapalat"/>
        </w:rPr>
        <w:tab/>
      </w:r>
      <w:r w:rsidRPr="00C0452F">
        <w:rPr>
          <w:rFonts w:ascii="GHEA Grapalat" w:hAnsi="GHEA Grapalat"/>
        </w:rPr>
        <w:t>В заявке участник представляет:</w:t>
      </w:r>
    </w:p>
    <w:p w14:paraId="1A160A9B" w14:textId="77777777" w:rsidR="005F25EF" w:rsidRPr="00C0452F" w:rsidRDefault="005F25EF" w:rsidP="005C4183">
      <w:pPr>
        <w:jc w:val="both"/>
        <w:rPr>
          <w:rFonts w:ascii="GHEA Grapalat" w:hAnsi="GHEA Grapalat"/>
          <w:sz w:val="20"/>
          <w:szCs w:val="20"/>
        </w:rPr>
      </w:pPr>
      <w:r w:rsidRPr="00C0452F">
        <w:rPr>
          <w:rFonts w:ascii="GHEA Grapalat" w:hAnsi="GHEA Grapalat"/>
          <w:sz w:val="20"/>
          <w:szCs w:val="20"/>
        </w:rPr>
        <w:t>1) утвержденное им заявление-объявление, предусмотренное пунктом 2.1 части 2 настоящего приглашения</w:t>
      </w:r>
      <w:r w:rsidR="003C5795" w:rsidRPr="00C0452F">
        <w:rPr>
          <w:rFonts w:ascii="GHEA Grapalat" w:hAnsi="GHEA Grapalat"/>
          <w:sz w:val="20"/>
          <w:szCs w:val="20"/>
          <w:lang w:val="hy-AM"/>
        </w:rPr>
        <w:t xml:space="preserve"> </w:t>
      </w:r>
      <w:r w:rsidR="003C5795" w:rsidRPr="00C0452F">
        <w:rPr>
          <w:rFonts w:ascii="GHEA Grapalat" w:hAnsi="GHEA Grapalat"/>
          <w:sz w:val="20"/>
          <w:szCs w:val="20"/>
        </w:rPr>
        <w:t xml:space="preserve">указав адрес электронной почты, учетный номер налогоплательщика, адрес деятельности и номер телефона </w:t>
      </w:r>
      <w:r w:rsidRPr="00C0452F">
        <w:rPr>
          <w:rFonts w:ascii="GHEA Grapalat" w:hAnsi="GHEA Grapalat"/>
          <w:sz w:val="20"/>
          <w:szCs w:val="20"/>
        </w:rPr>
        <w:t>, которое включает:</w:t>
      </w:r>
    </w:p>
    <w:p w14:paraId="5AA192A1" w14:textId="77777777" w:rsidR="005F25EF" w:rsidRPr="00C0452F" w:rsidRDefault="005F25EF" w:rsidP="005C4183">
      <w:pPr>
        <w:jc w:val="both"/>
        <w:rPr>
          <w:rFonts w:ascii="GHEA Grapalat" w:hAnsi="GHEA Grapalat"/>
          <w:sz w:val="20"/>
          <w:szCs w:val="20"/>
        </w:rPr>
      </w:pPr>
      <w:r w:rsidRPr="00C0452F">
        <w:rPr>
          <w:rFonts w:ascii="GHEA Grapalat" w:hAnsi="GHEA Grapalat"/>
          <w:sz w:val="20"/>
          <w:szCs w:val="20"/>
        </w:rPr>
        <w:t xml:space="preserve">   а) </w:t>
      </w:r>
      <w:r w:rsidR="00070108" w:rsidRPr="00C0452F">
        <w:rPr>
          <w:rFonts w:ascii="GHEA Grapalat" w:hAnsi="GHEA Grapalat"/>
          <w:sz w:val="20"/>
          <w:szCs w:val="20"/>
        </w:rPr>
        <w:t>удостоверение соответствия его данных и данных аффилированных с ним лиц требованиям права участия, установленным настоящим приглашением</w:t>
      </w:r>
      <w:r w:rsidRPr="00C0452F">
        <w:rPr>
          <w:rFonts w:ascii="GHEA Grapalat" w:hAnsi="GHEA Grapalat"/>
          <w:sz w:val="20"/>
          <w:szCs w:val="20"/>
        </w:rPr>
        <w:t>;</w:t>
      </w:r>
    </w:p>
    <w:p w14:paraId="03831EC8" w14:textId="77777777" w:rsidR="00C648DF" w:rsidRPr="00C0452F" w:rsidRDefault="005F25EF" w:rsidP="005C4183">
      <w:pPr>
        <w:jc w:val="both"/>
        <w:rPr>
          <w:rFonts w:ascii="GHEA Grapalat" w:hAnsi="GHEA Grapalat"/>
          <w:sz w:val="20"/>
          <w:szCs w:val="20"/>
        </w:rPr>
      </w:pPr>
      <w:r w:rsidRPr="00C0452F">
        <w:rPr>
          <w:rFonts w:ascii="GHEA Grapalat" w:hAnsi="GHEA Grapalat"/>
          <w:sz w:val="20"/>
          <w:szCs w:val="20"/>
        </w:rPr>
        <w:t xml:space="preserve">   б) </w:t>
      </w:r>
      <w:r w:rsidR="00E7797C" w:rsidRPr="00C0452F">
        <w:rPr>
          <w:rFonts w:ascii="GHEA Grapalat" w:hAnsi="GHEA Grapalat"/>
          <w:sz w:val="20"/>
          <w:szCs w:val="20"/>
        </w:rPr>
        <w:t>документы, предусмотренные настоящим приглашением, подтверждающие его соответствие квалификационным критериям</w:t>
      </w:r>
    </w:p>
    <w:p w14:paraId="58408E89" w14:textId="77777777" w:rsidR="005F25EF" w:rsidRPr="00C0452F" w:rsidRDefault="005F25EF" w:rsidP="005C4183">
      <w:pPr>
        <w:ind w:firstLine="284"/>
        <w:jc w:val="both"/>
        <w:rPr>
          <w:rFonts w:ascii="GHEA Grapalat" w:hAnsi="GHEA Grapalat"/>
          <w:sz w:val="20"/>
          <w:szCs w:val="20"/>
        </w:rPr>
      </w:pPr>
      <w:r w:rsidRPr="00C0452F">
        <w:rPr>
          <w:rFonts w:ascii="GHEA Grapalat" w:hAnsi="GHEA Grapalat"/>
          <w:sz w:val="20"/>
          <w:szCs w:val="20"/>
        </w:rPr>
        <w:t xml:space="preserve">в) объявление об отсутствии </w:t>
      </w:r>
      <w:r w:rsidR="00255E60" w:rsidRPr="00C0452F">
        <w:rPr>
          <w:rFonts w:ascii="GHEA Grapalat" w:hAnsi="GHEA Grapalat"/>
          <w:sz w:val="20"/>
          <w:szCs w:val="20"/>
        </w:rPr>
        <w:t xml:space="preserve">недобросовестной конкуренции, </w:t>
      </w:r>
      <w:r w:rsidRPr="00C0452F">
        <w:rPr>
          <w:rFonts w:ascii="GHEA Grapalat" w:hAnsi="GHEA Grapalat"/>
          <w:sz w:val="20"/>
          <w:szCs w:val="20"/>
        </w:rPr>
        <w:t>злоупотребления доминирующим положением и антиконкурентного соглашения в рамках настоящей процедуры</w:t>
      </w:r>
    </w:p>
    <w:p w14:paraId="3FA8FA3B" w14:textId="77777777" w:rsidR="005F25EF" w:rsidRPr="00C0452F" w:rsidRDefault="005F25EF" w:rsidP="005C4183">
      <w:pPr>
        <w:jc w:val="both"/>
        <w:rPr>
          <w:rFonts w:ascii="GHEA Grapalat" w:hAnsi="GHEA Grapalat"/>
          <w:sz w:val="20"/>
          <w:szCs w:val="20"/>
        </w:rPr>
      </w:pPr>
      <w:r w:rsidRPr="00C0452F">
        <w:rPr>
          <w:rFonts w:ascii="GHEA Grapalat" w:hAnsi="GHEA Grapalat"/>
          <w:sz w:val="20"/>
          <w:szCs w:val="20"/>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509488D1" w14:textId="613F4246" w:rsidR="00EA0D10" w:rsidRPr="00C0452F" w:rsidRDefault="001361B2" w:rsidP="005C4183">
      <w:pPr>
        <w:pStyle w:val="norm"/>
        <w:widowControl w:val="0"/>
        <w:tabs>
          <w:tab w:val="left" w:pos="1134"/>
        </w:tabs>
        <w:spacing w:line="240" w:lineRule="auto"/>
        <w:ind w:firstLine="284"/>
        <w:rPr>
          <w:rFonts w:ascii="GHEA Grapalat" w:hAnsi="GHEA Grapalat"/>
          <w:sz w:val="20"/>
        </w:rPr>
      </w:pPr>
      <w:r w:rsidRPr="00C0452F">
        <w:rPr>
          <w:rFonts w:ascii="GHEA Grapalat" w:hAnsi="GHEA Grapalat"/>
          <w:sz w:val="20"/>
        </w:rPr>
        <w:t xml:space="preserve">д) </w:t>
      </w:r>
      <w:r w:rsidR="00B24E0E" w:rsidRPr="00C0452F">
        <w:rPr>
          <w:rFonts w:ascii="GHEA Grapalat" w:hAnsi="GHEA Grapalat"/>
          <w:spacing w:val="-6"/>
          <w:sz w:val="20"/>
        </w:rPr>
        <w:t>Деклараци</w:t>
      </w:r>
      <w:r w:rsidR="00596EE4" w:rsidRPr="00C0452F">
        <w:rPr>
          <w:rFonts w:ascii="GHEA Grapalat" w:hAnsi="GHEA Grapalat"/>
          <w:spacing w:val="-6"/>
          <w:sz w:val="20"/>
        </w:rPr>
        <w:t>ю</w:t>
      </w:r>
      <w:r w:rsidR="00B24E0E" w:rsidRPr="00C0452F">
        <w:rPr>
          <w:rFonts w:ascii="GHEA Grapalat" w:hAnsi="GHEA Grapalat"/>
          <w:spacing w:val="-6"/>
          <w:sz w:val="20"/>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C0452F">
        <w:rPr>
          <w:rFonts w:ascii="GHEA Grapalat" w:hAnsi="GHEA Grapalat"/>
          <w:spacing w:val="-6"/>
          <w:sz w:val="20"/>
        </w:rPr>
        <w:t>При этом, если участник объявляется отобранным участником, то предусмотренная настоящим абзацем информация, публик</w:t>
      </w:r>
      <w:r w:rsidR="00B24E0E" w:rsidRPr="00C0452F">
        <w:rPr>
          <w:rFonts w:ascii="GHEA Grapalat" w:hAnsi="GHEA Grapalat"/>
          <w:spacing w:val="-6"/>
          <w:sz w:val="20"/>
        </w:rPr>
        <w:t>у</w:t>
      </w:r>
      <w:r w:rsidRPr="00C0452F">
        <w:rPr>
          <w:rFonts w:ascii="GHEA Grapalat" w:hAnsi="GHEA Grapalat"/>
          <w:spacing w:val="-6"/>
          <w:sz w:val="20"/>
        </w:rPr>
        <w:t>ется в бюллетене вместе с объявлением о</w:t>
      </w:r>
      <w:r w:rsidRPr="00C0452F">
        <w:rPr>
          <w:rFonts w:ascii="GHEA Grapalat" w:hAnsi="GHEA Grapalat"/>
          <w:sz w:val="20"/>
        </w:rPr>
        <w:t xml:space="preserve"> решении заключить договор;</w:t>
      </w:r>
    </w:p>
    <w:p w14:paraId="6D519C87" w14:textId="77777777" w:rsidR="00B67CCD" w:rsidRPr="00C0452F" w:rsidRDefault="0062795D" w:rsidP="0086406C">
      <w:pPr>
        <w:pStyle w:val="norm"/>
        <w:widowControl w:val="0"/>
        <w:tabs>
          <w:tab w:val="left" w:pos="851"/>
        </w:tabs>
        <w:spacing w:line="240" w:lineRule="auto"/>
        <w:ind w:firstLine="567"/>
        <w:rPr>
          <w:rFonts w:ascii="GHEA Grapalat" w:hAnsi="GHEA Grapalat" w:cs="Sylfaen"/>
          <w:sz w:val="20"/>
        </w:rPr>
      </w:pPr>
      <w:r w:rsidRPr="00C0452F">
        <w:rPr>
          <w:rFonts w:ascii="GHEA Grapalat" w:hAnsi="GHEA Grapalat"/>
          <w:sz w:val="20"/>
        </w:rPr>
        <w:t>2</w:t>
      </w:r>
      <w:r w:rsidR="0047117B" w:rsidRPr="00C0452F">
        <w:rPr>
          <w:rFonts w:ascii="GHEA Grapalat" w:hAnsi="GHEA Grapalat"/>
          <w:sz w:val="20"/>
        </w:rPr>
        <w:t>)</w:t>
      </w:r>
      <w:r w:rsidR="00444026" w:rsidRPr="00C0452F">
        <w:rPr>
          <w:rFonts w:ascii="GHEA Grapalat" w:hAnsi="GHEA Grapalat"/>
          <w:sz w:val="20"/>
        </w:rPr>
        <w:tab/>
      </w:r>
      <w:r w:rsidR="0047117B" w:rsidRPr="00C0452F">
        <w:rPr>
          <w:rFonts w:ascii="GHEA Grapalat" w:hAnsi="GHEA Grapalat"/>
          <w:sz w:val="20"/>
        </w:rPr>
        <w:t>утвержденное им ценовое предложение;</w:t>
      </w:r>
    </w:p>
    <w:p w14:paraId="6EEEE8BE" w14:textId="10CF096A" w:rsidR="006C3115" w:rsidRPr="00C0452F" w:rsidRDefault="0062795D" w:rsidP="0086406C">
      <w:pPr>
        <w:widowControl w:val="0"/>
        <w:tabs>
          <w:tab w:val="left" w:pos="851"/>
        </w:tabs>
        <w:ind w:firstLine="567"/>
        <w:jc w:val="both"/>
        <w:rPr>
          <w:rFonts w:ascii="GHEA Grapalat" w:hAnsi="GHEA Grapalat"/>
          <w:sz w:val="20"/>
          <w:szCs w:val="20"/>
        </w:rPr>
      </w:pPr>
      <w:r w:rsidRPr="00C0452F">
        <w:rPr>
          <w:rFonts w:ascii="GHEA Grapalat" w:hAnsi="GHEA Grapalat"/>
          <w:sz w:val="20"/>
          <w:szCs w:val="20"/>
        </w:rPr>
        <w:t>3</w:t>
      </w:r>
      <w:r w:rsidR="00E326DD" w:rsidRPr="00C0452F">
        <w:rPr>
          <w:rFonts w:ascii="GHEA Grapalat" w:hAnsi="GHEA Grapalat"/>
          <w:sz w:val="20"/>
          <w:szCs w:val="20"/>
        </w:rPr>
        <w:t>)</w:t>
      </w:r>
      <w:r w:rsidR="00444026" w:rsidRPr="00C0452F">
        <w:rPr>
          <w:rFonts w:ascii="GHEA Grapalat" w:hAnsi="GHEA Grapalat"/>
          <w:sz w:val="20"/>
          <w:szCs w:val="20"/>
        </w:rPr>
        <w:tab/>
      </w:r>
      <w:r w:rsidR="00E326DD" w:rsidRPr="00C0452F">
        <w:rPr>
          <w:rFonts w:ascii="GHEA Grapalat" w:hAnsi="GHEA Grapalat"/>
          <w:sz w:val="20"/>
          <w:szCs w:val="20"/>
        </w:rPr>
        <w:t>обеспечение заявки</w:t>
      </w:r>
      <w:r w:rsidR="0067389F" w:rsidRPr="00C0452F">
        <w:rPr>
          <w:rFonts w:ascii="GHEA Grapalat" w:hAnsi="GHEA Grapalat"/>
          <w:sz w:val="20"/>
          <w:szCs w:val="20"/>
        </w:rPr>
        <w:t xml:space="preserve">- </w:t>
      </w:r>
      <w:r w:rsidR="00E326DD" w:rsidRPr="00C0452F">
        <w:rPr>
          <w:rFonts w:ascii="GHEA Grapalat" w:hAnsi="GHEA Grapalat"/>
          <w:sz w:val="20"/>
          <w:szCs w:val="20"/>
        </w:rPr>
        <w:t>в форме наличных денег или банковской гарантии</w:t>
      </w:r>
      <w:r w:rsidR="0067389F" w:rsidRPr="00C0452F">
        <w:rPr>
          <w:rFonts w:ascii="GHEA Grapalat" w:hAnsi="GHEA Grapalat"/>
          <w:sz w:val="20"/>
          <w:szCs w:val="20"/>
        </w:rPr>
        <w:t>.</w:t>
      </w:r>
    </w:p>
    <w:p w14:paraId="5E63AB0C" w14:textId="77777777" w:rsidR="005F2C25" w:rsidRPr="00C0452F" w:rsidRDefault="0062795D" w:rsidP="0086406C">
      <w:pPr>
        <w:pStyle w:val="norm"/>
        <w:widowControl w:val="0"/>
        <w:tabs>
          <w:tab w:val="left" w:pos="851"/>
        </w:tabs>
        <w:spacing w:line="240" w:lineRule="auto"/>
        <w:ind w:firstLine="567"/>
        <w:rPr>
          <w:rFonts w:ascii="GHEA Grapalat" w:hAnsi="GHEA Grapalat"/>
          <w:sz w:val="20"/>
        </w:rPr>
      </w:pPr>
      <w:r w:rsidRPr="00C0452F">
        <w:rPr>
          <w:rFonts w:ascii="GHEA Grapalat" w:hAnsi="GHEA Grapalat"/>
          <w:sz w:val="20"/>
        </w:rPr>
        <w:t>4)</w:t>
      </w:r>
      <w:r w:rsidR="007014DE" w:rsidRPr="00C0452F">
        <w:rPr>
          <w:rFonts w:ascii="GHEA Grapalat" w:hAnsi="GHEA Grapalat"/>
          <w:sz w:val="20"/>
        </w:rPr>
        <w:t xml:space="preserve"> </w:t>
      </w:r>
      <w:r w:rsidR="00BD4B37" w:rsidRPr="00C0452F">
        <w:rPr>
          <w:rFonts w:ascii="GHEA Grapalat" w:hAnsi="GHEA Grapalat"/>
          <w:sz w:val="20"/>
        </w:rPr>
        <w:t>п</w:t>
      </w:r>
      <w:r w:rsidR="00F55752" w:rsidRPr="00C0452F">
        <w:rPr>
          <w:rFonts w:ascii="GHEA Grapalat" w:hAnsi="GHEA Grapalat"/>
          <w:sz w:val="20"/>
        </w:rPr>
        <w:t>ри закупке строительных работ:</w:t>
      </w:r>
    </w:p>
    <w:p w14:paraId="30A5C619" w14:textId="45D7A241" w:rsidR="0088370A" w:rsidRPr="00C0452F" w:rsidRDefault="00DC5D72" w:rsidP="002B4892">
      <w:pPr>
        <w:pStyle w:val="HTML"/>
        <w:contextualSpacing/>
        <w:jc w:val="both"/>
        <w:rPr>
          <w:rFonts w:ascii="Cambria Math" w:hAnsi="Cambria Math"/>
          <w:lang w:val="hy-AM"/>
        </w:rPr>
      </w:pPr>
      <w:r w:rsidRPr="00C0452F">
        <w:rPr>
          <w:rFonts w:ascii="GHEA Grapalat" w:hAnsi="GHEA Grapalat" w:cs="Times New Roman"/>
          <w:lang w:val="ru-RU" w:eastAsia="ru-RU" w:bidi="ru-RU"/>
        </w:rPr>
        <w:t>утвержденое им заверение, с приложенной к настоящему приглашению проектной документацией, которая также является неотъемлемой частью заключаемого контракта, об обязательстве по установке (использованию) материалов и / или приборов и оборудования, соответствующих установленным техническим характеристикам и условиям гарантийного обслуживания,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 Заверение, предусмотренное настоящим подпунктом, также подтверждается отдельным приложением к заключаемому договору</w:t>
      </w:r>
      <w:r w:rsidR="00052F1B" w:rsidRPr="00C0452F">
        <w:rPr>
          <w:rFonts w:ascii="Cambria Math" w:hAnsi="Cambria Math"/>
          <w:lang w:val="hy-AM"/>
        </w:rPr>
        <w:t>․</w:t>
      </w:r>
    </w:p>
    <w:p w14:paraId="62AD85A5" w14:textId="77777777" w:rsidR="000845F6" w:rsidRPr="00C0452F" w:rsidRDefault="005F25EF" w:rsidP="0086406C">
      <w:pPr>
        <w:pStyle w:val="norm"/>
        <w:widowControl w:val="0"/>
        <w:tabs>
          <w:tab w:val="left" w:pos="993"/>
        </w:tabs>
        <w:spacing w:line="240" w:lineRule="auto"/>
        <w:ind w:firstLine="567"/>
        <w:rPr>
          <w:rFonts w:ascii="GHEA Grapalat" w:hAnsi="GHEA Grapalat" w:cs="Sylfaen"/>
          <w:sz w:val="20"/>
        </w:rPr>
      </w:pPr>
      <w:r w:rsidRPr="00C0452F">
        <w:rPr>
          <w:rFonts w:ascii="GHEA Grapalat" w:hAnsi="GHEA Grapalat"/>
          <w:sz w:val="20"/>
        </w:rPr>
        <w:t>5</w:t>
      </w:r>
      <w:r w:rsidR="003E3FD0" w:rsidRPr="00C0452F">
        <w:rPr>
          <w:rFonts w:ascii="GHEA Grapalat" w:hAnsi="GHEA Grapalat"/>
          <w:sz w:val="20"/>
        </w:rPr>
        <w:t>)</w:t>
      </w:r>
      <w:r w:rsidR="00333B85" w:rsidRPr="00C0452F">
        <w:rPr>
          <w:rFonts w:ascii="GHEA Grapalat" w:hAnsi="GHEA Grapalat"/>
          <w:sz w:val="20"/>
        </w:rPr>
        <w:tab/>
      </w:r>
      <w:r w:rsidR="003E3FD0" w:rsidRPr="00C0452F">
        <w:rPr>
          <w:rFonts w:ascii="GHEA Grapalat" w:hAnsi="GHEA Grapalat"/>
          <w:sz w:val="20"/>
        </w:rPr>
        <w:t>копию договора</w:t>
      </w:r>
      <w:r w:rsidR="00E8071D" w:rsidRPr="00C0452F">
        <w:rPr>
          <w:rFonts w:ascii="GHEA Grapalat" w:hAnsi="GHEA Grapalat"/>
          <w:sz w:val="20"/>
        </w:rPr>
        <w:t xml:space="preserve"> субподряда </w:t>
      </w:r>
      <w:r w:rsidR="003E3FD0" w:rsidRPr="00C0452F">
        <w:rPr>
          <w:rFonts w:ascii="GHEA Grapalat" w:hAnsi="GHEA Grapalat"/>
          <w:sz w:val="20"/>
        </w:rPr>
        <w:t xml:space="preserve">и данные лица, являющегося стороной этого договора, если заключаемый договор будет исполняться через </w:t>
      </w:r>
      <w:r w:rsidR="00E8071D" w:rsidRPr="00C0452F">
        <w:rPr>
          <w:rFonts w:ascii="GHEA Grapalat" w:hAnsi="GHEA Grapalat"/>
          <w:sz w:val="20"/>
        </w:rPr>
        <w:t>субподряд</w:t>
      </w:r>
      <w:r w:rsidR="003E3FD0" w:rsidRPr="00C0452F">
        <w:rPr>
          <w:rFonts w:ascii="GHEA Grapalat" w:hAnsi="GHEA Grapalat"/>
          <w:sz w:val="20"/>
        </w:rPr>
        <w:t>;</w:t>
      </w:r>
    </w:p>
    <w:p w14:paraId="35ECFF9B" w14:textId="77777777" w:rsidR="000845F6" w:rsidRPr="00C0452F" w:rsidRDefault="005F25EF" w:rsidP="0086406C">
      <w:pPr>
        <w:pStyle w:val="norm"/>
        <w:widowControl w:val="0"/>
        <w:tabs>
          <w:tab w:val="left" w:pos="993"/>
        </w:tabs>
        <w:spacing w:line="240" w:lineRule="auto"/>
        <w:ind w:firstLine="567"/>
        <w:rPr>
          <w:rFonts w:ascii="GHEA Grapalat" w:hAnsi="GHEA Grapalat"/>
          <w:sz w:val="20"/>
        </w:rPr>
      </w:pPr>
      <w:r w:rsidRPr="00C0452F">
        <w:rPr>
          <w:rFonts w:ascii="GHEA Grapalat" w:hAnsi="GHEA Grapalat"/>
          <w:sz w:val="20"/>
        </w:rPr>
        <w:t>6</w:t>
      </w:r>
      <w:r w:rsidR="003E3FD0" w:rsidRPr="00C0452F">
        <w:rPr>
          <w:rFonts w:ascii="GHEA Grapalat" w:hAnsi="GHEA Grapalat"/>
          <w:sz w:val="20"/>
        </w:rPr>
        <w:t>)</w:t>
      </w:r>
      <w:r w:rsidR="00333B85" w:rsidRPr="00C0452F">
        <w:rPr>
          <w:rFonts w:ascii="GHEA Grapalat" w:hAnsi="GHEA Grapalat"/>
          <w:sz w:val="20"/>
        </w:rPr>
        <w:tab/>
      </w:r>
      <w:r w:rsidR="003E3FD0" w:rsidRPr="00C0452F">
        <w:rPr>
          <w:rFonts w:ascii="GHEA Grapalat" w:hAnsi="GHEA Grapalat"/>
          <w:sz w:val="20"/>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6016B007" w14:textId="77777777" w:rsidR="00721677" w:rsidRPr="00C0452F" w:rsidRDefault="00721677" w:rsidP="005C4183">
      <w:pPr>
        <w:jc w:val="both"/>
        <w:rPr>
          <w:rFonts w:ascii="GHEA Grapalat" w:hAnsi="GHEA Grapalat" w:cs="Sylfaen"/>
          <w:sz w:val="20"/>
          <w:szCs w:val="20"/>
        </w:rPr>
      </w:pPr>
      <w:r w:rsidRPr="00C0452F">
        <w:rPr>
          <w:rFonts w:ascii="GHEA Grapalat" w:hAnsi="GHEA Grapalat" w:cs="Sylfaen"/>
          <w:sz w:val="20"/>
          <w:szCs w:val="20"/>
        </w:rPr>
        <w:lastRenderedPageBreak/>
        <w:t xml:space="preserve">При этом в случае участия в настоящей процедуре в порядке совместной деятельности (консорциумом) </w:t>
      </w:r>
    </w:p>
    <w:p w14:paraId="616BEAC3" w14:textId="77777777" w:rsidR="00721677" w:rsidRPr="00C0452F" w:rsidRDefault="00721677" w:rsidP="005C4183">
      <w:pPr>
        <w:jc w:val="both"/>
        <w:rPr>
          <w:rFonts w:ascii="GHEA Grapalat" w:hAnsi="GHEA Grapalat" w:cs="Sylfaen"/>
          <w:sz w:val="20"/>
          <w:szCs w:val="20"/>
        </w:rPr>
      </w:pPr>
      <w:r w:rsidRPr="00C0452F">
        <w:rPr>
          <w:rFonts w:ascii="GHEA Grapalat" w:hAnsi="GHEA Grapalat" w:cs="Sylfaen"/>
          <w:sz w:val="20"/>
          <w:szCs w:val="20"/>
        </w:rPr>
        <w:t xml:space="preserve">  • ни одна из сторон договора о совместной деятельности не может подавать отдельную заявку на данную процедуру</w:t>
      </w:r>
      <w:r w:rsidR="006519EF" w:rsidRPr="00C0452F">
        <w:rPr>
          <w:rFonts w:ascii="GHEA Grapalat" w:hAnsi="GHEA Grapalat" w:cs="Sylfaen"/>
          <w:sz w:val="20"/>
          <w:szCs w:val="20"/>
        </w:rPr>
        <w:t xml:space="preserve"> (на один и тот же лот)</w:t>
      </w:r>
      <w:r w:rsidRPr="00C0452F">
        <w:rPr>
          <w:rFonts w:ascii="GHEA Grapalat" w:hAnsi="GHEA Grapalat" w:cs="Sylfaen"/>
          <w:sz w:val="20"/>
          <w:szCs w:val="20"/>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041A1C1A" w14:textId="1689812D" w:rsidR="00721677" w:rsidRPr="00C0452F" w:rsidRDefault="00721677" w:rsidP="005C4183">
      <w:pPr>
        <w:pStyle w:val="norm"/>
        <w:widowControl w:val="0"/>
        <w:spacing w:line="240" w:lineRule="auto"/>
        <w:ind w:firstLine="0"/>
        <w:rPr>
          <w:rFonts w:ascii="GHEA Grapalat" w:hAnsi="GHEA Grapalat" w:cs="Sylfaen"/>
          <w:sz w:val="20"/>
        </w:rPr>
      </w:pPr>
      <w:r w:rsidRPr="00C0452F">
        <w:rPr>
          <w:rFonts w:ascii="GHEA Grapalat" w:hAnsi="GHEA Grapalat" w:cs="Sylfaen"/>
          <w:sz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342D54F8" w14:textId="77777777" w:rsidR="0086406C" w:rsidRPr="00C0452F" w:rsidRDefault="0086406C" w:rsidP="005C4183">
      <w:pPr>
        <w:pStyle w:val="norm"/>
        <w:widowControl w:val="0"/>
        <w:spacing w:line="240" w:lineRule="auto"/>
        <w:ind w:firstLine="0"/>
        <w:rPr>
          <w:rFonts w:ascii="GHEA Grapalat" w:hAnsi="GHEA Grapalat" w:cs="Sylfaen"/>
          <w:sz w:val="20"/>
        </w:rPr>
      </w:pPr>
    </w:p>
    <w:p w14:paraId="44E47C48" w14:textId="4FBEC653" w:rsidR="00A45946" w:rsidRPr="00C0452F" w:rsidRDefault="00333B85" w:rsidP="00052F1B">
      <w:pPr>
        <w:widowControl w:val="0"/>
        <w:jc w:val="center"/>
        <w:rPr>
          <w:rFonts w:ascii="GHEA Grapalat" w:hAnsi="GHEA Grapalat"/>
          <w:b/>
          <w:sz w:val="20"/>
          <w:szCs w:val="20"/>
        </w:rPr>
      </w:pPr>
      <w:r w:rsidRPr="00C0452F">
        <w:rPr>
          <w:rFonts w:ascii="GHEA Grapalat" w:hAnsi="GHEA Grapalat"/>
          <w:b/>
          <w:sz w:val="20"/>
          <w:szCs w:val="20"/>
        </w:rPr>
        <w:t>5.</w:t>
      </w:r>
      <w:r w:rsidR="00C8055A" w:rsidRPr="00C0452F">
        <w:rPr>
          <w:rFonts w:ascii="GHEA Grapalat" w:hAnsi="GHEA Grapalat"/>
          <w:b/>
          <w:sz w:val="20"/>
          <w:szCs w:val="20"/>
        </w:rPr>
        <w:t xml:space="preserve">ЦЕНОВОЕ ПРЕДЛОЖЕНИЕ ЗАЯВКИ </w:t>
      </w:r>
    </w:p>
    <w:p w14:paraId="4298BC87" w14:textId="77777777" w:rsidR="00A45946" w:rsidRPr="00C0452F" w:rsidRDefault="00C8055A" w:rsidP="0086406C">
      <w:pPr>
        <w:widowControl w:val="0"/>
        <w:tabs>
          <w:tab w:val="left" w:pos="993"/>
        </w:tabs>
        <w:ind w:firstLine="567"/>
        <w:jc w:val="both"/>
        <w:rPr>
          <w:rFonts w:ascii="GHEA Grapalat" w:hAnsi="GHEA Grapalat"/>
          <w:sz w:val="20"/>
          <w:szCs w:val="20"/>
        </w:rPr>
      </w:pPr>
      <w:r w:rsidRPr="00C0452F">
        <w:rPr>
          <w:rFonts w:ascii="GHEA Grapalat" w:hAnsi="GHEA Grapalat"/>
          <w:sz w:val="20"/>
          <w:szCs w:val="20"/>
        </w:rPr>
        <w:t>5.1</w:t>
      </w:r>
      <w:r w:rsidR="00A34DFE" w:rsidRPr="00C0452F">
        <w:rPr>
          <w:rFonts w:ascii="GHEA Grapalat" w:hAnsi="GHEA Grapalat"/>
          <w:sz w:val="20"/>
          <w:szCs w:val="20"/>
        </w:rPr>
        <w:t>.</w:t>
      </w:r>
      <w:r w:rsidR="00333B85" w:rsidRPr="00C0452F">
        <w:rPr>
          <w:rFonts w:ascii="GHEA Grapalat" w:hAnsi="GHEA Grapalat"/>
          <w:sz w:val="20"/>
          <w:szCs w:val="20"/>
        </w:rPr>
        <w:tab/>
      </w:r>
      <w:r w:rsidRPr="00C0452F">
        <w:rPr>
          <w:rFonts w:ascii="GHEA Grapalat" w:hAnsi="GHEA Grapalat"/>
          <w:sz w:val="20"/>
          <w:szCs w:val="20"/>
        </w:rPr>
        <w:t xml:space="preserve">Предлагаемая цена помимо стоимости </w:t>
      </w:r>
      <w:r w:rsidR="00BD6E80" w:rsidRPr="00C0452F">
        <w:rPr>
          <w:rFonts w:ascii="GHEA Grapalat" w:hAnsi="GHEA Grapalat"/>
          <w:sz w:val="20"/>
          <w:szCs w:val="20"/>
        </w:rPr>
        <w:t>работ</w:t>
      </w:r>
      <w:r w:rsidRPr="00C0452F">
        <w:rPr>
          <w:rFonts w:ascii="GHEA Grapalat" w:hAnsi="GHEA Grapalat"/>
          <w:sz w:val="20"/>
          <w:szCs w:val="20"/>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78857110" w14:textId="77777777" w:rsidR="0079529B" w:rsidRPr="00C0452F" w:rsidRDefault="00C8055A" w:rsidP="0086406C">
      <w:pPr>
        <w:pStyle w:val="norm"/>
        <w:widowControl w:val="0"/>
        <w:tabs>
          <w:tab w:val="left" w:pos="993"/>
        </w:tabs>
        <w:spacing w:line="240" w:lineRule="auto"/>
        <w:ind w:firstLine="567"/>
        <w:rPr>
          <w:rFonts w:ascii="GHEA Grapalat" w:hAnsi="GHEA Grapalat"/>
          <w:sz w:val="20"/>
        </w:rPr>
      </w:pPr>
      <w:r w:rsidRPr="00C0452F">
        <w:rPr>
          <w:rFonts w:ascii="GHEA Grapalat" w:hAnsi="GHEA Grapalat"/>
          <w:sz w:val="20"/>
        </w:rPr>
        <w:t>5.2.</w:t>
      </w:r>
      <w:r w:rsidR="00333B85" w:rsidRPr="00C0452F">
        <w:rPr>
          <w:rFonts w:ascii="GHEA Grapalat" w:hAnsi="GHEA Grapalat"/>
          <w:sz w:val="20"/>
        </w:rPr>
        <w:tab/>
      </w:r>
      <w:r w:rsidRPr="00C0452F">
        <w:rPr>
          <w:rFonts w:ascii="GHEA Grapalat" w:hAnsi="GHEA Grapalat"/>
          <w:sz w:val="20"/>
        </w:rPr>
        <w:t>Участник представляет ценовое предложение в форме расчета, состоящего из обобщенных компонентов</w:t>
      </w:r>
      <w:r w:rsidR="00F7173E" w:rsidRPr="00C0452F">
        <w:rPr>
          <w:rFonts w:ascii="GHEA Grapalat" w:hAnsi="GHEA Grapalat"/>
          <w:sz w:val="20"/>
        </w:rPr>
        <w:t xml:space="preserve"> </w:t>
      </w:r>
      <w:r w:rsidR="00443317" w:rsidRPr="00C0452F">
        <w:rPr>
          <w:rFonts w:ascii="GHEA Grapalat" w:hAnsi="GHEA Grapalat"/>
          <w:sz w:val="20"/>
        </w:rPr>
        <w:t>-</w:t>
      </w:r>
      <w:r w:rsidRPr="00C0452F">
        <w:rPr>
          <w:rFonts w:ascii="GHEA Grapalat" w:hAnsi="GHEA Grapalat"/>
          <w:sz w:val="20"/>
        </w:rPr>
        <w:t xml:space="preserve"> </w:t>
      </w:r>
      <w:r w:rsidR="00443317" w:rsidRPr="00C0452F">
        <w:rPr>
          <w:rFonts w:ascii="GHEA Grapalat" w:hAnsi="GHEA Grapalat"/>
          <w:sz w:val="20"/>
        </w:rPr>
        <w:t>стоимость</w:t>
      </w:r>
      <w:r w:rsidR="00F7173E" w:rsidRPr="00C0452F">
        <w:rPr>
          <w:rFonts w:ascii="GHEA Grapalat" w:hAnsi="GHEA Grapalat"/>
          <w:sz w:val="20"/>
        </w:rPr>
        <w:t xml:space="preserve"> </w:t>
      </w:r>
      <w:r w:rsidR="004E68E0" w:rsidRPr="00C0452F">
        <w:rPr>
          <w:rFonts w:ascii="GHEA Grapalat" w:hAnsi="GHEA Grapalat"/>
          <w:sz w:val="20"/>
        </w:rPr>
        <w:t>(совокупность себестоимости и прогнозируемой прибыли)</w:t>
      </w:r>
      <w:r w:rsidRPr="00C0452F">
        <w:rPr>
          <w:rFonts w:ascii="GHEA Grapalat" w:hAnsi="GHEA Grapalat"/>
          <w:sz w:val="20"/>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r w:rsidR="0079529B" w:rsidRPr="00C0452F">
        <w:rPr>
          <w:rFonts w:ascii="GHEA Grapalat" w:hAnsi="GHEA Grapalat"/>
          <w:sz w:val="20"/>
        </w:rPr>
        <w:t>При</w:t>
      </w:r>
      <w:r w:rsidR="00CB6775" w:rsidRPr="00C0452F">
        <w:rPr>
          <w:rFonts w:ascii="GHEA Grapalat" w:hAnsi="GHEA Grapalat"/>
          <w:sz w:val="20"/>
        </w:rPr>
        <w:t xml:space="preserve"> этом</w:t>
      </w:r>
      <w:r w:rsidR="0079529B" w:rsidRPr="00C0452F">
        <w:rPr>
          <w:rFonts w:ascii="GHEA Grapalat" w:hAnsi="GHEA Grapalat"/>
          <w:sz w:val="20"/>
        </w:rPr>
        <w:t>:</w:t>
      </w:r>
    </w:p>
    <w:p w14:paraId="324F73D7" w14:textId="77777777" w:rsidR="0079529B" w:rsidRPr="00C0452F" w:rsidRDefault="0079529B" w:rsidP="00C24D44">
      <w:pPr>
        <w:pStyle w:val="HTML"/>
        <w:contextualSpacing/>
        <w:jc w:val="both"/>
        <w:rPr>
          <w:rFonts w:ascii="GHEA Grapalat" w:hAnsi="GHEA Grapalat" w:cs="Times New Roman"/>
          <w:lang w:val="ru-RU" w:eastAsia="ru-RU" w:bidi="ru-RU"/>
        </w:rPr>
      </w:pPr>
      <w:r w:rsidRPr="00C0452F">
        <w:rPr>
          <w:rFonts w:ascii="GHEA Grapalat" w:hAnsi="GHEA Grapalat" w:cs="Times New Roman"/>
          <w:lang w:val="ru-RU" w:eastAsia="ru-RU" w:bidi="ru-RU"/>
        </w:rPr>
        <w:t xml:space="preserve">а. оценка и сравнение ценовых предложений участников осуществляются без </w:t>
      </w:r>
      <w:r w:rsidR="00F01DE1" w:rsidRPr="00C0452F">
        <w:rPr>
          <w:rFonts w:ascii="GHEA Grapalat" w:hAnsi="GHEA Grapalat" w:cs="Times New Roman"/>
          <w:lang w:val="ru-RU" w:eastAsia="ru-RU" w:bidi="ru-RU"/>
        </w:rPr>
        <w:t>у</w:t>
      </w:r>
      <w:r w:rsidRPr="00C0452F">
        <w:rPr>
          <w:rFonts w:ascii="GHEA Grapalat" w:hAnsi="GHEA Grapalat" w:cs="Times New Roman"/>
          <w:lang w:val="ru-RU" w:eastAsia="ru-RU" w:bidi="ru-RU"/>
        </w:rPr>
        <w:t>чета суммы налога, указанного в настоящем пункте,</w:t>
      </w:r>
    </w:p>
    <w:p w14:paraId="2D1BD0DB" w14:textId="77777777" w:rsidR="0079529B" w:rsidRPr="00C0452F" w:rsidRDefault="0079529B" w:rsidP="00C24D44">
      <w:pPr>
        <w:pStyle w:val="HTML"/>
        <w:contextualSpacing/>
        <w:jc w:val="both"/>
        <w:rPr>
          <w:rFonts w:ascii="GHEA Grapalat" w:hAnsi="GHEA Grapalat"/>
          <w:lang w:val="ru-RU"/>
        </w:rPr>
      </w:pPr>
      <w:r w:rsidRPr="00C0452F">
        <w:rPr>
          <w:rFonts w:ascii="GHEA Grapalat" w:hAnsi="GHEA Grapalat" w:cs="Times New Roman"/>
          <w:lang w:val="ru-RU" w:eastAsia="ru-RU" w:bidi="ru-RU"/>
        </w:rPr>
        <w:t xml:space="preserve">б. в случае закупок строительных работ участник не представляет заполненную им объемную ведомость-смету, а в случае признания отобранным участником платежи за исполнительные акты в рамках заключаемого договора осуществляются по следующей формуле  </w:t>
      </w:r>
      <w:r w:rsidRPr="00C0452F">
        <w:rPr>
          <w:rFonts w:ascii="GHEA Grapalat" w:hAnsi="GHEA Grapalat"/>
          <w:lang w:val="ru-RU"/>
        </w:rPr>
        <w:t>ВС= ЦУ/СЦ</w:t>
      </w:r>
      <w:r w:rsidRPr="00C0452F">
        <w:rPr>
          <w:rFonts w:ascii="GHEA Grapalat" w:hAnsi="GHEA Grapalat"/>
        </w:rPr>
        <w:t>x</w:t>
      </w:r>
      <w:r w:rsidRPr="00C0452F">
        <w:rPr>
          <w:rFonts w:ascii="GHEA Grapalat" w:hAnsi="GHEA Grapalat"/>
          <w:lang w:val="ru-RU"/>
        </w:rPr>
        <w:t>ОР где:</w:t>
      </w:r>
    </w:p>
    <w:p w14:paraId="60B5E0B0" w14:textId="77777777" w:rsidR="0079529B" w:rsidRPr="00C0452F" w:rsidRDefault="0079529B" w:rsidP="00C24D44">
      <w:pPr>
        <w:pStyle w:val="norm"/>
        <w:widowControl w:val="0"/>
        <w:spacing w:line="240" w:lineRule="auto"/>
        <w:ind w:firstLine="567"/>
        <w:contextualSpacing/>
        <w:rPr>
          <w:rFonts w:ascii="GHEA Grapalat" w:hAnsi="GHEA Grapalat"/>
          <w:sz w:val="20"/>
        </w:rPr>
      </w:pPr>
      <w:r w:rsidRPr="00C0452F">
        <w:rPr>
          <w:rFonts w:ascii="GHEA Grapalat" w:hAnsi="GHEA Grapalat"/>
          <w:sz w:val="20"/>
        </w:rPr>
        <w:t>ЦУ -</w:t>
      </w:r>
      <w:r w:rsidRPr="00C0452F">
        <w:rPr>
          <w:rStyle w:val="y2iqfc"/>
          <w:rFonts w:ascii="inherit" w:hAnsi="inherit"/>
          <w:sz w:val="38"/>
          <w:szCs w:val="36"/>
        </w:rPr>
        <w:t xml:space="preserve"> </w:t>
      </w:r>
      <w:r w:rsidRPr="00C0452F">
        <w:rPr>
          <w:rFonts w:ascii="GHEA Grapalat" w:hAnsi="GHEA Grapalat"/>
          <w:sz w:val="20"/>
        </w:rPr>
        <w:t>цена,</w:t>
      </w:r>
      <w:r w:rsidRPr="00C0452F">
        <w:rPr>
          <w:rStyle w:val="y2iqfc"/>
          <w:rFonts w:ascii="inherit" w:hAnsi="inherit"/>
          <w:sz w:val="38"/>
          <w:szCs w:val="36"/>
        </w:rPr>
        <w:t xml:space="preserve"> </w:t>
      </w:r>
      <w:r w:rsidRPr="00C0452F">
        <w:rPr>
          <w:rFonts w:ascii="GHEA Grapalat" w:hAnsi="GHEA Grapalat"/>
          <w:sz w:val="20"/>
        </w:rPr>
        <w:t>предложенная отобранным участником,</w:t>
      </w:r>
    </w:p>
    <w:p w14:paraId="3C79B26E" w14:textId="77777777" w:rsidR="0079529B" w:rsidRPr="00C0452F" w:rsidRDefault="0079529B" w:rsidP="00C24D44">
      <w:pPr>
        <w:pStyle w:val="norm"/>
        <w:widowControl w:val="0"/>
        <w:spacing w:line="240" w:lineRule="auto"/>
        <w:ind w:firstLine="567"/>
        <w:contextualSpacing/>
        <w:rPr>
          <w:rFonts w:ascii="GHEA Grapalat" w:hAnsi="GHEA Grapalat"/>
          <w:sz w:val="20"/>
        </w:rPr>
      </w:pPr>
      <w:r w:rsidRPr="00C0452F">
        <w:rPr>
          <w:rFonts w:ascii="GHEA Grapalat" w:hAnsi="GHEA Grapalat"/>
          <w:sz w:val="20"/>
        </w:rPr>
        <w:t>СЦ-сметная цена строительных работ, опубликованная в настоящем приглашении,</w:t>
      </w:r>
    </w:p>
    <w:p w14:paraId="23BEEE6B" w14:textId="77777777" w:rsidR="0079529B" w:rsidRPr="00C0452F" w:rsidRDefault="0079529B" w:rsidP="00052F1B">
      <w:pPr>
        <w:pStyle w:val="norm"/>
        <w:widowControl w:val="0"/>
        <w:spacing w:line="240" w:lineRule="auto"/>
        <w:ind w:firstLine="567"/>
        <w:contextualSpacing/>
        <w:rPr>
          <w:rFonts w:ascii="GHEA Grapalat" w:hAnsi="GHEA Grapalat"/>
          <w:sz w:val="20"/>
        </w:rPr>
      </w:pPr>
      <w:r w:rsidRPr="00C0452F">
        <w:rPr>
          <w:rFonts w:ascii="GHEA Grapalat" w:hAnsi="GHEA Grapalat"/>
          <w:sz w:val="20"/>
        </w:rPr>
        <w:t>ОР - объем работ, представленный данным исполнительным актом, в денежном выражении,</w:t>
      </w:r>
    </w:p>
    <w:p w14:paraId="6ECD4B25" w14:textId="101D6D0C" w:rsidR="00B95FE0" w:rsidRPr="00C0452F" w:rsidRDefault="0079529B" w:rsidP="00052F1B">
      <w:pPr>
        <w:pStyle w:val="norm"/>
        <w:widowControl w:val="0"/>
        <w:tabs>
          <w:tab w:val="left" w:pos="1134"/>
        </w:tabs>
        <w:spacing w:line="240" w:lineRule="auto"/>
        <w:ind w:firstLine="567"/>
        <w:contextualSpacing/>
        <w:rPr>
          <w:rFonts w:ascii="Cambria Math" w:hAnsi="Cambria Math" w:cs="Sylfaen"/>
          <w:sz w:val="20"/>
          <w:lang w:val="hy-AM"/>
        </w:rPr>
      </w:pPr>
      <w:r w:rsidRPr="00C0452F">
        <w:rPr>
          <w:rFonts w:ascii="GHEA Grapalat" w:hAnsi="GHEA Grapalat"/>
          <w:sz w:val="20"/>
        </w:rPr>
        <w:t>ВС-сумма, выплачиваемая за работы, указанные в объемной ведомость-смете</w:t>
      </w:r>
      <w:r w:rsidR="00C24D44" w:rsidRPr="00C0452F">
        <w:rPr>
          <w:rFonts w:ascii="Cambria Math" w:hAnsi="Cambria Math"/>
          <w:sz w:val="20"/>
          <w:lang w:val="hy-AM"/>
        </w:rPr>
        <w:t>․</w:t>
      </w:r>
    </w:p>
    <w:p w14:paraId="54C8C732" w14:textId="77777777" w:rsidR="00B95FE0" w:rsidRPr="00C0452F" w:rsidRDefault="00C134C5" w:rsidP="00052F1B">
      <w:pPr>
        <w:pStyle w:val="norm"/>
        <w:widowControl w:val="0"/>
        <w:spacing w:line="240" w:lineRule="auto"/>
        <w:ind w:firstLine="567"/>
        <w:contextualSpacing/>
        <w:rPr>
          <w:rFonts w:ascii="GHEA Grapalat" w:hAnsi="GHEA Grapalat" w:cs="Sylfaen"/>
          <w:sz w:val="20"/>
        </w:rPr>
      </w:pPr>
      <w:r w:rsidRPr="00C0452F">
        <w:rPr>
          <w:rFonts w:ascii="GHEA Grapalat" w:hAnsi="GHEA Grapalat"/>
          <w:sz w:val="20"/>
        </w:rPr>
        <w:t>З</w:t>
      </w:r>
      <w:r w:rsidR="00B95FE0" w:rsidRPr="00C0452F">
        <w:rPr>
          <w:rFonts w:ascii="GHEA Grapalat" w:hAnsi="GHEA Grapalat"/>
          <w:sz w:val="20"/>
        </w:rPr>
        <w:t>аявка участника не подлежит отклонению, если:</w:t>
      </w:r>
    </w:p>
    <w:p w14:paraId="358EB3A3" w14:textId="77777777" w:rsidR="00B95FE0" w:rsidRPr="00C0452F" w:rsidRDefault="00B95FE0" w:rsidP="0086406C">
      <w:pPr>
        <w:pStyle w:val="norm"/>
        <w:widowControl w:val="0"/>
        <w:tabs>
          <w:tab w:val="left" w:pos="851"/>
        </w:tabs>
        <w:spacing w:line="240" w:lineRule="auto"/>
        <w:ind w:firstLine="567"/>
        <w:rPr>
          <w:rFonts w:ascii="GHEA Grapalat" w:hAnsi="GHEA Grapalat" w:cs="Sylfaen"/>
          <w:sz w:val="20"/>
        </w:rPr>
      </w:pPr>
      <w:r w:rsidRPr="00C0452F">
        <w:rPr>
          <w:rFonts w:ascii="GHEA Grapalat" w:hAnsi="GHEA Grapalat"/>
          <w:sz w:val="20"/>
        </w:rPr>
        <w:t>а.</w:t>
      </w:r>
      <w:r w:rsidR="00333B85" w:rsidRPr="00C0452F">
        <w:rPr>
          <w:rFonts w:ascii="GHEA Grapalat" w:hAnsi="GHEA Grapalat"/>
          <w:sz w:val="20"/>
        </w:rPr>
        <w:tab/>
      </w:r>
      <w:r w:rsidRPr="00C0452F">
        <w:rPr>
          <w:rFonts w:ascii="GHEA Grapalat" w:hAnsi="GHEA Grapalat"/>
          <w:sz w:val="20"/>
        </w:rPr>
        <w:t>графы "стоимость</w:t>
      </w:r>
      <w:r w:rsidR="00DF3688" w:rsidRPr="00C0452F">
        <w:rPr>
          <w:rFonts w:ascii="GHEA Grapalat" w:hAnsi="GHEA Grapalat"/>
          <w:sz w:val="20"/>
        </w:rPr>
        <w:t>"</w:t>
      </w:r>
      <w:r w:rsidR="00830AD3" w:rsidRPr="00C0452F">
        <w:rPr>
          <w:rFonts w:ascii="GHEA Grapalat" w:hAnsi="GHEA Grapalat"/>
          <w:sz w:val="20"/>
        </w:rPr>
        <w:t xml:space="preserve"> </w:t>
      </w:r>
      <w:r w:rsidRPr="00C0452F">
        <w:rPr>
          <w:rFonts w:ascii="GHEA Grapalat" w:hAnsi="GHEA Grapalat"/>
          <w:sz w:val="20"/>
        </w:rPr>
        <w:t xml:space="preserve">и "налог на добавленную стоимость" </w:t>
      </w:r>
      <w:r w:rsidR="009B550F" w:rsidRPr="00C0452F">
        <w:rPr>
          <w:rFonts w:ascii="GHEA Grapalat" w:hAnsi="GHEA Grapalat"/>
          <w:sz w:val="20"/>
        </w:rPr>
        <w:t xml:space="preserve">ценового предложения </w:t>
      </w:r>
      <w:r w:rsidRPr="00C0452F">
        <w:rPr>
          <w:rFonts w:ascii="GHEA Grapalat" w:hAnsi="GHEA Grapalat"/>
          <w:sz w:val="20"/>
        </w:rPr>
        <w:t>заполнены только цифрами, а графа "общая цена" — и прописью, и цифрами или только прописью.</w:t>
      </w:r>
    </w:p>
    <w:p w14:paraId="3E8E5253" w14:textId="77777777" w:rsidR="00B95FE0" w:rsidRPr="00C0452F" w:rsidRDefault="00B95FE0" w:rsidP="0086406C">
      <w:pPr>
        <w:pStyle w:val="norm"/>
        <w:widowControl w:val="0"/>
        <w:tabs>
          <w:tab w:val="left" w:pos="851"/>
        </w:tabs>
        <w:spacing w:line="240" w:lineRule="auto"/>
        <w:ind w:firstLine="567"/>
        <w:rPr>
          <w:rFonts w:ascii="GHEA Grapalat" w:hAnsi="GHEA Grapalat" w:cs="Sylfaen"/>
          <w:sz w:val="20"/>
        </w:rPr>
      </w:pPr>
      <w:r w:rsidRPr="00C0452F">
        <w:rPr>
          <w:rFonts w:ascii="GHEA Grapalat" w:hAnsi="GHEA Grapalat"/>
          <w:sz w:val="20"/>
        </w:rPr>
        <w:t>б.</w:t>
      </w:r>
      <w:r w:rsidR="00333B85" w:rsidRPr="00C0452F">
        <w:rPr>
          <w:rFonts w:ascii="GHEA Grapalat" w:hAnsi="GHEA Grapalat"/>
          <w:sz w:val="20"/>
        </w:rPr>
        <w:tab/>
      </w:r>
      <w:r w:rsidRPr="00C0452F">
        <w:rPr>
          <w:rFonts w:ascii="GHEA Grapalat" w:hAnsi="GHEA Grapalat"/>
          <w:sz w:val="20"/>
        </w:rPr>
        <w:t xml:space="preserve">между суммами, указанными прописью или цифрами в графах </w:t>
      </w:r>
      <w:r w:rsidR="00A60D60" w:rsidRPr="00C0452F">
        <w:rPr>
          <w:rFonts w:ascii="GHEA Grapalat" w:hAnsi="GHEA Grapalat"/>
          <w:sz w:val="20"/>
        </w:rPr>
        <w:t>"стоимость"</w:t>
      </w:r>
      <w:r w:rsidR="00F7173E" w:rsidRPr="00C0452F">
        <w:rPr>
          <w:rFonts w:ascii="GHEA Grapalat" w:hAnsi="GHEA Grapalat"/>
          <w:sz w:val="20"/>
        </w:rPr>
        <w:t xml:space="preserve"> </w:t>
      </w:r>
      <w:r w:rsidRPr="00C0452F">
        <w:rPr>
          <w:rFonts w:ascii="GHEA Grapalat" w:hAnsi="GHEA Grapalat"/>
          <w:sz w:val="20"/>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74F91962" w14:textId="77777777" w:rsidR="00A45946" w:rsidRPr="00C0452F" w:rsidRDefault="00B95FE0" w:rsidP="0086406C">
      <w:pPr>
        <w:pStyle w:val="norm"/>
        <w:widowControl w:val="0"/>
        <w:tabs>
          <w:tab w:val="left" w:pos="851"/>
        </w:tabs>
        <w:spacing w:line="240" w:lineRule="auto"/>
        <w:ind w:firstLine="567"/>
        <w:rPr>
          <w:rFonts w:ascii="GHEA Grapalat" w:hAnsi="GHEA Grapalat"/>
          <w:sz w:val="20"/>
        </w:rPr>
      </w:pPr>
      <w:r w:rsidRPr="00C0452F">
        <w:rPr>
          <w:rFonts w:ascii="GHEA Grapalat" w:hAnsi="GHEA Grapalat"/>
          <w:sz w:val="20"/>
        </w:rPr>
        <w:t>в.</w:t>
      </w:r>
      <w:r w:rsidR="00333B85" w:rsidRPr="00C0452F">
        <w:rPr>
          <w:rFonts w:ascii="GHEA Grapalat" w:hAnsi="GHEA Grapalat"/>
          <w:sz w:val="20"/>
        </w:rPr>
        <w:tab/>
      </w:r>
      <w:r w:rsidRPr="00C0452F">
        <w:rPr>
          <w:rFonts w:ascii="GHEA Grapalat" w:hAnsi="GHEA Grapalat"/>
          <w:sz w:val="20"/>
        </w:rPr>
        <w:t>номер лота в ценовом предложении указан неверно, однако наименование предмета закупки заполнено правильно.</w:t>
      </w:r>
    </w:p>
    <w:p w14:paraId="134FBFA3" w14:textId="77777777" w:rsidR="00B9778A" w:rsidRPr="00C0452F" w:rsidRDefault="00B9778A" w:rsidP="0086406C">
      <w:pPr>
        <w:pStyle w:val="norm"/>
        <w:widowControl w:val="0"/>
        <w:tabs>
          <w:tab w:val="left" w:pos="851"/>
        </w:tabs>
        <w:spacing w:line="240" w:lineRule="auto"/>
        <w:ind w:firstLine="567"/>
        <w:rPr>
          <w:rFonts w:ascii="GHEA Grapalat" w:hAnsi="GHEA Grapalat"/>
          <w:sz w:val="20"/>
        </w:rPr>
      </w:pPr>
      <w:r w:rsidRPr="00C0452F">
        <w:rPr>
          <w:rFonts w:ascii="GHEA Grapalat" w:hAnsi="GHEA Grapalat"/>
          <w:sz w:val="20"/>
        </w:rPr>
        <w:t>г.</w:t>
      </w:r>
      <w:r w:rsidRPr="00C0452F">
        <w:rPr>
          <w:sz w:val="18"/>
          <w:szCs w:val="16"/>
        </w:rPr>
        <w:t xml:space="preserve"> </w:t>
      </w:r>
      <w:r w:rsidRPr="00C0452F">
        <w:rPr>
          <w:rFonts w:ascii="GHEA Grapalat" w:hAnsi="GHEA Grapalat"/>
          <w:sz w:val="20"/>
        </w:rPr>
        <w:t>стоимость, налог на добавленную стоимость и общая сумма</w:t>
      </w:r>
      <w:r w:rsidR="00910938" w:rsidRPr="00C0452F">
        <w:rPr>
          <w:rFonts w:ascii="GHEA Grapalat" w:hAnsi="GHEA Grapalat"/>
          <w:sz w:val="20"/>
        </w:rPr>
        <w:t xml:space="preserve"> ценового предложения</w:t>
      </w:r>
      <w:r w:rsidRPr="00C0452F">
        <w:rPr>
          <w:rFonts w:ascii="GHEA Grapalat" w:hAnsi="GHEA Grapalat"/>
          <w:sz w:val="20"/>
        </w:rPr>
        <w:t xml:space="preserve">, указанные в графах </w:t>
      </w:r>
      <w:r w:rsidR="00207490" w:rsidRPr="00C0452F">
        <w:rPr>
          <w:rFonts w:ascii="GHEA Grapalat" w:hAnsi="GHEA Grapalat"/>
          <w:sz w:val="20"/>
        </w:rPr>
        <w:t>прописью</w:t>
      </w:r>
      <w:r w:rsidRPr="00C0452F">
        <w:rPr>
          <w:rFonts w:ascii="GHEA Grapalat" w:hAnsi="GHEA Grapalat"/>
          <w:sz w:val="20"/>
        </w:rPr>
        <w:t xml:space="preserve"> или цифрами, округлены до пяти десятых-до целого числа ниже, а пять десятых и более-до целого числа выше</w:t>
      </w:r>
      <w:r w:rsidR="00A14685" w:rsidRPr="00C0452F">
        <w:rPr>
          <w:rFonts w:ascii="GHEA Grapalat" w:hAnsi="GHEA Grapalat"/>
          <w:sz w:val="20"/>
        </w:rPr>
        <w:t xml:space="preserve">, </w:t>
      </w:r>
    </w:p>
    <w:p w14:paraId="75778D94" w14:textId="77777777" w:rsidR="00260739" w:rsidRPr="00C0452F" w:rsidRDefault="00A14685" w:rsidP="00052F1B">
      <w:pPr>
        <w:pStyle w:val="norm"/>
        <w:widowControl w:val="0"/>
        <w:tabs>
          <w:tab w:val="left" w:pos="1134"/>
        </w:tabs>
        <w:spacing w:line="240" w:lineRule="auto"/>
        <w:ind w:firstLine="567"/>
        <w:rPr>
          <w:rFonts w:ascii="GHEA Grapalat" w:hAnsi="GHEA Grapalat"/>
          <w:sz w:val="20"/>
        </w:rPr>
      </w:pPr>
      <w:r w:rsidRPr="00C0452F">
        <w:rPr>
          <w:rFonts w:ascii="GHEA Grapalat" w:hAnsi="GHEA Grapalat"/>
          <w:sz w:val="20"/>
        </w:rPr>
        <w:t>д.</w:t>
      </w:r>
      <w:r w:rsidRPr="00C0452F">
        <w:rPr>
          <w:sz w:val="18"/>
          <w:szCs w:val="16"/>
        </w:rPr>
        <w:t xml:space="preserve"> </w:t>
      </w:r>
      <w:r w:rsidRPr="00C0452F">
        <w:rPr>
          <w:rFonts w:ascii="GHEA Grapalat" w:hAnsi="GHEA Grapalat"/>
          <w:sz w:val="20"/>
        </w:rPr>
        <w:t xml:space="preserve">в графах стоимость и налог на добавленную стоимость </w:t>
      </w:r>
      <w:r w:rsidR="008730A8" w:rsidRPr="00C0452F">
        <w:rPr>
          <w:rFonts w:ascii="GHEA Grapalat" w:hAnsi="GHEA Grapalat"/>
          <w:sz w:val="20"/>
        </w:rPr>
        <w:t xml:space="preserve">ценового предложения </w:t>
      </w:r>
      <w:r w:rsidRPr="00C0452F">
        <w:rPr>
          <w:rFonts w:ascii="GHEA Grapalat" w:hAnsi="GHEA Grapalat"/>
          <w:sz w:val="20"/>
        </w:rPr>
        <w:t xml:space="preserve">суммы заполнены как цифрами, так и </w:t>
      </w:r>
      <w:r w:rsidR="008730A8" w:rsidRPr="00C0452F">
        <w:rPr>
          <w:rFonts w:ascii="GHEA Grapalat" w:hAnsi="GHEA Grapalat"/>
          <w:sz w:val="20"/>
        </w:rPr>
        <w:t>прописью</w:t>
      </w:r>
      <w:r w:rsidRPr="00C0452F">
        <w:rPr>
          <w:rFonts w:ascii="GHEA Grapalat" w:hAnsi="GHEA Grapalat"/>
          <w:sz w:val="20"/>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C0452F">
        <w:rPr>
          <w:rFonts w:ascii="GHEA Grapalat" w:hAnsi="GHEA Grapalat"/>
          <w:sz w:val="20"/>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 и "налог на добавленную стоимость".</w:t>
      </w:r>
    </w:p>
    <w:p w14:paraId="067F5DE8" w14:textId="77777777" w:rsidR="0048059F" w:rsidRPr="00C0452F" w:rsidRDefault="0048059F" w:rsidP="00052F1B">
      <w:pPr>
        <w:pStyle w:val="norm"/>
        <w:widowControl w:val="0"/>
        <w:tabs>
          <w:tab w:val="left" w:pos="1134"/>
        </w:tabs>
        <w:spacing w:line="240" w:lineRule="auto"/>
        <w:ind w:firstLine="567"/>
        <w:rPr>
          <w:rFonts w:ascii="GHEA Grapalat" w:hAnsi="GHEA Grapalat" w:cs="Sylfaen"/>
          <w:sz w:val="20"/>
        </w:rPr>
      </w:pPr>
      <w:r w:rsidRPr="00C0452F">
        <w:rPr>
          <w:rFonts w:ascii="GHEA Grapalat" w:hAnsi="GHEA Grapalat"/>
          <w:sz w:val="20"/>
        </w:rPr>
        <w:t>е.</w:t>
      </w:r>
      <w:r w:rsidRPr="00C0452F">
        <w:rPr>
          <w:sz w:val="18"/>
          <w:szCs w:val="16"/>
        </w:rPr>
        <w:t xml:space="preserve"> </w:t>
      </w:r>
      <w:r w:rsidRPr="00C0452F">
        <w:rPr>
          <w:rFonts w:ascii="GHEA Grapalat" w:hAnsi="GHEA Grapalat"/>
          <w:sz w:val="20"/>
        </w:rPr>
        <w:t>в суммах, заполненных буквами в графах ценового пред</w:t>
      </w:r>
      <w:r w:rsidR="00413595" w:rsidRPr="00C0452F">
        <w:rPr>
          <w:rFonts w:ascii="GHEA Grapalat" w:hAnsi="GHEA Grapalat"/>
          <w:sz w:val="20"/>
        </w:rPr>
        <w:t>ложения, лумы указаны в цифрах.</w:t>
      </w:r>
    </w:p>
    <w:p w14:paraId="5F423990" w14:textId="4F2B37C7" w:rsidR="00A45946" w:rsidRPr="00C0452F" w:rsidRDefault="00C8055A" w:rsidP="00052F1B">
      <w:pPr>
        <w:pStyle w:val="norm"/>
        <w:widowControl w:val="0"/>
        <w:tabs>
          <w:tab w:val="left" w:pos="1134"/>
        </w:tabs>
        <w:spacing w:line="240" w:lineRule="auto"/>
        <w:ind w:firstLine="567"/>
        <w:rPr>
          <w:rFonts w:ascii="GHEA Grapalat" w:hAnsi="GHEA Grapalat"/>
          <w:sz w:val="20"/>
        </w:rPr>
      </w:pPr>
      <w:r w:rsidRPr="00C0452F">
        <w:rPr>
          <w:rFonts w:ascii="GHEA Grapalat" w:hAnsi="GHEA Grapalat"/>
          <w:sz w:val="20"/>
        </w:rPr>
        <w:t>5.3</w:t>
      </w:r>
      <w:r w:rsidR="00A34DFE" w:rsidRPr="00C0452F">
        <w:rPr>
          <w:rFonts w:ascii="GHEA Grapalat" w:hAnsi="GHEA Grapalat"/>
          <w:sz w:val="20"/>
        </w:rPr>
        <w:t>.</w:t>
      </w:r>
      <w:r w:rsidR="00333B85" w:rsidRPr="00C0452F">
        <w:rPr>
          <w:rFonts w:ascii="GHEA Grapalat" w:hAnsi="GHEA Grapalat"/>
          <w:sz w:val="20"/>
        </w:rPr>
        <w:tab/>
      </w:r>
      <w:r w:rsidRPr="00C0452F">
        <w:rPr>
          <w:rFonts w:ascii="GHEA Grapalat" w:hAnsi="GHEA Grapalat"/>
          <w:sz w:val="20"/>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w:t>
      </w:r>
      <w:r w:rsidR="00EA5961" w:rsidRPr="00C0452F">
        <w:rPr>
          <w:rFonts w:ascii="GHEA Grapalat" w:hAnsi="GHEA Grapalat"/>
          <w:sz w:val="20"/>
        </w:rPr>
        <w:t>,</w:t>
      </w:r>
      <w:r w:rsidRPr="00C0452F">
        <w:rPr>
          <w:rFonts w:ascii="GHEA Grapalat" w:hAnsi="GHEA Grapalat"/>
          <w:sz w:val="20"/>
        </w:rPr>
        <w:t xml:space="preserve"> также размер прибыли участника не может быть ограничен приглашением.</w:t>
      </w:r>
    </w:p>
    <w:p w14:paraId="4AFEE9B1" w14:textId="77777777" w:rsidR="00096865" w:rsidRPr="00C0452F" w:rsidRDefault="00220C7C" w:rsidP="00052F1B">
      <w:pPr>
        <w:jc w:val="center"/>
        <w:rPr>
          <w:rFonts w:ascii="GHEA Grapalat" w:hAnsi="GHEA Grapalat"/>
          <w:b/>
          <w:sz w:val="20"/>
          <w:szCs w:val="20"/>
        </w:rPr>
      </w:pPr>
      <w:r w:rsidRPr="00C0452F">
        <w:rPr>
          <w:rFonts w:ascii="GHEA Grapalat" w:hAnsi="GHEA Grapalat"/>
          <w:b/>
          <w:sz w:val="20"/>
          <w:szCs w:val="20"/>
        </w:rPr>
        <w:lastRenderedPageBreak/>
        <w:t xml:space="preserve">6. СРОК ДЕЙСТВИЯ ЗАЯВКИ, </w:t>
      </w:r>
      <w:r w:rsidR="00294F67" w:rsidRPr="00C0452F">
        <w:rPr>
          <w:rFonts w:ascii="GHEA Grapalat" w:hAnsi="GHEA Grapalat"/>
          <w:b/>
          <w:sz w:val="20"/>
          <w:szCs w:val="20"/>
        </w:rPr>
        <w:br/>
      </w:r>
      <w:r w:rsidRPr="00C0452F">
        <w:rPr>
          <w:rFonts w:ascii="GHEA Grapalat" w:hAnsi="GHEA Grapalat"/>
          <w:b/>
          <w:sz w:val="20"/>
          <w:szCs w:val="20"/>
        </w:rPr>
        <w:t>ПОРЯДОК ВНЕСЕНИЯ ИЗМЕНЕНИЙ В ЗАЯВКИ</w:t>
      </w:r>
      <w:r w:rsidR="002626F7" w:rsidRPr="00C0452F">
        <w:rPr>
          <w:rFonts w:ascii="GHEA Grapalat" w:hAnsi="GHEA Grapalat"/>
          <w:b/>
          <w:sz w:val="20"/>
          <w:szCs w:val="20"/>
        </w:rPr>
        <w:t xml:space="preserve"> </w:t>
      </w:r>
      <w:r w:rsidR="00955A1E" w:rsidRPr="00C0452F">
        <w:rPr>
          <w:rFonts w:ascii="GHEA Grapalat" w:hAnsi="GHEA Grapalat"/>
          <w:b/>
          <w:sz w:val="20"/>
          <w:szCs w:val="20"/>
        </w:rPr>
        <w:t>И ИХ ОТЗЫВА</w:t>
      </w:r>
    </w:p>
    <w:p w14:paraId="3A6877A8" w14:textId="77777777" w:rsidR="00096865" w:rsidRPr="00C0452F" w:rsidRDefault="00220C7C" w:rsidP="004F0358">
      <w:pPr>
        <w:pStyle w:val="a3"/>
        <w:widowControl w:val="0"/>
        <w:tabs>
          <w:tab w:val="left" w:pos="993"/>
        </w:tabs>
        <w:spacing w:line="240" w:lineRule="auto"/>
        <w:ind w:firstLine="567"/>
        <w:rPr>
          <w:rFonts w:ascii="GHEA Grapalat" w:hAnsi="GHEA Grapalat"/>
          <w:i w:val="0"/>
        </w:rPr>
      </w:pPr>
      <w:r w:rsidRPr="00C0452F">
        <w:rPr>
          <w:rFonts w:ascii="GHEA Grapalat" w:hAnsi="GHEA Grapalat"/>
          <w:i w:val="0"/>
        </w:rPr>
        <w:t>6.1</w:t>
      </w:r>
      <w:r w:rsidR="00A34DFE" w:rsidRPr="00C0452F">
        <w:rPr>
          <w:rFonts w:ascii="GHEA Grapalat" w:hAnsi="GHEA Grapalat"/>
          <w:i w:val="0"/>
        </w:rPr>
        <w:t>.</w:t>
      </w:r>
      <w:r w:rsidR="00294F67" w:rsidRPr="00C0452F">
        <w:rPr>
          <w:rFonts w:ascii="GHEA Grapalat" w:hAnsi="GHEA Grapalat"/>
          <w:i w:val="0"/>
        </w:rPr>
        <w:tab/>
      </w:r>
      <w:r w:rsidRPr="00C0452F">
        <w:rPr>
          <w:rFonts w:ascii="GHEA Grapalat" w:hAnsi="GHEA Grapalat"/>
          <w:i w:val="0"/>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54C34996" w14:textId="56B8F0AF" w:rsidR="00096865" w:rsidRPr="00C0452F" w:rsidRDefault="00220C7C" w:rsidP="004F0358">
      <w:pPr>
        <w:pStyle w:val="a3"/>
        <w:widowControl w:val="0"/>
        <w:tabs>
          <w:tab w:val="left" w:pos="993"/>
        </w:tabs>
        <w:spacing w:line="240" w:lineRule="auto"/>
        <w:ind w:firstLine="567"/>
        <w:rPr>
          <w:rFonts w:ascii="GHEA Grapalat" w:hAnsi="GHEA Grapalat"/>
          <w:i w:val="0"/>
        </w:rPr>
      </w:pPr>
      <w:r w:rsidRPr="00C0452F">
        <w:rPr>
          <w:rFonts w:ascii="GHEA Grapalat" w:hAnsi="GHEA Grapalat"/>
          <w:i w:val="0"/>
        </w:rPr>
        <w:t>6.2</w:t>
      </w:r>
      <w:r w:rsidR="00A34DFE" w:rsidRPr="00C0452F">
        <w:rPr>
          <w:rFonts w:ascii="GHEA Grapalat" w:hAnsi="GHEA Grapalat"/>
          <w:i w:val="0"/>
        </w:rPr>
        <w:t>.</w:t>
      </w:r>
      <w:r w:rsidR="008E6E51" w:rsidRPr="00C0452F">
        <w:rPr>
          <w:rFonts w:ascii="GHEA Grapalat" w:hAnsi="GHEA Grapalat"/>
          <w:i w:val="0"/>
        </w:rPr>
        <w:tab/>
      </w:r>
      <w:r w:rsidRPr="00C0452F">
        <w:rPr>
          <w:rFonts w:ascii="GHEA Grapalat" w:hAnsi="GHEA Grapalat"/>
          <w:i w:val="0"/>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0FF640B8" w14:textId="77777777" w:rsidR="000316D3" w:rsidRPr="00C0452F" w:rsidRDefault="000316D3" w:rsidP="00052F1B">
      <w:pPr>
        <w:pStyle w:val="a3"/>
        <w:widowControl w:val="0"/>
        <w:tabs>
          <w:tab w:val="left" w:pos="1134"/>
        </w:tabs>
        <w:spacing w:line="240" w:lineRule="auto"/>
        <w:ind w:firstLine="567"/>
        <w:rPr>
          <w:rFonts w:ascii="GHEA Grapalat" w:hAnsi="GHEA Grapalat" w:cs="Sylfaen"/>
          <w:i w:val="0"/>
        </w:rPr>
      </w:pPr>
    </w:p>
    <w:p w14:paraId="697A82B3" w14:textId="1BC10962" w:rsidR="00096865" w:rsidRPr="00C0452F" w:rsidRDefault="000D701E" w:rsidP="00052F1B">
      <w:pPr>
        <w:widowControl w:val="0"/>
        <w:jc w:val="center"/>
        <w:rPr>
          <w:rFonts w:ascii="GHEA Grapalat" w:hAnsi="GHEA Grapalat"/>
          <w:b/>
          <w:sz w:val="20"/>
          <w:szCs w:val="20"/>
        </w:rPr>
      </w:pPr>
      <w:r w:rsidRPr="00C0452F">
        <w:rPr>
          <w:rFonts w:ascii="GHEA Grapalat" w:hAnsi="GHEA Grapalat"/>
          <w:b/>
          <w:sz w:val="20"/>
          <w:szCs w:val="20"/>
        </w:rPr>
        <w:t>7. ОБЕСПЕЧЕНИЕ ЗАЯВКИ</w:t>
      </w:r>
    </w:p>
    <w:p w14:paraId="1BF501D8" w14:textId="40A48CD4" w:rsidR="007A3EE6" w:rsidRPr="00C0452F" w:rsidRDefault="00283198" w:rsidP="00052F1B">
      <w:pPr>
        <w:widowControl w:val="0"/>
        <w:tabs>
          <w:tab w:val="left" w:pos="1134"/>
        </w:tabs>
        <w:ind w:firstLine="567"/>
        <w:jc w:val="both"/>
        <w:rPr>
          <w:rFonts w:ascii="GHEA Grapalat" w:hAnsi="GHEA Grapalat"/>
          <w:sz w:val="20"/>
          <w:szCs w:val="20"/>
        </w:rPr>
      </w:pPr>
      <w:r w:rsidRPr="00C0452F">
        <w:rPr>
          <w:rFonts w:ascii="GHEA Grapalat" w:hAnsi="GHEA Grapalat"/>
          <w:sz w:val="20"/>
          <w:szCs w:val="20"/>
        </w:rPr>
        <w:t>7.1.</w:t>
      </w:r>
      <w:r w:rsidR="00A43E1F" w:rsidRPr="00C0452F">
        <w:rPr>
          <w:rFonts w:ascii="GHEA Grapalat" w:hAnsi="GHEA Grapalat"/>
          <w:sz w:val="20"/>
          <w:szCs w:val="20"/>
          <w:lang w:val="hy-AM"/>
        </w:rPr>
        <w:t xml:space="preserve"> </w:t>
      </w:r>
      <w:r w:rsidRPr="00C0452F">
        <w:rPr>
          <w:rFonts w:ascii="GHEA Grapalat" w:hAnsi="GHEA Grapalat"/>
          <w:sz w:val="20"/>
          <w:szCs w:val="20"/>
        </w:rPr>
        <w:t>Участник заявкой в порядке, установленном настоящим Приглашением, представляет обеспечение заявки</w:t>
      </w:r>
      <w:r w:rsidR="00681F45" w:rsidRPr="00C0452F">
        <w:rPr>
          <w:rFonts w:ascii="GHEA Grapalat" w:hAnsi="GHEA Grapalat"/>
          <w:sz w:val="20"/>
          <w:szCs w:val="20"/>
        </w:rPr>
        <w:t>.</w:t>
      </w:r>
    </w:p>
    <w:p w14:paraId="215475C4" w14:textId="77777777" w:rsidR="00903898" w:rsidRPr="00C0452F" w:rsidRDefault="00771C0F" w:rsidP="00052F1B">
      <w:pPr>
        <w:widowControl w:val="0"/>
        <w:ind w:firstLine="567"/>
        <w:jc w:val="both"/>
        <w:rPr>
          <w:rFonts w:ascii="GHEA Grapalat" w:hAnsi="GHEA Grapalat" w:cs="Sylfaen"/>
          <w:sz w:val="20"/>
          <w:szCs w:val="20"/>
        </w:rPr>
      </w:pPr>
      <w:r w:rsidRPr="00C0452F">
        <w:rPr>
          <w:rFonts w:ascii="GHEA Grapalat" w:hAnsi="GHEA Grapalat"/>
          <w:sz w:val="20"/>
          <w:szCs w:val="20"/>
        </w:rPr>
        <w:t>Обеспечение заявки представляется в виде банковской гарантии</w:t>
      </w:r>
      <w:r w:rsidR="008463FB" w:rsidRPr="00C0452F">
        <w:rPr>
          <w:rFonts w:ascii="GHEA Grapalat" w:hAnsi="GHEA Grapalat"/>
          <w:sz w:val="20"/>
          <w:szCs w:val="20"/>
        </w:rPr>
        <w:t xml:space="preserve"> (Приложение 3)</w:t>
      </w:r>
      <w:r w:rsidRPr="00C0452F">
        <w:rPr>
          <w:rFonts w:ascii="GHEA Grapalat" w:hAnsi="GHEA Grapalat"/>
          <w:sz w:val="20"/>
          <w:szCs w:val="20"/>
        </w:rPr>
        <w:t xml:space="preserve"> или наличных денег в размере, равном </w:t>
      </w:r>
      <w:r w:rsidRPr="00C0452F">
        <w:rPr>
          <w:rFonts w:ascii="GHEA Grapalat" w:hAnsi="GHEA Grapalat"/>
          <w:b/>
          <w:bCs/>
          <w:sz w:val="20"/>
          <w:szCs w:val="20"/>
        </w:rPr>
        <w:t>пяти</w:t>
      </w:r>
      <w:r w:rsidRPr="00C0452F">
        <w:rPr>
          <w:rFonts w:ascii="GHEA Grapalat" w:hAnsi="GHEA Grapalat"/>
          <w:sz w:val="20"/>
          <w:szCs w:val="20"/>
        </w:rPr>
        <w:t xml:space="preserve"> процентам от </w:t>
      </w:r>
      <w:r w:rsidR="003B6001" w:rsidRPr="00C0452F">
        <w:rPr>
          <w:rFonts w:ascii="GHEA Grapalat" w:hAnsi="GHEA Grapalat"/>
          <w:sz w:val="20"/>
          <w:szCs w:val="20"/>
        </w:rPr>
        <w:t>цены закупки</w:t>
      </w:r>
      <w:r w:rsidR="00E62CB8" w:rsidRPr="00C0452F">
        <w:rPr>
          <w:rFonts w:ascii="GHEA Grapalat" w:hAnsi="GHEA Grapalat"/>
          <w:sz w:val="20"/>
          <w:szCs w:val="20"/>
        </w:rPr>
        <w:t>.</w:t>
      </w:r>
      <w:r w:rsidR="007304FF" w:rsidRPr="00C0452F">
        <w:rPr>
          <w:rFonts w:ascii="GHEA Grapalat" w:hAnsi="GHEA Grapalat"/>
          <w:sz w:val="20"/>
          <w:szCs w:val="20"/>
        </w:rPr>
        <w:t xml:space="preserve"> Если ценовое предложение участника превышает цену закупки, то размер обеспечения заявки равен пяти процентам ценового предложения.</w:t>
      </w:r>
      <w:r w:rsidR="00C85211" w:rsidRPr="00C0452F">
        <w:rPr>
          <w:rFonts w:ascii="GHEA Grapalat" w:hAnsi="GHEA Grapalat"/>
          <w:sz w:val="20"/>
          <w:szCs w:val="20"/>
        </w:rPr>
        <w:t xml:space="preserve"> </w:t>
      </w:r>
      <w:r w:rsidRPr="00C0452F">
        <w:rPr>
          <w:rFonts w:ascii="GHEA Grapalat" w:hAnsi="GHEA Grapalat"/>
          <w:sz w:val="20"/>
          <w:szCs w:val="20"/>
        </w:rPr>
        <w:t>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14:paraId="40369FD1" w14:textId="77777777" w:rsidR="00546454" w:rsidRPr="00C0452F" w:rsidRDefault="001578D4" w:rsidP="00052F1B">
      <w:pPr>
        <w:widowControl w:val="0"/>
        <w:ind w:firstLine="567"/>
        <w:jc w:val="both"/>
        <w:rPr>
          <w:rFonts w:ascii="GHEA Grapalat" w:hAnsi="GHEA Grapalat"/>
          <w:sz w:val="20"/>
          <w:szCs w:val="20"/>
        </w:rPr>
      </w:pPr>
      <w:r w:rsidRPr="00C0452F">
        <w:rPr>
          <w:rFonts w:ascii="GHEA Grapalat" w:hAnsi="GHEA Grapalat"/>
          <w:sz w:val="20"/>
          <w:szCs w:val="20"/>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w:t>
      </w:r>
      <w:r w:rsidR="00A94FA9" w:rsidRPr="00C0452F">
        <w:rPr>
          <w:rFonts w:ascii="GHEA Grapalat" w:hAnsi="GHEA Grapalat"/>
          <w:sz w:val="20"/>
          <w:szCs w:val="20"/>
        </w:rPr>
        <w:t>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p>
    <w:p w14:paraId="0A9DF6F0" w14:textId="7C0E213D" w:rsidR="000E7716" w:rsidRPr="00C0452F" w:rsidRDefault="000E7716" w:rsidP="00052F1B">
      <w:pPr>
        <w:widowControl w:val="0"/>
        <w:ind w:firstLine="567"/>
        <w:jc w:val="both"/>
        <w:rPr>
          <w:rFonts w:ascii="Cambria Math" w:hAnsi="Cambria Math" w:cs="Sylfaen"/>
          <w:sz w:val="20"/>
          <w:szCs w:val="20"/>
          <w:lang w:val="hy-AM"/>
        </w:rPr>
      </w:pPr>
      <w:r w:rsidRPr="00C0452F">
        <w:rPr>
          <w:rFonts w:ascii="GHEA Grapalat" w:hAnsi="GHEA Grapalat"/>
          <w:sz w:val="20"/>
          <w:szCs w:val="20"/>
        </w:rPr>
        <w:t>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w:t>
      </w:r>
      <w:r w:rsidRPr="00C0452F">
        <w:rPr>
          <w:rFonts w:ascii="GHEA Grapalat" w:hAnsi="GHEA Grapalat"/>
          <w:sz w:val="20"/>
          <w:szCs w:val="20"/>
          <w:lang w:val="hy-AM"/>
        </w:rPr>
        <w:t xml:space="preserve"> </w:t>
      </w:r>
      <w:r w:rsidRPr="00C0452F">
        <w:rPr>
          <w:rFonts w:ascii="GHEA Grapalat" w:hAnsi="GHEA Grapalat"/>
          <w:sz w:val="20"/>
          <w:szCs w:val="20"/>
        </w:rPr>
        <w:t>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w:t>
      </w:r>
      <w:r w:rsidR="00052F1B" w:rsidRPr="00C0452F">
        <w:rPr>
          <w:rFonts w:ascii="Cambria Math" w:hAnsi="Cambria Math"/>
          <w:sz w:val="20"/>
          <w:szCs w:val="20"/>
          <w:lang w:val="hy-AM"/>
        </w:rPr>
        <w:t>․</w:t>
      </w:r>
    </w:p>
    <w:p w14:paraId="6916F8C7" w14:textId="77777777" w:rsidR="00D957C5" w:rsidRPr="00C0452F" w:rsidRDefault="00D957C5" w:rsidP="00052F1B">
      <w:pPr>
        <w:widowControl w:val="0"/>
        <w:tabs>
          <w:tab w:val="left" w:pos="1134"/>
        </w:tabs>
        <w:ind w:firstLine="567"/>
        <w:jc w:val="both"/>
        <w:rPr>
          <w:rFonts w:ascii="GHEA Grapalat" w:hAnsi="GHEA Grapalat"/>
          <w:sz w:val="20"/>
          <w:szCs w:val="20"/>
        </w:rPr>
      </w:pPr>
      <w:r w:rsidRPr="00C0452F">
        <w:rPr>
          <w:rFonts w:ascii="GHEA Grapalat" w:hAnsi="GHEA Grapalat"/>
          <w:sz w:val="20"/>
          <w:szCs w:val="20"/>
        </w:rPr>
        <w:t>Руководитель заказчика письменно информирует о возврате обеспечения заявки в сроки, предусмотренные настоящим пунктом:</w:t>
      </w:r>
    </w:p>
    <w:p w14:paraId="3152CED9" w14:textId="77777777" w:rsidR="00D957C5" w:rsidRPr="00C0452F" w:rsidRDefault="00D957C5" w:rsidP="00052F1B">
      <w:pPr>
        <w:widowControl w:val="0"/>
        <w:tabs>
          <w:tab w:val="left" w:pos="1134"/>
        </w:tabs>
        <w:ind w:firstLine="567"/>
        <w:jc w:val="both"/>
        <w:rPr>
          <w:rFonts w:ascii="GHEA Grapalat" w:hAnsi="GHEA Grapalat"/>
          <w:sz w:val="20"/>
          <w:szCs w:val="20"/>
        </w:rPr>
      </w:pPr>
      <w:r w:rsidRPr="00C0452F">
        <w:rPr>
          <w:rFonts w:ascii="GHEA Grapalat" w:hAnsi="GHEA Grapalat"/>
          <w:sz w:val="20"/>
          <w:szCs w:val="20"/>
        </w:rPr>
        <w:t>- в случае обеспечения, представленного в виде наличных денег-Министерств</w:t>
      </w:r>
      <w:r w:rsidRPr="00C0452F">
        <w:rPr>
          <w:rFonts w:ascii="GHEA Grapalat" w:hAnsi="GHEA Grapalat"/>
          <w:sz w:val="20"/>
          <w:szCs w:val="20"/>
          <w:lang w:val="en-US"/>
        </w:rPr>
        <w:t>o</w:t>
      </w:r>
      <w:r w:rsidRPr="00C0452F">
        <w:rPr>
          <w:rFonts w:ascii="GHEA Grapalat" w:hAnsi="GHEA Grapalat"/>
          <w:sz w:val="20"/>
          <w:szCs w:val="20"/>
        </w:rPr>
        <w:t xml:space="preserve"> финансов РА, приложив копию представленного заявкой документа обосновывающую выплату, </w:t>
      </w:r>
    </w:p>
    <w:p w14:paraId="50D62B87" w14:textId="77777777" w:rsidR="00D957C5" w:rsidRPr="00C0452F" w:rsidRDefault="00D957C5" w:rsidP="00052F1B">
      <w:pPr>
        <w:widowControl w:val="0"/>
        <w:tabs>
          <w:tab w:val="left" w:pos="1134"/>
        </w:tabs>
        <w:ind w:firstLine="567"/>
        <w:jc w:val="both"/>
        <w:rPr>
          <w:rFonts w:ascii="GHEA Grapalat" w:hAnsi="GHEA Grapalat"/>
          <w:sz w:val="20"/>
          <w:szCs w:val="20"/>
        </w:rPr>
      </w:pPr>
      <w:r w:rsidRPr="00C0452F">
        <w:rPr>
          <w:rFonts w:ascii="GHEA Grapalat" w:hAnsi="GHEA Grapalat"/>
          <w:sz w:val="20"/>
          <w:szCs w:val="20"/>
        </w:rPr>
        <w:t>- в случае обеспечения, представленного в виде банковской гарантии - выдавший гарантию банк.</w:t>
      </w:r>
    </w:p>
    <w:p w14:paraId="4350CBEF" w14:textId="77777777" w:rsidR="000A7528" w:rsidRPr="00C0452F" w:rsidRDefault="00283198" w:rsidP="0086406C">
      <w:pPr>
        <w:widowControl w:val="0"/>
        <w:tabs>
          <w:tab w:val="left" w:pos="993"/>
          <w:tab w:val="left" w:pos="1134"/>
        </w:tabs>
        <w:ind w:firstLine="567"/>
        <w:jc w:val="both"/>
        <w:rPr>
          <w:rFonts w:ascii="GHEA Grapalat" w:hAnsi="GHEA Grapalat"/>
          <w:sz w:val="20"/>
          <w:szCs w:val="20"/>
        </w:rPr>
      </w:pPr>
      <w:r w:rsidRPr="00C0452F">
        <w:rPr>
          <w:rFonts w:ascii="GHEA Grapalat" w:hAnsi="GHEA Grapalat"/>
          <w:sz w:val="20"/>
          <w:szCs w:val="20"/>
        </w:rPr>
        <w:t>7.2.</w:t>
      </w:r>
      <w:r w:rsidR="003A6791" w:rsidRPr="00C0452F">
        <w:rPr>
          <w:rFonts w:ascii="GHEA Grapalat" w:hAnsi="GHEA Grapalat"/>
          <w:sz w:val="20"/>
          <w:szCs w:val="20"/>
        </w:rPr>
        <w:tab/>
      </w:r>
      <w:r w:rsidRPr="00C0452F">
        <w:rPr>
          <w:rFonts w:ascii="GHEA Grapalat" w:hAnsi="GHEA Grapalat"/>
          <w:sz w:val="20"/>
          <w:szCs w:val="20"/>
        </w:rPr>
        <w:t>При организации проце</w:t>
      </w:r>
      <w:r w:rsidR="00681F45" w:rsidRPr="00C0452F">
        <w:rPr>
          <w:rFonts w:ascii="GHEA Grapalat" w:hAnsi="GHEA Grapalat"/>
          <w:sz w:val="20"/>
          <w:szCs w:val="20"/>
        </w:rPr>
        <w:t>дуры закупки по лотам</w:t>
      </w:r>
      <w:r w:rsidR="00B44C6D" w:rsidRPr="00C0452F">
        <w:rPr>
          <w:rFonts w:ascii="GHEA Grapalat" w:hAnsi="GHEA Grapalat"/>
          <w:sz w:val="20"/>
          <w:szCs w:val="20"/>
        </w:rPr>
        <w:t>, если</w:t>
      </w:r>
      <w:r w:rsidR="00681F45" w:rsidRPr="00C0452F">
        <w:rPr>
          <w:rFonts w:ascii="GHEA Grapalat" w:hAnsi="GHEA Grapalat"/>
          <w:sz w:val="20"/>
          <w:szCs w:val="20"/>
        </w:rPr>
        <w:t>:</w:t>
      </w:r>
    </w:p>
    <w:p w14:paraId="0DAC6D43" w14:textId="77777777" w:rsidR="004D466D" w:rsidRPr="00C0452F" w:rsidRDefault="000A7528" w:rsidP="00A43E1F">
      <w:pPr>
        <w:widowControl w:val="0"/>
        <w:tabs>
          <w:tab w:val="left" w:pos="851"/>
        </w:tabs>
        <w:ind w:firstLine="567"/>
        <w:jc w:val="both"/>
        <w:rPr>
          <w:rFonts w:ascii="GHEA Grapalat" w:hAnsi="GHEA Grapalat" w:cs="Sylfaen"/>
          <w:sz w:val="20"/>
          <w:szCs w:val="20"/>
        </w:rPr>
      </w:pPr>
      <w:r w:rsidRPr="00C0452F">
        <w:rPr>
          <w:rFonts w:ascii="GHEA Grapalat" w:hAnsi="GHEA Grapalat"/>
          <w:sz w:val="20"/>
          <w:szCs w:val="20"/>
        </w:rPr>
        <w:t>а.</w:t>
      </w:r>
      <w:r w:rsidR="003A6791" w:rsidRPr="00C0452F">
        <w:rPr>
          <w:rFonts w:ascii="GHEA Grapalat" w:hAnsi="GHEA Grapalat"/>
          <w:sz w:val="20"/>
          <w:szCs w:val="20"/>
        </w:rPr>
        <w:tab/>
      </w:r>
      <w:r w:rsidRPr="00C0452F">
        <w:rPr>
          <w:rFonts w:ascii="GHEA Grapalat" w:hAnsi="GHEA Grapalat"/>
          <w:sz w:val="20"/>
          <w:szCs w:val="20"/>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4D466D" w:rsidRPr="00C0452F">
        <w:rPr>
          <w:rFonts w:ascii="GHEA Grapalat" w:hAnsi="GHEA Grapalat"/>
          <w:sz w:val="20"/>
          <w:szCs w:val="20"/>
        </w:rPr>
        <w:t>В</w:t>
      </w:r>
      <w:r w:rsidR="004D466D" w:rsidRPr="00C0452F">
        <w:rPr>
          <w:rFonts w:ascii="Calibri" w:hAnsi="Calibri" w:cs="Calibri"/>
          <w:sz w:val="20"/>
          <w:szCs w:val="20"/>
        </w:rPr>
        <w:t> </w:t>
      </w:r>
      <w:r w:rsidR="004D466D" w:rsidRPr="00C0452F">
        <w:rPr>
          <w:rFonts w:ascii="GHEA Grapalat" w:hAnsi="GHEA Grapalat"/>
          <w:sz w:val="20"/>
          <w:szCs w:val="20"/>
        </w:rPr>
        <w:t>случае представления одного обеспечения заявки, его сумма исчисляется в отношении общей суммы цен закупок по</w:t>
      </w:r>
      <w:r w:rsidR="004D466D" w:rsidRPr="00C0452F">
        <w:rPr>
          <w:rFonts w:ascii="Calibri" w:hAnsi="Calibri" w:cs="Calibri"/>
          <w:sz w:val="20"/>
          <w:szCs w:val="20"/>
        </w:rPr>
        <w:t> </w:t>
      </w:r>
      <w:r w:rsidR="004D466D" w:rsidRPr="00C0452F">
        <w:rPr>
          <w:rFonts w:ascii="GHEA Grapalat" w:hAnsi="GHEA Grapalat"/>
          <w:sz w:val="20"/>
          <w:szCs w:val="20"/>
        </w:rPr>
        <w:t xml:space="preserve">представленным лотам, а в том случае </w:t>
      </w:r>
      <w:r w:rsidR="004D466D" w:rsidRPr="00C0452F">
        <w:rPr>
          <w:rFonts w:ascii="GHEA Grapalat" w:hAnsi="GHEA Grapalat"/>
          <w:sz w:val="20"/>
          <w:szCs w:val="20"/>
          <w:lang w:val="en-US"/>
        </w:rPr>
        <w:t>e</w:t>
      </w:r>
      <w:r w:rsidR="004D466D" w:rsidRPr="00C0452F">
        <w:rPr>
          <w:rFonts w:ascii="GHEA Grapalat" w:hAnsi="GHEA Grapalat"/>
          <w:sz w:val="20"/>
          <w:szCs w:val="20"/>
        </w:rPr>
        <w:t xml:space="preserve">сли ценовые предложения превышают цены закупки - в отношении общей суммы ценовых предложений, с учетом </w:t>
      </w:r>
      <w:r w:rsidR="004D466D" w:rsidRPr="00C0452F">
        <w:rPr>
          <w:rFonts w:ascii="GHEA Grapalat" w:hAnsi="GHEA Grapalat" w:cs="Sylfaen"/>
          <w:sz w:val="20"/>
          <w:szCs w:val="20"/>
        </w:rPr>
        <w:t>требований абзаца «д» подпункта 1 пункта 32 Порядка;</w:t>
      </w:r>
    </w:p>
    <w:p w14:paraId="2AE86A39" w14:textId="7EEB3699" w:rsidR="00C35487" w:rsidRPr="00C0452F" w:rsidRDefault="000A7528" w:rsidP="00D329E4">
      <w:pPr>
        <w:widowControl w:val="0"/>
        <w:tabs>
          <w:tab w:val="left" w:pos="851"/>
        </w:tabs>
        <w:ind w:firstLine="567"/>
        <w:jc w:val="both"/>
        <w:rPr>
          <w:rFonts w:ascii="GHEA Grapalat" w:hAnsi="GHEA Grapalat" w:cs="Sylfaen"/>
          <w:sz w:val="20"/>
          <w:szCs w:val="20"/>
        </w:rPr>
      </w:pPr>
      <w:r w:rsidRPr="00C0452F">
        <w:rPr>
          <w:rFonts w:ascii="GHEA Grapalat" w:hAnsi="GHEA Grapalat" w:cs="Sylfaen"/>
          <w:sz w:val="20"/>
          <w:szCs w:val="20"/>
        </w:rPr>
        <w:t>б.</w:t>
      </w:r>
      <w:r w:rsidR="00E70FC4" w:rsidRPr="00C0452F">
        <w:rPr>
          <w:rFonts w:ascii="GHEA Grapalat" w:hAnsi="GHEA Grapalat" w:cs="Sylfaen"/>
          <w:sz w:val="20"/>
          <w:szCs w:val="20"/>
        </w:rPr>
        <w:tab/>
      </w:r>
      <w:r w:rsidR="00AF342E" w:rsidRPr="00C0452F">
        <w:rPr>
          <w:rFonts w:ascii="GHEA Grapalat" w:hAnsi="GHEA Grapalat" w:cs="Sylfaen"/>
          <w:sz w:val="20"/>
          <w:szCs w:val="20"/>
        </w:rPr>
        <w:t>участник лишается права на заключение договора по какому либо лоту, то обеспечение заявки выплачивается в размере суммы обеспечения, исчисленной в отношении только данного лота</w:t>
      </w:r>
      <w:r w:rsidRPr="00C0452F">
        <w:rPr>
          <w:rFonts w:ascii="GHEA Grapalat" w:hAnsi="GHEA Grapalat" w:cs="Sylfaen"/>
          <w:sz w:val="20"/>
          <w:szCs w:val="20"/>
        </w:rPr>
        <w:t>.</w:t>
      </w:r>
    </w:p>
    <w:p w14:paraId="313FE01A" w14:textId="44E15945" w:rsidR="00F20DA5" w:rsidRPr="00C0452F" w:rsidRDefault="00283198" w:rsidP="00A43E1F">
      <w:pPr>
        <w:widowControl w:val="0"/>
        <w:tabs>
          <w:tab w:val="left" w:pos="851"/>
        </w:tabs>
        <w:ind w:firstLine="567"/>
        <w:jc w:val="both"/>
        <w:rPr>
          <w:rFonts w:ascii="GHEA Grapalat" w:hAnsi="GHEA Grapalat" w:cs="Sylfaen"/>
          <w:sz w:val="20"/>
          <w:szCs w:val="20"/>
        </w:rPr>
      </w:pPr>
      <w:r w:rsidRPr="00C0452F">
        <w:rPr>
          <w:rFonts w:ascii="GHEA Grapalat" w:hAnsi="GHEA Grapalat" w:cs="Sylfaen"/>
          <w:sz w:val="20"/>
          <w:szCs w:val="20"/>
        </w:rPr>
        <w:t>7.3.</w:t>
      </w:r>
      <w:r w:rsidR="00A43E1F" w:rsidRPr="00C0452F">
        <w:rPr>
          <w:rFonts w:ascii="GHEA Grapalat" w:hAnsi="GHEA Grapalat" w:cs="Sylfaen"/>
          <w:sz w:val="20"/>
          <w:szCs w:val="20"/>
        </w:rPr>
        <w:t xml:space="preserve"> </w:t>
      </w:r>
      <w:r w:rsidRPr="00C0452F">
        <w:rPr>
          <w:rFonts w:ascii="GHEA Grapalat" w:hAnsi="GHEA Grapalat" w:cs="Sylfaen"/>
          <w:sz w:val="20"/>
          <w:szCs w:val="20"/>
        </w:rPr>
        <w:t>Участник выплачивает обеспечение заявки, если он:</w:t>
      </w:r>
    </w:p>
    <w:p w14:paraId="7A8525A6" w14:textId="77777777" w:rsidR="00096865" w:rsidRPr="00C0452F" w:rsidRDefault="00096865" w:rsidP="0086406C">
      <w:pPr>
        <w:widowControl w:val="0"/>
        <w:tabs>
          <w:tab w:val="left" w:pos="851"/>
        </w:tabs>
        <w:ind w:firstLine="567"/>
        <w:jc w:val="both"/>
        <w:rPr>
          <w:rFonts w:ascii="GHEA Grapalat" w:hAnsi="GHEA Grapalat" w:cs="Sylfaen"/>
          <w:sz w:val="20"/>
          <w:szCs w:val="20"/>
        </w:rPr>
      </w:pPr>
      <w:r w:rsidRPr="00C0452F">
        <w:rPr>
          <w:rFonts w:ascii="GHEA Grapalat" w:hAnsi="GHEA Grapalat" w:cs="Sylfaen"/>
          <w:sz w:val="20"/>
          <w:szCs w:val="20"/>
        </w:rPr>
        <w:t>1)</w:t>
      </w:r>
      <w:r w:rsidR="00E70FC4" w:rsidRPr="00C0452F">
        <w:rPr>
          <w:rFonts w:ascii="GHEA Grapalat" w:hAnsi="GHEA Grapalat" w:cs="Sylfaen"/>
          <w:sz w:val="20"/>
          <w:szCs w:val="20"/>
        </w:rPr>
        <w:tab/>
      </w:r>
      <w:r w:rsidRPr="00C0452F">
        <w:rPr>
          <w:rFonts w:ascii="GHEA Grapalat" w:hAnsi="GHEA Grapalat" w:cs="Sylfaen"/>
          <w:sz w:val="20"/>
          <w:szCs w:val="20"/>
        </w:rPr>
        <w:t>объявлен отобранным участником, но отказывается от заключения договора либо лишается права на его заключение;</w:t>
      </w:r>
    </w:p>
    <w:p w14:paraId="61025A32" w14:textId="77777777" w:rsidR="00096865" w:rsidRPr="00C0452F" w:rsidRDefault="00096865" w:rsidP="0086406C">
      <w:pPr>
        <w:widowControl w:val="0"/>
        <w:tabs>
          <w:tab w:val="left" w:pos="851"/>
        </w:tabs>
        <w:ind w:firstLine="567"/>
        <w:jc w:val="both"/>
        <w:rPr>
          <w:rFonts w:ascii="GHEA Grapalat" w:hAnsi="GHEA Grapalat" w:cs="Sylfaen"/>
          <w:sz w:val="20"/>
          <w:szCs w:val="20"/>
        </w:rPr>
      </w:pPr>
      <w:r w:rsidRPr="00C0452F">
        <w:rPr>
          <w:rFonts w:ascii="GHEA Grapalat" w:hAnsi="GHEA Grapalat" w:cs="Sylfaen"/>
          <w:sz w:val="20"/>
          <w:szCs w:val="20"/>
        </w:rPr>
        <w:t>2)</w:t>
      </w:r>
      <w:r w:rsidR="00E70FC4" w:rsidRPr="00C0452F">
        <w:rPr>
          <w:rFonts w:ascii="GHEA Grapalat" w:hAnsi="GHEA Grapalat" w:cs="Sylfaen"/>
          <w:sz w:val="20"/>
          <w:szCs w:val="20"/>
        </w:rPr>
        <w:tab/>
      </w:r>
      <w:r w:rsidRPr="00C0452F">
        <w:rPr>
          <w:rFonts w:ascii="GHEA Grapalat" w:hAnsi="GHEA Grapalat" w:cs="Sylfaen"/>
          <w:sz w:val="20"/>
          <w:szCs w:val="20"/>
        </w:rPr>
        <w:t>нарушил обязательство, взятое на себя в рамках процесса закупки, что привело к прекращению дальнейшего участия данного участника в процессе;</w:t>
      </w:r>
    </w:p>
    <w:p w14:paraId="324B2AF9" w14:textId="3B10794E" w:rsidR="00A42E71" w:rsidRPr="00C0452F" w:rsidRDefault="00283198" w:rsidP="00A43E1F">
      <w:pPr>
        <w:widowControl w:val="0"/>
        <w:tabs>
          <w:tab w:val="left" w:pos="851"/>
        </w:tabs>
        <w:ind w:firstLine="567"/>
        <w:jc w:val="both"/>
        <w:rPr>
          <w:rFonts w:ascii="GHEA Grapalat" w:hAnsi="GHEA Grapalat" w:cs="Sylfaen"/>
          <w:sz w:val="20"/>
          <w:szCs w:val="20"/>
        </w:rPr>
      </w:pPr>
      <w:r w:rsidRPr="00C0452F">
        <w:rPr>
          <w:rFonts w:ascii="GHEA Grapalat" w:hAnsi="GHEA Grapalat" w:cs="Sylfaen"/>
          <w:sz w:val="20"/>
          <w:szCs w:val="20"/>
        </w:rPr>
        <w:t>7.4.</w:t>
      </w:r>
      <w:r w:rsidR="00D329E4" w:rsidRPr="00C0452F">
        <w:rPr>
          <w:rFonts w:ascii="GHEA Grapalat" w:hAnsi="GHEA Grapalat" w:cs="Sylfaen"/>
          <w:sz w:val="20"/>
          <w:szCs w:val="20"/>
        </w:rPr>
        <w:t xml:space="preserve"> </w:t>
      </w:r>
      <w:r w:rsidRPr="00C0452F">
        <w:rPr>
          <w:rFonts w:ascii="GHEA Grapalat" w:hAnsi="GHEA Grapalat" w:cs="Sylfaen"/>
          <w:sz w:val="20"/>
          <w:szCs w:val="20"/>
        </w:rPr>
        <w:t xml:space="preserve">Обеспечение заявки должно быть </w:t>
      </w:r>
      <w:r w:rsidR="00E25B05" w:rsidRPr="00C0452F">
        <w:rPr>
          <w:rFonts w:ascii="GHEA Grapalat" w:hAnsi="GHEA Grapalat" w:cs="Sylfaen"/>
          <w:sz w:val="20"/>
          <w:szCs w:val="20"/>
        </w:rPr>
        <w:t xml:space="preserve">действительным </w:t>
      </w:r>
      <w:r w:rsidRPr="00C0452F">
        <w:rPr>
          <w:rFonts w:ascii="GHEA Grapalat" w:hAnsi="GHEA Grapalat" w:cs="Sylfaen"/>
          <w:sz w:val="20"/>
          <w:szCs w:val="20"/>
        </w:rPr>
        <w:t>в течение 90</w:t>
      </w:r>
      <w:r w:rsidR="008E3C53" w:rsidRPr="00C0452F">
        <w:rPr>
          <w:rFonts w:ascii="Calibri" w:hAnsi="Calibri" w:cs="Calibri"/>
          <w:sz w:val="20"/>
          <w:szCs w:val="20"/>
        </w:rPr>
        <w:t> </w:t>
      </w:r>
      <w:r w:rsidRPr="00C0452F">
        <w:rPr>
          <w:rFonts w:ascii="GHEA Grapalat" w:hAnsi="GHEA Grapalat" w:cs="Sylfaen"/>
          <w:sz w:val="20"/>
          <w:szCs w:val="20"/>
        </w:rPr>
        <w:t xml:space="preserve">(девяноста) </w:t>
      </w:r>
      <w:r w:rsidR="00F80761" w:rsidRPr="00C0452F">
        <w:rPr>
          <w:rFonts w:ascii="GHEA Grapalat" w:hAnsi="GHEA Grapalat" w:cs="Sylfaen"/>
          <w:sz w:val="20"/>
          <w:szCs w:val="20"/>
        </w:rPr>
        <w:t xml:space="preserve">рабочих </w:t>
      </w:r>
      <w:r w:rsidRPr="00C0452F">
        <w:rPr>
          <w:rFonts w:ascii="GHEA Grapalat" w:hAnsi="GHEA Grapalat" w:cs="Sylfaen"/>
          <w:sz w:val="20"/>
          <w:szCs w:val="20"/>
        </w:rPr>
        <w:t xml:space="preserve">дней со дня </w:t>
      </w:r>
      <w:r w:rsidR="00E25B05" w:rsidRPr="00C0452F">
        <w:rPr>
          <w:rFonts w:ascii="GHEA Grapalat" w:hAnsi="GHEA Grapalat" w:cs="Sylfaen"/>
          <w:sz w:val="20"/>
          <w:szCs w:val="20"/>
        </w:rPr>
        <w:t xml:space="preserve">истечения крайнего срока </w:t>
      </w:r>
      <w:r w:rsidRPr="00C0452F">
        <w:rPr>
          <w:rFonts w:ascii="GHEA Grapalat" w:hAnsi="GHEA Grapalat" w:cs="Sylfaen"/>
          <w:sz w:val="20"/>
          <w:szCs w:val="20"/>
        </w:rPr>
        <w:t>подачи заяв</w:t>
      </w:r>
      <w:r w:rsidR="00E25B05" w:rsidRPr="00C0452F">
        <w:rPr>
          <w:rFonts w:ascii="GHEA Grapalat" w:hAnsi="GHEA Grapalat" w:cs="Sylfaen"/>
          <w:sz w:val="20"/>
          <w:szCs w:val="20"/>
        </w:rPr>
        <w:t>о</w:t>
      </w:r>
      <w:r w:rsidRPr="00C0452F">
        <w:rPr>
          <w:rFonts w:ascii="GHEA Grapalat" w:hAnsi="GHEA Grapalat" w:cs="Sylfaen"/>
          <w:sz w:val="20"/>
          <w:szCs w:val="20"/>
        </w:rPr>
        <w:t>к.</w:t>
      </w:r>
    </w:p>
    <w:p w14:paraId="08BC6123" w14:textId="77777777" w:rsidR="004C3F9B" w:rsidRPr="00C0452F" w:rsidRDefault="004C3F9B" w:rsidP="0086406C">
      <w:pPr>
        <w:widowControl w:val="0"/>
        <w:tabs>
          <w:tab w:val="left" w:pos="851"/>
        </w:tabs>
        <w:ind w:firstLine="567"/>
        <w:jc w:val="both"/>
        <w:rPr>
          <w:rFonts w:ascii="GHEA Grapalat" w:hAnsi="GHEA Grapalat" w:cs="Sylfaen"/>
          <w:sz w:val="20"/>
          <w:szCs w:val="20"/>
        </w:rPr>
      </w:pPr>
      <w:r w:rsidRPr="00C0452F">
        <w:rPr>
          <w:rFonts w:ascii="GHEA Grapalat" w:hAnsi="GHEA Grapalat" w:cs="Sylfaen"/>
          <w:sz w:val="20"/>
          <w:szCs w:val="20"/>
        </w:rPr>
        <w:t xml:space="preserve">7.5 Руководитель заказчика </w:t>
      </w:r>
      <w:r w:rsidR="00E25B05" w:rsidRPr="00C0452F">
        <w:rPr>
          <w:rFonts w:ascii="GHEA Grapalat" w:hAnsi="GHEA Grapalat" w:cs="Sylfaen"/>
          <w:sz w:val="20"/>
          <w:szCs w:val="20"/>
        </w:rPr>
        <w:t xml:space="preserve">в письменной форме </w:t>
      </w:r>
      <w:r w:rsidRPr="00C0452F">
        <w:rPr>
          <w:rFonts w:ascii="GHEA Grapalat" w:hAnsi="GHEA Grapalat" w:cs="Sylfaen"/>
          <w:sz w:val="20"/>
          <w:szCs w:val="20"/>
        </w:rPr>
        <w:t xml:space="preserve">представляет требование о выплате обеспечения </w:t>
      </w:r>
      <w:r w:rsidRPr="00C0452F">
        <w:rPr>
          <w:rFonts w:ascii="GHEA Grapalat" w:hAnsi="GHEA Grapalat" w:cs="Sylfaen"/>
          <w:sz w:val="20"/>
          <w:szCs w:val="20"/>
        </w:rPr>
        <w:lastRenderedPageBreak/>
        <w:t xml:space="preserve">заявки банку, а в случае обеспечения, представленного в виде наличных денег, </w:t>
      </w:r>
      <w:r w:rsidR="00E25B05" w:rsidRPr="00C0452F">
        <w:rPr>
          <w:rFonts w:ascii="GHEA Grapalat" w:hAnsi="GHEA Grapalat" w:cs="Sylfaen"/>
          <w:sz w:val="20"/>
          <w:szCs w:val="20"/>
        </w:rPr>
        <w:t xml:space="preserve">Министерству Финансов РА </w:t>
      </w:r>
      <w:r w:rsidRPr="00C0452F">
        <w:rPr>
          <w:rFonts w:ascii="GHEA Grapalat" w:hAnsi="GHEA Grapalat" w:cs="Sylfaen"/>
          <w:sz w:val="20"/>
          <w:szCs w:val="20"/>
        </w:rPr>
        <w:t xml:space="preserve">в течение </w:t>
      </w:r>
      <w:r w:rsidR="00E25B05" w:rsidRPr="00C0452F">
        <w:rPr>
          <w:rFonts w:ascii="GHEA Grapalat" w:hAnsi="GHEA Grapalat" w:cs="Sylfaen"/>
          <w:sz w:val="20"/>
          <w:szCs w:val="20"/>
        </w:rPr>
        <w:t xml:space="preserve">пяти </w:t>
      </w:r>
      <w:r w:rsidRPr="00C0452F">
        <w:rPr>
          <w:rFonts w:ascii="GHEA Grapalat" w:hAnsi="GHEA Grapalat" w:cs="Sylfaen"/>
          <w:sz w:val="20"/>
          <w:szCs w:val="20"/>
        </w:rPr>
        <w:t>рабочих дней, следующих за днем возникновения основания для вылаты обеспечения заявки. Если требование о выплате обеспечения отклоняется банком</w:t>
      </w:r>
      <w:r w:rsidR="00D20407" w:rsidRPr="00C0452F">
        <w:rPr>
          <w:rFonts w:ascii="GHEA Grapalat" w:hAnsi="GHEA Grapalat" w:cs="Sylfaen"/>
          <w:sz w:val="20"/>
          <w:szCs w:val="20"/>
        </w:rPr>
        <w:t xml:space="preserve"> или Министерством Финансов РА</w:t>
      </w:r>
      <w:r w:rsidRPr="00C0452F">
        <w:rPr>
          <w:rFonts w:ascii="GHEA Grapalat" w:hAnsi="GHEA Grapalat" w:cs="Sylfaen"/>
          <w:sz w:val="20"/>
          <w:szCs w:val="20"/>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D20407" w:rsidRPr="00C0452F">
        <w:rPr>
          <w:rFonts w:ascii="GHEA Grapalat" w:hAnsi="GHEA Grapalat" w:cs="Sylfaen"/>
          <w:sz w:val="20"/>
          <w:szCs w:val="20"/>
        </w:rPr>
        <w:t>письменно</w:t>
      </w:r>
      <w:r w:rsidRPr="00C0452F">
        <w:rPr>
          <w:rFonts w:ascii="GHEA Grapalat" w:hAnsi="GHEA Grapalat" w:cs="Sylfaen"/>
          <w:sz w:val="20"/>
          <w:szCs w:val="20"/>
        </w:rPr>
        <w:t>в течение двух рабочих дней после получения отказа.</w:t>
      </w:r>
    </w:p>
    <w:p w14:paraId="3DE7248D" w14:textId="77777777" w:rsidR="004C3F9B" w:rsidRPr="00C0452F" w:rsidRDefault="004C3F9B" w:rsidP="00A43E1F">
      <w:pPr>
        <w:widowControl w:val="0"/>
        <w:tabs>
          <w:tab w:val="left" w:pos="851"/>
        </w:tabs>
        <w:ind w:firstLine="567"/>
        <w:jc w:val="both"/>
        <w:rPr>
          <w:rFonts w:ascii="GHEA Grapalat" w:hAnsi="GHEA Grapalat" w:cs="Sylfaen"/>
          <w:sz w:val="20"/>
          <w:szCs w:val="20"/>
        </w:rPr>
      </w:pPr>
      <w:r w:rsidRPr="00C0452F">
        <w:rPr>
          <w:rFonts w:ascii="GHEA Grapalat" w:hAnsi="GHEA Grapalat" w:cs="Sylfaen"/>
          <w:sz w:val="20"/>
          <w:szCs w:val="20"/>
        </w:rPr>
        <w:t>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w:t>
      </w:r>
    </w:p>
    <w:p w14:paraId="612594D2" w14:textId="79CB3765" w:rsidR="000316D3" w:rsidRPr="00C0452F" w:rsidRDefault="000316D3">
      <w:pPr>
        <w:rPr>
          <w:rFonts w:ascii="GHEA Grapalat" w:hAnsi="GHEA Grapalat"/>
          <w:b/>
        </w:rPr>
      </w:pPr>
    </w:p>
    <w:p w14:paraId="1DB00AE0" w14:textId="77777777" w:rsidR="00096865" w:rsidRPr="00C0452F" w:rsidRDefault="00E70FC4" w:rsidP="00591D64">
      <w:pPr>
        <w:widowControl w:val="0"/>
        <w:jc w:val="center"/>
        <w:rPr>
          <w:rFonts w:ascii="GHEA Grapalat" w:hAnsi="GHEA Grapalat"/>
          <w:b/>
          <w:sz w:val="22"/>
          <w:szCs w:val="22"/>
        </w:rPr>
      </w:pPr>
      <w:r w:rsidRPr="00C0452F">
        <w:rPr>
          <w:rFonts w:ascii="GHEA Grapalat" w:hAnsi="GHEA Grapalat"/>
          <w:b/>
          <w:sz w:val="22"/>
          <w:szCs w:val="22"/>
        </w:rPr>
        <w:t xml:space="preserve">8.ВСКРЫТИЕ, ОЦЕНКА ЗАЯВОК И </w:t>
      </w:r>
      <w:r w:rsidR="008E3C53" w:rsidRPr="00C0452F">
        <w:rPr>
          <w:rFonts w:ascii="GHEA Grapalat" w:hAnsi="GHEA Grapalat"/>
          <w:b/>
          <w:sz w:val="22"/>
          <w:szCs w:val="22"/>
        </w:rPr>
        <w:br/>
      </w:r>
      <w:r w:rsidR="00807178" w:rsidRPr="00C0452F">
        <w:rPr>
          <w:rFonts w:ascii="GHEA Grapalat" w:hAnsi="GHEA Grapalat"/>
          <w:b/>
          <w:sz w:val="22"/>
          <w:szCs w:val="22"/>
        </w:rPr>
        <w:t xml:space="preserve">ПОДВЕДЕНИЕ ИТОГОВ </w:t>
      </w:r>
    </w:p>
    <w:p w14:paraId="07960932" w14:textId="152AA930" w:rsidR="00C24D44" w:rsidRPr="00C0452F" w:rsidRDefault="00C24D44" w:rsidP="00C24D44">
      <w:pPr>
        <w:pStyle w:val="23"/>
        <w:widowControl w:val="0"/>
        <w:tabs>
          <w:tab w:val="left" w:pos="1134"/>
        </w:tabs>
        <w:spacing w:line="240" w:lineRule="auto"/>
        <w:ind w:firstLine="567"/>
        <w:rPr>
          <w:rFonts w:ascii="GHEA Grapalat" w:hAnsi="GHEA Grapalat" w:cs="Tahoma"/>
        </w:rPr>
      </w:pPr>
      <w:r w:rsidRPr="00C0452F">
        <w:rPr>
          <w:rFonts w:ascii="GHEA Grapalat" w:hAnsi="GHEA Grapalat"/>
        </w:rPr>
        <w:t>8.1.</w:t>
      </w:r>
      <w:r w:rsidR="00F81F63" w:rsidRPr="00C0452F">
        <w:rPr>
          <w:rFonts w:ascii="GHEA Grapalat" w:hAnsi="GHEA Grapalat"/>
          <w:lang w:val="hy-AM"/>
        </w:rPr>
        <w:t xml:space="preserve"> </w:t>
      </w:r>
      <w:r w:rsidRPr="00C0452F">
        <w:rPr>
          <w:rFonts w:ascii="GHEA Grapalat" w:hAnsi="GHEA Grapalat"/>
        </w:rPr>
        <w:t xml:space="preserve">Вскрытие заявок произойдет заседании комиссии по вскрытию заявок на </w:t>
      </w:r>
      <w:r w:rsidRPr="00C0452F">
        <w:rPr>
          <w:rFonts w:ascii="GHEA Grapalat" w:hAnsi="GHEA Grapalat"/>
          <w:lang w:val="hy-AM"/>
        </w:rPr>
        <w:t>16</w:t>
      </w:r>
      <w:r w:rsidRPr="00C0452F">
        <w:rPr>
          <w:rFonts w:ascii="GHEA Grapalat" w:hAnsi="GHEA Grapalat"/>
        </w:rPr>
        <w:t xml:space="preserve">-ый день в </w:t>
      </w:r>
      <w:r w:rsidR="00A56A45">
        <w:rPr>
          <w:rFonts w:ascii="GHEA Grapalat" w:hAnsi="GHEA Grapalat"/>
          <w:b/>
        </w:rPr>
        <w:t>23</w:t>
      </w:r>
      <w:r w:rsidR="00982D9D" w:rsidRPr="00C0452F">
        <w:rPr>
          <w:rFonts w:ascii="GHEA Grapalat" w:hAnsi="GHEA Grapalat"/>
          <w:lang w:val="hy-AM"/>
        </w:rPr>
        <w:t xml:space="preserve"> </w:t>
      </w:r>
      <w:r w:rsidR="0086406C" w:rsidRPr="00C0452F">
        <w:rPr>
          <w:rFonts w:ascii="GHEA Grapalat" w:hAnsi="GHEA Grapalat" w:cs="Cambria Math"/>
          <w:b/>
          <w:lang w:val="hy-AM"/>
        </w:rPr>
        <w:t>Сентябрь</w:t>
      </w:r>
      <w:r w:rsidRPr="00C0452F">
        <w:rPr>
          <w:rFonts w:ascii="GHEA Grapalat" w:hAnsi="GHEA Grapalat"/>
          <w:b/>
        </w:rPr>
        <w:t xml:space="preserve"> </w:t>
      </w:r>
      <w:r w:rsidRPr="00C0452F">
        <w:rPr>
          <w:rFonts w:ascii="GHEA Grapalat" w:hAnsi="GHEA Grapalat"/>
        </w:rPr>
        <w:t>2025 1</w:t>
      </w:r>
      <w:r w:rsidRPr="00C0452F">
        <w:rPr>
          <w:rFonts w:ascii="GHEA Grapalat" w:hAnsi="GHEA Grapalat"/>
          <w:b/>
          <w:bCs/>
          <w:lang w:val="hy-AM"/>
        </w:rPr>
        <w:t>5</w:t>
      </w:r>
      <w:r w:rsidR="00D329E4" w:rsidRPr="00C0452F">
        <w:rPr>
          <w:rFonts w:ascii="GHEA Grapalat" w:hAnsi="GHEA Grapalat"/>
          <w:b/>
          <w:bCs/>
          <w:u w:val="single"/>
          <w:vertAlign w:val="superscript"/>
          <w:lang w:val="hy-AM"/>
        </w:rPr>
        <w:t>00</w:t>
      </w:r>
      <w:r w:rsidRPr="00C0452F">
        <w:rPr>
          <w:rFonts w:ascii="GHEA Grapalat" w:hAnsi="GHEA Grapalat"/>
          <w:b/>
          <w:bCs/>
        </w:rPr>
        <w:t>ч</w:t>
      </w:r>
      <w:r w:rsidRPr="00C0452F">
        <w:rPr>
          <w:rFonts w:ascii="GHEA Grapalat" w:hAnsi="GHEA Grapalat"/>
        </w:rPr>
        <w:t>, со дня опубликования бюллетене объявления и приглашения на настоящую процедуру.</w:t>
      </w:r>
    </w:p>
    <w:p w14:paraId="1777164F" w14:textId="77777777" w:rsidR="000E21F2" w:rsidRPr="00C0452F" w:rsidRDefault="000E21F2" w:rsidP="00C24D44">
      <w:pPr>
        <w:widowControl w:val="0"/>
        <w:ind w:firstLine="567"/>
        <w:jc w:val="both"/>
        <w:rPr>
          <w:rFonts w:ascii="GHEA Grapalat" w:hAnsi="GHEA Grapalat"/>
          <w:sz w:val="20"/>
          <w:szCs w:val="20"/>
        </w:rPr>
      </w:pPr>
      <w:r w:rsidRPr="00C0452F">
        <w:rPr>
          <w:rFonts w:ascii="GHEA Grapalat" w:hAnsi="GHEA Grapalat"/>
          <w:sz w:val="20"/>
          <w:szCs w:val="20"/>
        </w:rPr>
        <w:t>На заседании по вскрытию</w:t>
      </w:r>
      <w:r w:rsidR="004411C1" w:rsidRPr="00C0452F">
        <w:rPr>
          <w:rFonts w:ascii="GHEA Grapalat" w:hAnsi="GHEA Grapalat"/>
          <w:sz w:val="20"/>
          <w:szCs w:val="20"/>
        </w:rPr>
        <w:t xml:space="preserve"> и оценке</w:t>
      </w:r>
      <w:r w:rsidRPr="00C0452F">
        <w:rPr>
          <w:rFonts w:ascii="GHEA Grapalat" w:hAnsi="GHEA Grapalat"/>
          <w:sz w:val="20"/>
          <w:szCs w:val="20"/>
        </w:rPr>
        <w:t xml:space="preserve"> заявок:</w:t>
      </w:r>
    </w:p>
    <w:p w14:paraId="4E9F84A7" w14:textId="77777777" w:rsidR="000E21F2" w:rsidRPr="00C0452F" w:rsidRDefault="000E21F2" w:rsidP="00C24D44">
      <w:pPr>
        <w:widowControl w:val="0"/>
        <w:ind w:firstLine="284"/>
        <w:jc w:val="both"/>
        <w:rPr>
          <w:rFonts w:ascii="GHEA Grapalat" w:hAnsi="GHEA Grapalat"/>
          <w:sz w:val="20"/>
          <w:szCs w:val="20"/>
        </w:rPr>
      </w:pPr>
      <w:r w:rsidRPr="00C0452F">
        <w:rPr>
          <w:rFonts w:ascii="GHEA Grapalat" w:hAnsi="GHEA Grapalat"/>
          <w:sz w:val="20"/>
          <w:szCs w:val="20"/>
        </w:rPr>
        <w:t xml:space="preserve"> 1)</w:t>
      </w:r>
      <w:r w:rsidRPr="00C0452F">
        <w:rPr>
          <w:rFonts w:ascii="GHEA Grapalat" w:hAnsi="GHEA Grapalat"/>
          <w:sz w:val="20"/>
          <w:szCs w:val="20"/>
        </w:rPr>
        <w:tab/>
        <w:t xml:space="preserve"> председатель комиссии (председательствующий на заседании) объявляет заседание открытым и оглашает выраженную одним числом цену </w:t>
      </w:r>
      <w:r w:rsidR="00623041" w:rsidRPr="00C0452F">
        <w:rPr>
          <w:rFonts w:ascii="GHEA Grapalat" w:hAnsi="GHEA Grapalat"/>
          <w:sz w:val="20"/>
          <w:szCs w:val="20"/>
        </w:rPr>
        <w:t xml:space="preserve"> закупки </w:t>
      </w:r>
      <w:r w:rsidRPr="00C0452F">
        <w:rPr>
          <w:rFonts w:ascii="GHEA Grapalat" w:hAnsi="GHEA Grapalat"/>
          <w:sz w:val="20"/>
          <w:szCs w:val="20"/>
        </w:rPr>
        <w:t>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14:paraId="58B0DE19" w14:textId="77777777" w:rsidR="000E21F2" w:rsidRPr="00C0452F" w:rsidRDefault="000E21F2" w:rsidP="00906B18">
      <w:pPr>
        <w:widowControl w:val="0"/>
        <w:tabs>
          <w:tab w:val="left" w:pos="851"/>
          <w:tab w:val="left" w:pos="1134"/>
        </w:tabs>
        <w:ind w:firstLine="567"/>
        <w:jc w:val="both"/>
        <w:rPr>
          <w:rFonts w:ascii="GHEA Grapalat" w:hAnsi="GHEA Grapalat"/>
          <w:sz w:val="20"/>
          <w:szCs w:val="20"/>
        </w:rPr>
      </w:pPr>
      <w:r w:rsidRPr="00C0452F">
        <w:rPr>
          <w:rFonts w:ascii="GHEA Grapalat" w:hAnsi="GHEA Grapalat"/>
          <w:sz w:val="20"/>
          <w:szCs w:val="20"/>
        </w:rPr>
        <w:t>2)</w:t>
      </w:r>
      <w:r w:rsidRPr="00C0452F">
        <w:rPr>
          <w:rFonts w:ascii="GHEA Grapalat" w:hAnsi="GHEA Grapalat"/>
          <w:sz w:val="20"/>
          <w:szCs w:val="20"/>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14454059" w14:textId="77777777" w:rsidR="000E21F2" w:rsidRPr="00C0452F" w:rsidRDefault="000E21F2" w:rsidP="00591D64">
      <w:pPr>
        <w:widowControl w:val="0"/>
        <w:tabs>
          <w:tab w:val="left" w:pos="851"/>
        </w:tabs>
        <w:ind w:firstLine="567"/>
        <w:jc w:val="both"/>
        <w:rPr>
          <w:rFonts w:ascii="GHEA Grapalat" w:hAnsi="GHEA Grapalat"/>
          <w:sz w:val="20"/>
          <w:szCs w:val="20"/>
        </w:rPr>
      </w:pPr>
      <w:r w:rsidRPr="00C0452F">
        <w:rPr>
          <w:rFonts w:ascii="GHEA Grapalat" w:hAnsi="GHEA Grapalat"/>
          <w:sz w:val="20"/>
          <w:szCs w:val="20"/>
        </w:rPr>
        <w:t>а.</w:t>
      </w:r>
      <w:r w:rsidRPr="00C0452F">
        <w:rPr>
          <w:rFonts w:ascii="GHEA Grapalat" w:hAnsi="GHEA Grapalat"/>
          <w:sz w:val="20"/>
          <w:szCs w:val="20"/>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3FC252F3" w14:textId="77777777" w:rsidR="000E21F2" w:rsidRPr="00C0452F" w:rsidRDefault="000E21F2" w:rsidP="00591D64">
      <w:pPr>
        <w:widowControl w:val="0"/>
        <w:tabs>
          <w:tab w:val="left" w:pos="851"/>
        </w:tabs>
        <w:ind w:firstLine="567"/>
        <w:jc w:val="both"/>
        <w:rPr>
          <w:rFonts w:ascii="GHEA Grapalat" w:hAnsi="GHEA Grapalat"/>
          <w:sz w:val="20"/>
          <w:szCs w:val="20"/>
        </w:rPr>
      </w:pPr>
      <w:r w:rsidRPr="00C0452F">
        <w:rPr>
          <w:rFonts w:ascii="GHEA Grapalat" w:hAnsi="GHEA Grapalat"/>
          <w:sz w:val="20"/>
          <w:szCs w:val="20"/>
        </w:rPr>
        <w:t>б.</w:t>
      </w:r>
      <w:r w:rsidRPr="00C0452F">
        <w:rPr>
          <w:rFonts w:ascii="GHEA Grapalat" w:hAnsi="GHEA Grapalat"/>
          <w:sz w:val="20"/>
          <w:szCs w:val="20"/>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14:paraId="1CF50C19" w14:textId="77777777" w:rsidR="000E21F2" w:rsidRPr="00C0452F" w:rsidRDefault="000E21F2" w:rsidP="00591D64">
      <w:pPr>
        <w:widowControl w:val="0"/>
        <w:tabs>
          <w:tab w:val="left" w:pos="851"/>
        </w:tabs>
        <w:ind w:firstLine="567"/>
        <w:jc w:val="both"/>
        <w:rPr>
          <w:rFonts w:ascii="GHEA Grapalat" w:hAnsi="GHEA Grapalat" w:cs="Sylfaen"/>
          <w:sz w:val="20"/>
          <w:szCs w:val="20"/>
        </w:rPr>
      </w:pPr>
      <w:r w:rsidRPr="00C0452F">
        <w:rPr>
          <w:rFonts w:ascii="GHEA Grapalat" w:hAnsi="GHEA Grapalat"/>
          <w:sz w:val="20"/>
          <w:szCs w:val="20"/>
        </w:rPr>
        <w:t>3)</w:t>
      </w:r>
      <w:r w:rsidRPr="00C0452F">
        <w:rPr>
          <w:rFonts w:ascii="GHEA Grapalat" w:hAnsi="GHEA Grapalat"/>
          <w:sz w:val="20"/>
          <w:szCs w:val="20"/>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7FDDCA0F" w14:textId="1423F1F1" w:rsidR="009A796C" w:rsidRPr="00C0452F" w:rsidRDefault="00FD2748" w:rsidP="00906B18">
      <w:pPr>
        <w:pStyle w:val="23"/>
        <w:widowControl w:val="0"/>
        <w:tabs>
          <w:tab w:val="left" w:pos="142"/>
          <w:tab w:val="left" w:pos="426"/>
        </w:tabs>
        <w:spacing w:line="240" w:lineRule="auto"/>
        <w:ind w:firstLine="567"/>
        <w:rPr>
          <w:rFonts w:ascii="GHEA Grapalat" w:hAnsi="GHEA Grapalat"/>
        </w:rPr>
      </w:pPr>
      <w:r w:rsidRPr="00C0452F">
        <w:rPr>
          <w:rFonts w:ascii="GHEA Grapalat" w:hAnsi="GHEA Grapalat"/>
        </w:rPr>
        <w:t>8.2.</w:t>
      </w:r>
      <w:r w:rsidR="00906B18" w:rsidRPr="00C0452F">
        <w:rPr>
          <w:rFonts w:ascii="GHEA Grapalat" w:hAnsi="GHEA Grapalat"/>
          <w:lang w:val="hy-AM"/>
        </w:rPr>
        <w:t xml:space="preserve"> </w:t>
      </w:r>
      <w:r w:rsidRPr="00C0452F">
        <w:rPr>
          <w:rFonts w:ascii="GHEA Grapalat" w:hAnsi="GHEA Grapalat"/>
        </w:rPr>
        <w:t xml:space="preserve">Заявки оцениваются в порядке, установленном настоящим приглашением. </w:t>
      </w:r>
    </w:p>
    <w:p w14:paraId="7A9D9D61" w14:textId="77777777" w:rsidR="002A665D" w:rsidRPr="00C0452F" w:rsidRDefault="00CF34DE" w:rsidP="00591D64">
      <w:pPr>
        <w:widowControl w:val="0"/>
        <w:tabs>
          <w:tab w:val="left" w:pos="426"/>
          <w:tab w:val="left" w:pos="567"/>
        </w:tabs>
        <w:ind w:firstLine="567"/>
        <w:jc w:val="both"/>
        <w:rPr>
          <w:rFonts w:ascii="GHEA Grapalat" w:hAnsi="GHEA Grapalat"/>
          <w:sz w:val="20"/>
          <w:szCs w:val="20"/>
        </w:rPr>
      </w:pPr>
      <w:r w:rsidRPr="00C0452F">
        <w:rPr>
          <w:rFonts w:ascii="GHEA Grapalat" w:hAnsi="GHEA Grapalat"/>
          <w:sz w:val="20"/>
          <w:szCs w:val="20"/>
        </w:rPr>
        <w:t>Е</w:t>
      </w:r>
      <w:r w:rsidR="00CA7C54" w:rsidRPr="00C0452F">
        <w:rPr>
          <w:rFonts w:ascii="GHEA Grapalat" w:hAnsi="GHEA Grapalat"/>
          <w:sz w:val="20"/>
          <w:szCs w:val="20"/>
        </w:rPr>
        <w:t xml:space="preserve">сли количество лотов </w:t>
      </w:r>
      <w:r w:rsidR="00D42D33" w:rsidRPr="00C0452F">
        <w:rPr>
          <w:rFonts w:ascii="GHEA Grapalat" w:hAnsi="GHEA Grapalat"/>
          <w:sz w:val="20"/>
          <w:szCs w:val="20"/>
        </w:rPr>
        <w:t xml:space="preserve">в </w:t>
      </w:r>
      <w:r w:rsidR="00CA7C54" w:rsidRPr="00C0452F">
        <w:rPr>
          <w:rFonts w:ascii="GHEA Grapalat" w:hAnsi="GHEA Grapalat"/>
          <w:sz w:val="20"/>
          <w:szCs w:val="20"/>
        </w:rPr>
        <w:t>процедур</w:t>
      </w:r>
      <w:r w:rsidR="00D42D33" w:rsidRPr="00C0452F">
        <w:rPr>
          <w:rFonts w:ascii="GHEA Grapalat" w:hAnsi="GHEA Grapalat"/>
          <w:sz w:val="20"/>
          <w:szCs w:val="20"/>
        </w:rPr>
        <w:t>е</w:t>
      </w:r>
      <w:r w:rsidR="00CA7C54" w:rsidRPr="00C0452F">
        <w:rPr>
          <w:rFonts w:ascii="GHEA Grapalat" w:hAnsi="GHEA Grapalat"/>
          <w:sz w:val="20"/>
          <w:szCs w:val="20"/>
        </w:rPr>
        <w:t xml:space="preserve"> закупок не превышает семдесять пять</w:t>
      </w:r>
      <w:r w:rsidRPr="00C0452F">
        <w:rPr>
          <w:rFonts w:ascii="GHEA Grapalat" w:hAnsi="GHEA Grapalat"/>
          <w:sz w:val="20"/>
          <w:szCs w:val="20"/>
        </w:rPr>
        <w:t xml:space="preserve"> лотов</w:t>
      </w:r>
      <w:r w:rsidR="00CA7C54" w:rsidRPr="00C0452F">
        <w:rPr>
          <w:rFonts w:ascii="GHEA Grapalat" w:hAnsi="GHEA Grapalat"/>
          <w:sz w:val="20"/>
          <w:szCs w:val="20"/>
        </w:rPr>
        <w:t xml:space="preserve">- оценка </w:t>
      </w:r>
      <w:r w:rsidR="009A796C" w:rsidRPr="00C0452F">
        <w:rPr>
          <w:rFonts w:ascii="GHEA Grapalat" w:hAnsi="GHEA Grapalat"/>
          <w:sz w:val="20"/>
          <w:szCs w:val="20"/>
        </w:rPr>
        <w:t xml:space="preserve">заявок осуществляется в течение </w:t>
      </w:r>
      <w:r w:rsidR="00E43288" w:rsidRPr="00C0452F">
        <w:rPr>
          <w:rFonts w:ascii="GHEA Grapalat" w:hAnsi="GHEA Grapalat"/>
          <w:sz w:val="20"/>
          <w:szCs w:val="20"/>
        </w:rPr>
        <w:t xml:space="preserve">пятнадцати </w:t>
      </w:r>
      <w:r w:rsidR="009A796C" w:rsidRPr="00C0452F">
        <w:rPr>
          <w:rFonts w:ascii="GHEA Grapalat" w:hAnsi="GHEA Grapalat"/>
          <w:sz w:val="20"/>
          <w:szCs w:val="20"/>
        </w:rPr>
        <w:t>рабочих дней со дня истечения окончательного срока их подачи, а</w:t>
      </w:r>
      <w:r w:rsidR="00CA7C54" w:rsidRPr="00C0452F">
        <w:rPr>
          <w:rFonts w:ascii="GHEA Grapalat" w:hAnsi="GHEA Grapalat"/>
          <w:sz w:val="20"/>
          <w:szCs w:val="20"/>
        </w:rPr>
        <w:t xml:space="preserve"> при превышении-</w:t>
      </w:r>
      <w:r w:rsidR="009A796C" w:rsidRPr="00C0452F">
        <w:rPr>
          <w:rFonts w:ascii="GHEA Grapalat" w:hAnsi="GHEA Grapalat"/>
          <w:sz w:val="20"/>
          <w:szCs w:val="20"/>
        </w:rPr>
        <w:t xml:space="preserve"> в течение </w:t>
      </w:r>
      <w:r w:rsidR="00E43288" w:rsidRPr="00C0452F">
        <w:rPr>
          <w:rFonts w:ascii="GHEA Grapalat" w:hAnsi="GHEA Grapalat"/>
          <w:sz w:val="20"/>
          <w:szCs w:val="20"/>
        </w:rPr>
        <w:t>двадцати</w:t>
      </w:r>
      <w:r w:rsidR="00CA7C54" w:rsidRPr="00C0452F">
        <w:rPr>
          <w:rFonts w:ascii="GHEA Grapalat" w:hAnsi="GHEA Grapalat"/>
          <w:sz w:val="20"/>
          <w:szCs w:val="20"/>
        </w:rPr>
        <w:t xml:space="preserve"> </w:t>
      </w:r>
      <w:r w:rsidR="009A796C" w:rsidRPr="00C0452F">
        <w:rPr>
          <w:rFonts w:ascii="GHEA Grapalat" w:hAnsi="GHEA Grapalat"/>
          <w:sz w:val="20"/>
          <w:szCs w:val="20"/>
        </w:rPr>
        <w:t>рабочих дней.</w:t>
      </w:r>
    </w:p>
    <w:p w14:paraId="0BAB7CDD" w14:textId="77777777" w:rsidR="00ED6836" w:rsidRPr="00C0452F" w:rsidRDefault="00745561" w:rsidP="00C24D44">
      <w:pPr>
        <w:widowControl w:val="0"/>
        <w:ind w:firstLine="567"/>
        <w:jc w:val="both"/>
        <w:rPr>
          <w:rFonts w:ascii="GHEA Grapalat" w:hAnsi="GHEA Grapalat" w:cs="Sylfaen"/>
          <w:sz w:val="20"/>
          <w:szCs w:val="20"/>
        </w:rPr>
      </w:pPr>
      <w:r w:rsidRPr="00C0452F">
        <w:rPr>
          <w:rFonts w:ascii="GHEA Grapalat" w:hAnsi="GHEA Grapalat"/>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C0452F">
        <w:rPr>
          <w:rFonts w:ascii="GHEA Grapalat" w:hAnsi="GHEA Grapalat"/>
          <w:sz w:val="20"/>
          <w:szCs w:val="20"/>
        </w:rPr>
        <w:t xml:space="preserve"> и оценке </w:t>
      </w:r>
      <w:r w:rsidRPr="00C0452F">
        <w:rPr>
          <w:rFonts w:ascii="GHEA Grapalat" w:hAnsi="GHEA Grapalat"/>
          <w:sz w:val="20"/>
          <w:szCs w:val="20"/>
        </w:rPr>
        <w:t>заявок комиссия отклоняет те заявки, в которых отсутствуют ценовое предложение</w:t>
      </w:r>
      <w:r w:rsidR="00110433" w:rsidRPr="00C0452F">
        <w:rPr>
          <w:rFonts w:ascii="GHEA Grapalat" w:hAnsi="GHEA Grapalat"/>
          <w:sz w:val="20"/>
          <w:szCs w:val="20"/>
        </w:rPr>
        <w:t xml:space="preserve"> </w:t>
      </w:r>
      <w:r w:rsidR="006C0B68" w:rsidRPr="00C0452F">
        <w:rPr>
          <w:rFonts w:ascii="GHEA Grapalat" w:hAnsi="GHEA Grapalat"/>
          <w:sz w:val="20"/>
          <w:szCs w:val="20"/>
        </w:rPr>
        <w:t xml:space="preserve">и/или </w:t>
      </w:r>
      <w:r w:rsidRPr="00C0452F">
        <w:rPr>
          <w:rFonts w:ascii="GHEA Grapalat" w:hAnsi="GHEA Grapalat"/>
          <w:sz w:val="20"/>
          <w:szCs w:val="20"/>
        </w:rPr>
        <w:t xml:space="preserve"> </w:t>
      </w:r>
      <w:r w:rsidR="00110433" w:rsidRPr="00C0452F">
        <w:rPr>
          <w:rFonts w:ascii="GHEA Grapalat" w:hAnsi="GHEA Grapalat"/>
          <w:sz w:val="20"/>
          <w:szCs w:val="20"/>
        </w:rPr>
        <w:t>обеспечение заявки,</w:t>
      </w:r>
      <w:r w:rsidR="003B16F5" w:rsidRPr="00C0452F">
        <w:rPr>
          <w:rFonts w:ascii="GHEA Grapalat" w:hAnsi="GHEA Grapalat"/>
          <w:sz w:val="20"/>
          <w:szCs w:val="20"/>
        </w:rPr>
        <w:t xml:space="preserve"> </w:t>
      </w:r>
      <w:r w:rsidRPr="00C0452F">
        <w:rPr>
          <w:rFonts w:ascii="GHEA Grapalat" w:hAnsi="GHEA Grapalat"/>
          <w:sz w:val="20"/>
          <w:szCs w:val="20"/>
        </w:rPr>
        <w:t>либо те, которые не соответствуют требованиям приглашения</w:t>
      </w:r>
      <w:r w:rsidR="001151FB" w:rsidRPr="00C0452F">
        <w:rPr>
          <w:rFonts w:ascii="GHEA Grapalat" w:hAnsi="GHEA Grapalat"/>
          <w:sz w:val="20"/>
          <w:szCs w:val="20"/>
        </w:rPr>
        <w:t>.</w:t>
      </w:r>
    </w:p>
    <w:p w14:paraId="4CE1F00B" w14:textId="02A50DAE" w:rsidR="00B514E8" w:rsidRPr="00C0452F" w:rsidRDefault="00FD2748" w:rsidP="00C24D44">
      <w:pPr>
        <w:pStyle w:val="23"/>
        <w:widowControl w:val="0"/>
        <w:tabs>
          <w:tab w:val="left" w:pos="1134"/>
        </w:tabs>
        <w:spacing w:line="240" w:lineRule="auto"/>
        <w:ind w:firstLine="567"/>
        <w:rPr>
          <w:rFonts w:ascii="GHEA Grapalat" w:hAnsi="GHEA Grapalat" w:cs="Sylfaen"/>
        </w:rPr>
      </w:pPr>
      <w:r w:rsidRPr="00C0452F">
        <w:rPr>
          <w:rFonts w:ascii="GHEA Grapalat" w:hAnsi="GHEA Grapalat"/>
        </w:rPr>
        <w:t>8.</w:t>
      </w:r>
      <w:r w:rsidR="00BD1509" w:rsidRPr="00C0452F">
        <w:rPr>
          <w:rFonts w:ascii="GHEA Grapalat" w:hAnsi="GHEA Grapalat"/>
        </w:rPr>
        <w:t>3</w:t>
      </w:r>
      <w:r w:rsidR="00D07367" w:rsidRPr="00C0452F">
        <w:rPr>
          <w:rFonts w:ascii="GHEA Grapalat" w:hAnsi="GHEA Grapalat"/>
        </w:rPr>
        <w:t>.</w:t>
      </w:r>
      <w:r w:rsidR="00C75B6B" w:rsidRPr="00C0452F">
        <w:rPr>
          <w:rFonts w:ascii="GHEA Grapalat" w:hAnsi="GHEA Grapalat"/>
          <w:lang w:val="hy-AM"/>
        </w:rPr>
        <w:t xml:space="preserve"> </w:t>
      </w:r>
      <w:r w:rsidR="00D22CBB" w:rsidRPr="00C0452F">
        <w:rPr>
          <w:rFonts w:ascii="GHEA Grapalat" w:hAnsi="GHEA Grapalat"/>
        </w:rPr>
        <w:t>Отобранный у</w:t>
      </w:r>
      <w:r w:rsidRPr="00C0452F">
        <w:rPr>
          <w:rFonts w:ascii="GHEA Grapalat" w:hAnsi="GHEA Grapalat"/>
        </w:rPr>
        <w:t>частник</w:t>
      </w:r>
      <w:r w:rsidR="001454D3" w:rsidRPr="00C0452F">
        <w:rPr>
          <w:rFonts w:ascii="GHEA Grapalat" w:hAnsi="GHEA Grapalat"/>
        </w:rPr>
        <w:t xml:space="preserve"> </w:t>
      </w:r>
      <w:r w:rsidRPr="00C0452F">
        <w:rPr>
          <w:rFonts w:ascii="GHEA Grapalat" w:hAnsi="GHEA Grapalat"/>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C0452F">
        <w:rPr>
          <w:rFonts w:ascii="GHEA Grapalat" w:hAnsi="GHEA Grapalat"/>
        </w:rPr>
        <w:t>отобранного</w:t>
      </w:r>
      <w:r w:rsidR="0066621D" w:rsidRPr="00C0452F">
        <w:rPr>
          <w:rFonts w:ascii="GHEA Grapalat" w:hAnsi="GHEA Grapalat"/>
        </w:rPr>
        <w:t xml:space="preserve"> </w:t>
      </w:r>
      <w:r w:rsidR="009A0BDF" w:rsidRPr="00C0452F">
        <w:rPr>
          <w:rFonts w:ascii="GHEA Grapalat" w:hAnsi="GHEA Grapalat"/>
        </w:rPr>
        <w:t>и</w:t>
      </w:r>
      <w:r w:rsidR="00072575" w:rsidRPr="00C0452F">
        <w:rPr>
          <w:rFonts w:ascii="GHEA Grapalat" w:hAnsi="GHEA Grapalat"/>
        </w:rPr>
        <w:t xml:space="preserve"> непризнанных таковыми</w:t>
      </w:r>
      <w:r w:rsidR="009A0BDF" w:rsidRPr="00C0452F">
        <w:rPr>
          <w:rFonts w:ascii="GHEA Grapalat" w:hAnsi="GHEA Grapalat"/>
        </w:rPr>
        <w:t xml:space="preserve"> </w:t>
      </w:r>
      <w:r w:rsidRPr="00C0452F">
        <w:rPr>
          <w:rFonts w:ascii="GHEA Grapalat" w:hAnsi="GHEA Grapalat"/>
        </w:rPr>
        <w:t xml:space="preserve">участников, занявших последующие места, оценка и сравнение ценовых предложений осуществляются без </w:t>
      </w:r>
      <w:r w:rsidR="00942740" w:rsidRPr="00C0452F">
        <w:rPr>
          <w:rFonts w:ascii="GHEA Grapalat" w:hAnsi="GHEA Grapalat"/>
        </w:rPr>
        <w:t xml:space="preserve">учета </w:t>
      </w:r>
      <w:r w:rsidRPr="00C0452F">
        <w:rPr>
          <w:rFonts w:ascii="GHEA Grapalat" w:hAnsi="GHEA Grapalat"/>
        </w:rPr>
        <w:t>суммы налога, указанного в пункте 5.2. части 1 настоящего приглашения</w:t>
      </w:r>
      <w:r w:rsidR="0083765C" w:rsidRPr="00C0452F">
        <w:rPr>
          <w:rFonts w:ascii="GHEA Grapalat" w:hAnsi="GHEA Grapalat"/>
        </w:rPr>
        <w:t>.</w:t>
      </w:r>
    </w:p>
    <w:p w14:paraId="201B8581" w14:textId="3E3E6F14" w:rsidR="00C24D44" w:rsidRPr="00C0452F" w:rsidRDefault="00C24D44" w:rsidP="00C24D44">
      <w:pPr>
        <w:pStyle w:val="a3"/>
        <w:widowControl w:val="0"/>
        <w:tabs>
          <w:tab w:val="left" w:pos="1134"/>
        </w:tabs>
        <w:spacing w:line="240" w:lineRule="auto"/>
        <w:ind w:firstLine="567"/>
        <w:rPr>
          <w:rFonts w:ascii="GHEA Grapalat" w:hAnsi="GHEA Grapalat" w:cs="Sylfaen"/>
          <w:b/>
          <w:bCs/>
          <w:i w:val="0"/>
        </w:rPr>
      </w:pPr>
      <w:r w:rsidRPr="00C0452F">
        <w:rPr>
          <w:rFonts w:ascii="GHEA Grapalat" w:hAnsi="GHEA Grapalat"/>
          <w:i w:val="0"/>
        </w:rPr>
        <w:t>8.4.</w:t>
      </w:r>
      <w:r w:rsidR="00BC6A9C" w:rsidRPr="00C0452F">
        <w:rPr>
          <w:rFonts w:ascii="GHEA Grapalat" w:hAnsi="GHEA Grapalat"/>
          <w:i w:val="0"/>
          <w:lang w:val="hy-AM"/>
        </w:rPr>
        <w:t xml:space="preserve"> </w:t>
      </w:r>
      <w:r w:rsidRPr="00C0452F">
        <w:rPr>
          <w:rFonts w:ascii="GHEA Grapalat" w:hAnsi="GHEA Grapalat"/>
          <w:i w:val="0"/>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r w:rsidRPr="00C0452F">
        <w:rPr>
          <w:rFonts w:ascii="GHEA Grapalat" w:hAnsi="GHEA Grapalat"/>
          <w:b/>
          <w:bCs/>
          <w:i w:val="0"/>
        </w:rPr>
        <w:t>драмом Республики Армения по курсу Центрального банка Республики Армения на тот день.</w:t>
      </w:r>
    </w:p>
    <w:p w14:paraId="527E8F4D" w14:textId="77777777" w:rsidR="00096865" w:rsidRPr="00C0452F" w:rsidDel="00992C40" w:rsidRDefault="00096865" w:rsidP="00C75B6B">
      <w:pPr>
        <w:pStyle w:val="23"/>
        <w:widowControl w:val="0"/>
        <w:tabs>
          <w:tab w:val="left" w:pos="851"/>
        </w:tabs>
        <w:spacing w:line="240" w:lineRule="auto"/>
        <w:ind w:firstLine="567"/>
        <w:rPr>
          <w:rFonts w:ascii="GHEA Grapalat" w:hAnsi="GHEA Grapalat" w:cs="Sylfaen"/>
        </w:rPr>
      </w:pPr>
      <w:r w:rsidRPr="00C0452F">
        <w:rPr>
          <w:rFonts w:ascii="GHEA Grapalat" w:hAnsi="GHEA Grapalat"/>
        </w:rPr>
        <w:t>2)</w:t>
      </w:r>
      <w:r w:rsidR="00644850" w:rsidRPr="00C0452F">
        <w:rPr>
          <w:rFonts w:ascii="GHEA Grapalat" w:hAnsi="GHEA Grapalat"/>
        </w:rPr>
        <w:tab/>
      </w:r>
      <w:r w:rsidRPr="00C0452F">
        <w:rPr>
          <w:rFonts w:ascii="GHEA Grapalat" w:hAnsi="GHEA Grapalat"/>
        </w:rPr>
        <w:t>иных случаев, предусмотренных Законом.</w:t>
      </w:r>
    </w:p>
    <w:p w14:paraId="5C4C59E2" w14:textId="32A26CA3" w:rsidR="009B6D58" w:rsidRPr="00C0452F" w:rsidRDefault="00FD2748" w:rsidP="00C75B6B">
      <w:pPr>
        <w:pStyle w:val="norm"/>
        <w:widowControl w:val="0"/>
        <w:tabs>
          <w:tab w:val="left" w:pos="851"/>
        </w:tabs>
        <w:spacing w:line="240" w:lineRule="auto"/>
        <w:ind w:firstLine="567"/>
        <w:rPr>
          <w:rFonts w:ascii="GHEA Grapalat" w:hAnsi="GHEA Grapalat" w:cs="Sylfaen"/>
          <w:sz w:val="20"/>
        </w:rPr>
      </w:pPr>
      <w:r w:rsidRPr="00C0452F">
        <w:rPr>
          <w:rFonts w:ascii="GHEA Grapalat" w:hAnsi="GHEA Grapalat"/>
          <w:sz w:val="20"/>
        </w:rPr>
        <w:t>8.</w:t>
      </w:r>
      <w:r w:rsidR="00D413F3" w:rsidRPr="00C0452F">
        <w:rPr>
          <w:rFonts w:ascii="GHEA Grapalat" w:hAnsi="GHEA Grapalat"/>
          <w:sz w:val="20"/>
        </w:rPr>
        <w:t>5</w:t>
      </w:r>
      <w:r w:rsidRPr="00C0452F">
        <w:rPr>
          <w:rFonts w:ascii="GHEA Grapalat" w:hAnsi="GHEA Grapalat"/>
          <w:sz w:val="20"/>
        </w:rPr>
        <w:t>.</w:t>
      </w:r>
      <w:r w:rsidR="00BC6A9C" w:rsidRPr="00C0452F">
        <w:rPr>
          <w:rFonts w:ascii="GHEA Grapalat" w:hAnsi="GHEA Grapalat"/>
          <w:sz w:val="20"/>
          <w:lang w:val="hy-AM"/>
        </w:rPr>
        <w:t xml:space="preserve"> </w:t>
      </w:r>
      <w:r w:rsidRPr="00C0452F">
        <w:rPr>
          <w:rFonts w:ascii="GHEA Grapalat" w:hAnsi="GHEA Grapalat"/>
          <w:sz w:val="20"/>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C0452F">
        <w:rPr>
          <w:rFonts w:ascii="GHEA Grapalat" w:hAnsi="GHEA Grapalat"/>
          <w:sz w:val="20"/>
        </w:rPr>
        <w:t>отобранного</w:t>
      </w:r>
      <w:r w:rsidR="00970000" w:rsidRPr="00C0452F">
        <w:rPr>
          <w:rFonts w:ascii="GHEA Grapalat" w:hAnsi="GHEA Grapalat"/>
          <w:sz w:val="20"/>
        </w:rPr>
        <w:t xml:space="preserve"> </w:t>
      </w:r>
      <w:r w:rsidR="00E16286" w:rsidRPr="00C0452F">
        <w:rPr>
          <w:rFonts w:ascii="GHEA Grapalat" w:hAnsi="GHEA Grapalat"/>
          <w:sz w:val="20"/>
        </w:rPr>
        <w:t>и непризнанных таковыми участников</w:t>
      </w:r>
      <w:r w:rsidRPr="00C0452F">
        <w:rPr>
          <w:rFonts w:ascii="GHEA Grapalat" w:hAnsi="GHEA Grapalat"/>
          <w:sz w:val="20"/>
        </w:rPr>
        <w:t xml:space="preserve">. </w:t>
      </w:r>
      <w:r w:rsidR="00F5168A" w:rsidRPr="00C0452F">
        <w:rPr>
          <w:rFonts w:ascii="GHEA Grapalat" w:hAnsi="GHEA Grapalat"/>
          <w:sz w:val="20"/>
        </w:rPr>
        <w:t xml:space="preserve">При закупке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sidRPr="00C0452F">
        <w:rPr>
          <w:rFonts w:ascii="GHEA Grapalat" w:hAnsi="GHEA Grapalat"/>
          <w:sz w:val="20"/>
        </w:rPr>
        <w:t>приглашения</w:t>
      </w:r>
      <w:r w:rsidR="005A3D17" w:rsidRPr="00C0452F">
        <w:rPr>
          <w:rFonts w:ascii="GHEA Grapalat" w:hAnsi="GHEA Grapalat"/>
          <w:sz w:val="20"/>
        </w:rPr>
        <w:t>.</w:t>
      </w:r>
      <w:r w:rsidR="00D877C5" w:rsidRPr="00C0452F">
        <w:rPr>
          <w:rFonts w:ascii="GHEA Grapalat" w:hAnsi="GHEA Grapalat"/>
          <w:sz w:val="20"/>
        </w:rPr>
        <w:t xml:space="preserve"> </w:t>
      </w:r>
      <w:r w:rsidRPr="00C0452F">
        <w:rPr>
          <w:rFonts w:ascii="GHEA Grapalat" w:hAnsi="GHEA Grapalat"/>
          <w:sz w:val="20"/>
        </w:rPr>
        <w:t>При равенстве предложенных наименьших цен</w:t>
      </w:r>
      <w:r w:rsidR="00186559" w:rsidRPr="00C0452F">
        <w:rPr>
          <w:rFonts w:ascii="GHEA Grapalat" w:hAnsi="GHEA Grapalat"/>
          <w:sz w:val="20"/>
        </w:rPr>
        <w:t>:</w:t>
      </w:r>
    </w:p>
    <w:p w14:paraId="782115EE" w14:textId="77777777" w:rsidR="009B6D58" w:rsidRPr="00C0452F" w:rsidRDefault="009B6D58" w:rsidP="00C75B6B">
      <w:pPr>
        <w:pStyle w:val="norm"/>
        <w:widowControl w:val="0"/>
        <w:tabs>
          <w:tab w:val="left" w:pos="851"/>
        </w:tabs>
        <w:spacing w:line="240" w:lineRule="auto"/>
        <w:ind w:firstLine="567"/>
        <w:rPr>
          <w:rFonts w:ascii="GHEA Grapalat" w:hAnsi="GHEA Grapalat" w:cs="Sylfaen"/>
          <w:sz w:val="20"/>
        </w:rPr>
      </w:pPr>
      <w:r w:rsidRPr="00C0452F">
        <w:rPr>
          <w:rFonts w:ascii="GHEA Grapalat" w:hAnsi="GHEA Grapalat"/>
          <w:sz w:val="20"/>
        </w:rPr>
        <w:t>а.</w:t>
      </w:r>
      <w:r w:rsidR="00186559" w:rsidRPr="00C0452F">
        <w:rPr>
          <w:rFonts w:ascii="GHEA Grapalat" w:hAnsi="GHEA Grapalat"/>
          <w:sz w:val="20"/>
        </w:rPr>
        <w:tab/>
      </w:r>
      <w:r w:rsidRPr="00C0452F">
        <w:rPr>
          <w:rFonts w:ascii="GHEA Grapalat" w:hAnsi="GHEA Grapalat"/>
          <w:sz w:val="20"/>
        </w:rPr>
        <w:t>для определения</w:t>
      </w:r>
      <w:r w:rsidR="005F09CE" w:rsidRPr="00C0452F">
        <w:rPr>
          <w:rFonts w:ascii="GHEA Grapalat" w:hAnsi="GHEA Grapalat"/>
          <w:sz w:val="20"/>
        </w:rPr>
        <w:t xml:space="preserve"> отобранного</w:t>
      </w:r>
      <w:r w:rsidR="000C6E1C" w:rsidRPr="00C0452F">
        <w:rPr>
          <w:rFonts w:ascii="GHEA Grapalat" w:hAnsi="GHEA Grapalat"/>
          <w:sz w:val="20"/>
        </w:rPr>
        <w:t xml:space="preserve"> </w:t>
      </w:r>
      <w:r w:rsidR="00F14F37" w:rsidRPr="00C0452F">
        <w:rPr>
          <w:rFonts w:ascii="GHEA Grapalat" w:hAnsi="GHEA Grapalat"/>
          <w:sz w:val="20"/>
        </w:rPr>
        <w:t>и непризнанных таковыми</w:t>
      </w:r>
      <w:r w:rsidRPr="00C0452F">
        <w:rPr>
          <w:rFonts w:ascii="GHEA Grapalat" w:hAnsi="GHEA Grapalat"/>
          <w:sz w:val="20"/>
        </w:rPr>
        <w:t xml:space="preserve"> участников, </w:t>
      </w:r>
      <w:r w:rsidR="00C666AD" w:rsidRPr="00C0452F">
        <w:rPr>
          <w:rFonts w:ascii="GHEA Grapalat" w:hAnsi="GHEA Grapalat"/>
          <w:sz w:val="20"/>
        </w:rPr>
        <w:t>на  заседаниии комиссии с предложившими равные цены участниками,</w:t>
      </w:r>
      <w:r w:rsidR="00B34CEA" w:rsidRPr="00C0452F">
        <w:rPr>
          <w:rFonts w:ascii="GHEA Grapalat" w:hAnsi="GHEA Grapalat"/>
          <w:sz w:val="20"/>
        </w:rPr>
        <w:t xml:space="preserve"> </w:t>
      </w:r>
      <w:r w:rsidRPr="00C0452F">
        <w:rPr>
          <w:rFonts w:ascii="GHEA Grapalat" w:hAnsi="GHEA Grapalat"/>
          <w:sz w:val="20"/>
        </w:rPr>
        <w:t xml:space="preserve">проводятся одновременные переговоры, если </w:t>
      </w:r>
      <w:r w:rsidR="00C44836" w:rsidRPr="00C0452F">
        <w:rPr>
          <w:rFonts w:ascii="GHEA Grapalat" w:hAnsi="GHEA Grapalat"/>
          <w:sz w:val="20"/>
        </w:rPr>
        <w:t>эти</w:t>
      </w:r>
      <w:r w:rsidRPr="00C0452F">
        <w:rPr>
          <w:rFonts w:ascii="GHEA Grapalat" w:hAnsi="GHEA Grapalat"/>
          <w:sz w:val="20"/>
        </w:rPr>
        <w:t xml:space="preserve"> участники </w:t>
      </w:r>
      <w:r w:rsidRPr="00C0452F">
        <w:rPr>
          <w:rFonts w:ascii="GHEA Grapalat" w:hAnsi="GHEA Grapalat"/>
          <w:sz w:val="20"/>
        </w:rPr>
        <w:lastRenderedPageBreak/>
        <w:t>(наделенные соответствующим полномочием представители</w:t>
      </w:r>
      <w:r w:rsidR="00B34CEA" w:rsidRPr="00C0452F">
        <w:rPr>
          <w:rFonts w:ascii="GHEA Grapalat" w:hAnsi="GHEA Grapalat"/>
          <w:sz w:val="20"/>
        </w:rPr>
        <w:t>) присутствуют на заседании</w:t>
      </w:r>
      <w:r w:rsidRPr="00C0452F">
        <w:rPr>
          <w:rFonts w:ascii="GHEA Grapalat" w:hAnsi="GHEA Grapalat"/>
          <w:sz w:val="20"/>
        </w:rPr>
        <w:t>,</w:t>
      </w:r>
    </w:p>
    <w:p w14:paraId="28533BB5" w14:textId="77777777" w:rsidR="009B6D58" w:rsidRPr="00C0452F" w:rsidRDefault="009B6D58" w:rsidP="00C75B6B">
      <w:pPr>
        <w:pStyle w:val="norm"/>
        <w:widowControl w:val="0"/>
        <w:tabs>
          <w:tab w:val="left" w:pos="851"/>
        </w:tabs>
        <w:spacing w:line="240" w:lineRule="auto"/>
        <w:ind w:firstLine="567"/>
        <w:rPr>
          <w:rFonts w:ascii="GHEA Grapalat" w:hAnsi="GHEA Grapalat" w:cs="Sylfaen"/>
          <w:sz w:val="20"/>
        </w:rPr>
      </w:pPr>
      <w:r w:rsidRPr="00C0452F">
        <w:rPr>
          <w:rFonts w:ascii="GHEA Grapalat" w:hAnsi="GHEA Grapalat"/>
          <w:sz w:val="20"/>
        </w:rPr>
        <w:t>б.</w:t>
      </w:r>
      <w:r w:rsidR="00186559" w:rsidRPr="00C0452F">
        <w:rPr>
          <w:rFonts w:ascii="GHEA Grapalat" w:hAnsi="GHEA Grapalat"/>
          <w:sz w:val="20"/>
        </w:rPr>
        <w:tab/>
      </w:r>
      <w:r w:rsidRPr="00C0452F">
        <w:rPr>
          <w:rFonts w:ascii="GHEA Grapalat" w:hAnsi="GHEA Grapalat"/>
          <w:sz w:val="20"/>
        </w:rPr>
        <w:t xml:space="preserve">в противном случае заседание комиссии приостанавливается, и в течение одного рабочего дня секретарь комиссии </w:t>
      </w:r>
      <w:r w:rsidR="000A7854" w:rsidRPr="00C0452F">
        <w:rPr>
          <w:rFonts w:ascii="GHEA Grapalat" w:hAnsi="GHEA Grapalat"/>
          <w:sz w:val="20"/>
        </w:rPr>
        <w:t>в электронной форме</w:t>
      </w:r>
      <w:r w:rsidRPr="00C0452F">
        <w:rPr>
          <w:rFonts w:ascii="GHEA Grapalat" w:hAnsi="GHEA Grapalat"/>
          <w:sz w:val="20"/>
        </w:rPr>
        <w:t xml:space="preserve"> одновременно уведомляет </w:t>
      </w:r>
      <w:r w:rsidR="001C57A6" w:rsidRPr="00C0452F">
        <w:rPr>
          <w:rFonts w:ascii="GHEA Grapalat" w:hAnsi="GHEA Grapalat"/>
          <w:sz w:val="20"/>
        </w:rPr>
        <w:t xml:space="preserve">представивших равные цены </w:t>
      </w:r>
      <w:r w:rsidRPr="00C0452F">
        <w:rPr>
          <w:rFonts w:ascii="GHEA Grapalat" w:hAnsi="GHEA Grapalat"/>
          <w:sz w:val="20"/>
        </w:rPr>
        <w:t xml:space="preserve">участников </w:t>
      </w:r>
      <w:r w:rsidR="009D54D5" w:rsidRPr="00C0452F">
        <w:rPr>
          <w:rFonts w:ascii="GHEA Grapalat" w:hAnsi="GHEA Grapalat"/>
          <w:sz w:val="20"/>
        </w:rPr>
        <w:t>об условиях, продолжительности,</w:t>
      </w:r>
      <w:r w:rsidR="00EB3853" w:rsidRPr="00C0452F">
        <w:rPr>
          <w:rFonts w:ascii="GHEA Grapalat" w:hAnsi="GHEA Grapalat"/>
          <w:sz w:val="20"/>
        </w:rPr>
        <w:t xml:space="preserve"> </w:t>
      </w:r>
      <w:r w:rsidRPr="00C0452F">
        <w:rPr>
          <w:rFonts w:ascii="GHEA Grapalat" w:hAnsi="GHEA Grapalat"/>
          <w:sz w:val="20"/>
        </w:rPr>
        <w:t xml:space="preserve"> дате, времени и месте проведения одновременных переговоров по снижению цен,</w:t>
      </w:r>
    </w:p>
    <w:p w14:paraId="1C264621" w14:textId="77777777" w:rsidR="009B6D58" w:rsidRPr="00C0452F" w:rsidRDefault="009B6D58" w:rsidP="00C75B6B">
      <w:pPr>
        <w:pStyle w:val="norm"/>
        <w:widowControl w:val="0"/>
        <w:tabs>
          <w:tab w:val="left" w:pos="851"/>
        </w:tabs>
        <w:spacing w:line="240" w:lineRule="auto"/>
        <w:ind w:firstLine="567"/>
        <w:rPr>
          <w:rFonts w:ascii="GHEA Grapalat" w:hAnsi="GHEA Grapalat" w:cs="Sylfaen"/>
          <w:sz w:val="20"/>
        </w:rPr>
      </w:pPr>
      <w:r w:rsidRPr="00C0452F">
        <w:rPr>
          <w:rFonts w:ascii="GHEA Grapalat" w:hAnsi="GHEA Grapalat"/>
          <w:sz w:val="20"/>
        </w:rPr>
        <w:t>в.</w:t>
      </w:r>
      <w:r w:rsidR="00186559" w:rsidRPr="00C0452F">
        <w:rPr>
          <w:rFonts w:ascii="GHEA Grapalat" w:hAnsi="GHEA Grapalat"/>
          <w:sz w:val="20"/>
        </w:rPr>
        <w:tab/>
      </w:r>
      <w:r w:rsidRPr="00C0452F">
        <w:rPr>
          <w:rFonts w:ascii="GHEA Grapalat" w:hAnsi="GHEA Grapalat"/>
          <w:sz w:val="20"/>
        </w:rPr>
        <w:t xml:space="preserve">переговоры проводятся не раннее чем на второй и не позднее чем на </w:t>
      </w:r>
      <w:r w:rsidR="00996FDC" w:rsidRPr="00C0452F">
        <w:rPr>
          <w:rFonts w:ascii="GHEA Grapalat" w:hAnsi="GHEA Grapalat"/>
          <w:sz w:val="20"/>
        </w:rPr>
        <w:t xml:space="preserve">пятый </w:t>
      </w:r>
      <w:r w:rsidRPr="00C0452F">
        <w:rPr>
          <w:rFonts w:ascii="GHEA Grapalat" w:hAnsi="GHEA Grapalat"/>
          <w:sz w:val="20"/>
        </w:rPr>
        <w:t>рабочий день со дня отправки извещения</w:t>
      </w:r>
      <w:r w:rsidR="00A50C53" w:rsidRPr="00C0452F">
        <w:rPr>
          <w:rFonts w:ascii="GHEA Grapalat" w:hAnsi="GHEA Grapalat"/>
          <w:sz w:val="20"/>
        </w:rPr>
        <w:t>,</w:t>
      </w:r>
    </w:p>
    <w:p w14:paraId="035D1C62" w14:textId="77777777" w:rsidR="009B6D58" w:rsidRPr="00C0452F" w:rsidRDefault="009B6D58" w:rsidP="00C75B6B">
      <w:pPr>
        <w:pStyle w:val="norm"/>
        <w:widowControl w:val="0"/>
        <w:tabs>
          <w:tab w:val="left" w:pos="851"/>
        </w:tabs>
        <w:spacing w:line="240" w:lineRule="auto"/>
        <w:ind w:firstLine="567"/>
        <w:rPr>
          <w:rFonts w:ascii="GHEA Grapalat" w:hAnsi="GHEA Grapalat" w:cs="Sylfaen"/>
          <w:sz w:val="20"/>
        </w:rPr>
      </w:pPr>
      <w:r w:rsidRPr="00C0452F">
        <w:rPr>
          <w:rFonts w:ascii="GHEA Grapalat" w:hAnsi="GHEA Grapalat"/>
          <w:sz w:val="20"/>
        </w:rPr>
        <w:t>г.</w:t>
      </w:r>
      <w:r w:rsidR="00186559" w:rsidRPr="00C0452F">
        <w:rPr>
          <w:rFonts w:ascii="GHEA Grapalat" w:hAnsi="GHEA Grapalat"/>
          <w:sz w:val="20"/>
        </w:rPr>
        <w:tab/>
      </w:r>
      <w:r w:rsidRPr="00C0452F">
        <w:rPr>
          <w:rFonts w:ascii="GHEA Grapalat" w:hAnsi="GHEA Grapalat"/>
          <w:sz w:val="20"/>
        </w:rPr>
        <w:t xml:space="preserve">представленное на тот момент каждым участником ценовое предложение оглашается для </w:t>
      </w:r>
      <w:r w:rsidR="00D11351" w:rsidRPr="00C0452F">
        <w:rPr>
          <w:rFonts w:ascii="GHEA Grapalat" w:hAnsi="GHEA Grapalat"/>
          <w:sz w:val="20"/>
        </w:rPr>
        <w:t xml:space="preserve">другого </w:t>
      </w:r>
      <w:r w:rsidRPr="00C0452F">
        <w:rPr>
          <w:rFonts w:ascii="GHEA Grapalat" w:hAnsi="GHEA Grapalat"/>
          <w:sz w:val="20"/>
        </w:rPr>
        <w:t>участник</w:t>
      </w:r>
      <w:r w:rsidR="00D11351" w:rsidRPr="00C0452F">
        <w:rPr>
          <w:rFonts w:ascii="GHEA Grapalat" w:hAnsi="GHEA Grapalat"/>
          <w:sz w:val="20"/>
        </w:rPr>
        <w:t>а</w:t>
      </w:r>
      <w:r w:rsidRPr="00C0452F">
        <w:rPr>
          <w:rFonts w:ascii="GHEA Grapalat" w:hAnsi="GHEA Grapalat"/>
          <w:sz w:val="20"/>
        </w:rPr>
        <w:t>, и до истечения предусмотренного для переговоров окончательного срока участник может пересмотреть свое ценовое предложение,</w:t>
      </w:r>
    </w:p>
    <w:p w14:paraId="26169E84" w14:textId="77777777" w:rsidR="00802408" w:rsidRPr="00C0452F" w:rsidRDefault="009B6D58" w:rsidP="00C75B6B">
      <w:pPr>
        <w:pStyle w:val="norm"/>
        <w:widowControl w:val="0"/>
        <w:tabs>
          <w:tab w:val="left" w:pos="851"/>
        </w:tabs>
        <w:spacing w:line="240" w:lineRule="auto"/>
        <w:ind w:firstLine="567"/>
        <w:rPr>
          <w:rFonts w:ascii="GHEA Grapalat" w:hAnsi="GHEA Grapalat"/>
          <w:sz w:val="20"/>
        </w:rPr>
      </w:pPr>
      <w:r w:rsidRPr="00C0452F">
        <w:rPr>
          <w:rFonts w:ascii="GHEA Grapalat" w:hAnsi="GHEA Grapalat"/>
          <w:sz w:val="20"/>
        </w:rPr>
        <w:t>д.</w:t>
      </w:r>
      <w:r w:rsidR="00186559" w:rsidRPr="00C0452F">
        <w:rPr>
          <w:rFonts w:ascii="GHEA Grapalat" w:hAnsi="GHEA Grapalat"/>
          <w:sz w:val="20"/>
        </w:rPr>
        <w:tab/>
      </w:r>
      <w:r w:rsidRPr="00C0452F">
        <w:rPr>
          <w:rFonts w:ascii="GHEA Grapalat" w:hAnsi="GHEA Grapalat"/>
          <w:sz w:val="20"/>
        </w:rPr>
        <w:t xml:space="preserve">на момент истечения установленного для переговоров окончательного срока, по представленным </w:t>
      </w:r>
      <w:r w:rsidR="001D129F" w:rsidRPr="00C0452F">
        <w:rPr>
          <w:rFonts w:ascii="GHEA Grapalat" w:hAnsi="GHEA Grapalat"/>
          <w:sz w:val="20"/>
        </w:rPr>
        <w:t xml:space="preserve">присутствующим на переговорах </w:t>
      </w:r>
      <w:r w:rsidRPr="00C0452F">
        <w:rPr>
          <w:rFonts w:ascii="GHEA Grapalat" w:hAnsi="GHEA Grapalat"/>
          <w:sz w:val="20"/>
        </w:rPr>
        <w:t>участниками</w:t>
      </w:r>
      <w:r w:rsidR="001D129F" w:rsidRPr="00C0452F">
        <w:rPr>
          <w:rFonts w:ascii="GHEA Grapalat" w:hAnsi="GHEA Grapalat"/>
          <w:sz w:val="20"/>
        </w:rPr>
        <w:t xml:space="preserve"> </w:t>
      </w:r>
      <w:r w:rsidRPr="00C0452F">
        <w:rPr>
          <w:rFonts w:ascii="GHEA Grapalat" w:hAnsi="GHEA Grapalat"/>
          <w:sz w:val="20"/>
        </w:rPr>
        <w:t>ценам, определяются и объявляются</w:t>
      </w:r>
      <w:r w:rsidR="00A134CC" w:rsidRPr="00C0452F">
        <w:rPr>
          <w:rFonts w:ascii="GHEA Grapalat" w:hAnsi="GHEA Grapalat"/>
          <w:sz w:val="20"/>
        </w:rPr>
        <w:t xml:space="preserve"> отобранный участник и</w:t>
      </w:r>
      <w:r w:rsidRPr="00C0452F">
        <w:rPr>
          <w:rFonts w:ascii="GHEA Grapalat" w:hAnsi="GHEA Grapalat"/>
          <w:sz w:val="20"/>
        </w:rPr>
        <w:t xml:space="preserve"> </w:t>
      </w:r>
      <w:r w:rsidR="00A975F3" w:rsidRPr="00C0452F">
        <w:rPr>
          <w:rFonts w:ascii="GHEA Grapalat" w:hAnsi="GHEA Grapalat"/>
          <w:sz w:val="20"/>
        </w:rPr>
        <w:t xml:space="preserve">непризнанные таковыми </w:t>
      </w:r>
      <w:r w:rsidRPr="00C0452F">
        <w:rPr>
          <w:rFonts w:ascii="GHEA Grapalat" w:hAnsi="GHEA Grapalat"/>
          <w:sz w:val="20"/>
        </w:rPr>
        <w:t>участники</w:t>
      </w:r>
      <w:r w:rsidR="00A975F3" w:rsidRPr="00C0452F">
        <w:rPr>
          <w:rFonts w:ascii="GHEA Grapalat" w:hAnsi="GHEA Grapalat"/>
          <w:sz w:val="20"/>
        </w:rPr>
        <w:t>.</w:t>
      </w:r>
      <w:r w:rsidR="00B532B4" w:rsidRPr="00C0452F">
        <w:rPr>
          <w:rFonts w:ascii="GHEA Grapalat" w:hAnsi="GHEA Grapalat"/>
          <w:sz w:val="20"/>
        </w:rPr>
        <w:t xml:space="preserve"> </w:t>
      </w:r>
      <w:r w:rsidR="00802408" w:rsidRPr="00C0452F">
        <w:rPr>
          <w:rFonts w:ascii="GHEA Grapalat" w:hAnsi="GHEA Grapalat"/>
          <w:sz w:val="20"/>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45C1DD0E" w14:textId="77777777" w:rsidR="001A54A3" w:rsidRPr="00C0452F" w:rsidRDefault="001A54A3" w:rsidP="00C24D44">
      <w:pPr>
        <w:pStyle w:val="norm"/>
        <w:widowControl w:val="0"/>
        <w:tabs>
          <w:tab w:val="left" w:pos="1134"/>
        </w:tabs>
        <w:spacing w:line="240" w:lineRule="auto"/>
        <w:ind w:firstLine="567"/>
        <w:rPr>
          <w:rFonts w:ascii="GHEA Grapalat" w:hAnsi="GHEA Grapalat"/>
          <w:sz w:val="20"/>
        </w:rPr>
      </w:pPr>
      <w:r w:rsidRPr="00C0452F">
        <w:rPr>
          <w:rFonts w:ascii="GHEA Grapalat" w:hAnsi="GHEA Grapalat"/>
          <w:sz w:val="20"/>
        </w:rPr>
        <w:t xml:space="preserve">8.6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 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7C3C89" w:rsidRPr="00C0452F">
        <w:rPr>
          <w:rFonts w:ascii="GHEA Grapalat" w:hAnsi="GHEA Grapalat"/>
          <w:sz w:val="20"/>
        </w:rPr>
        <w:t>исполнения работ</w:t>
      </w:r>
      <w:r w:rsidRPr="00C0452F">
        <w:rPr>
          <w:rFonts w:ascii="GHEA Grapalat" w:hAnsi="GHEA Grapalat"/>
          <w:sz w:val="20"/>
        </w:rPr>
        <w:t xml:space="preserve"> на период со дня заключения договора до дня заключения соглашения. 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 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394A30C3" w14:textId="77777777" w:rsidR="001A54A3" w:rsidRPr="00C0452F" w:rsidRDefault="001A54A3" w:rsidP="00C24D44">
      <w:pPr>
        <w:pStyle w:val="norm"/>
        <w:widowControl w:val="0"/>
        <w:tabs>
          <w:tab w:val="left" w:pos="1134"/>
        </w:tabs>
        <w:spacing w:line="240" w:lineRule="auto"/>
        <w:ind w:firstLine="567"/>
        <w:rPr>
          <w:rFonts w:ascii="GHEA Grapalat" w:hAnsi="GHEA Grapalat" w:cs="Sylfaen"/>
          <w:sz w:val="20"/>
        </w:rPr>
      </w:pPr>
      <w:r w:rsidRPr="00C0452F">
        <w:rPr>
          <w:rFonts w:ascii="GHEA Grapalat" w:hAnsi="GHEA Grapalat" w:cs="Sylfaen"/>
          <w:sz w:val="20"/>
        </w:rPr>
        <w:t>В случае неприменения настоящего пункта процедура на основании пункта 1 части 1 статьи 37 Закона объявляется несостоявшейся</w:t>
      </w:r>
      <w:r w:rsidR="00AC5387" w:rsidRPr="00C0452F">
        <w:rPr>
          <w:rFonts w:ascii="GHEA Grapalat" w:hAnsi="GHEA Grapalat" w:cs="Sylfaen"/>
          <w:sz w:val="20"/>
        </w:rPr>
        <w:t>.</w:t>
      </w:r>
    </w:p>
    <w:p w14:paraId="6E3D7809" w14:textId="7828E12A" w:rsidR="00B514E8" w:rsidRPr="00C0452F" w:rsidRDefault="00FD2748" w:rsidP="00C24D44">
      <w:pPr>
        <w:pStyle w:val="norm"/>
        <w:widowControl w:val="0"/>
        <w:tabs>
          <w:tab w:val="left" w:pos="1134"/>
        </w:tabs>
        <w:spacing w:line="240" w:lineRule="auto"/>
        <w:ind w:firstLine="567"/>
        <w:rPr>
          <w:rFonts w:ascii="GHEA Grapalat" w:hAnsi="GHEA Grapalat"/>
          <w:sz w:val="20"/>
        </w:rPr>
      </w:pPr>
      <w:r w:rsidRPr="00C0452F">
        <w:rPr>
          <w:rFonts w:ascii="GHEA Grapalat" w:hAnsi="GHEA Grapalat"/>
          <w:sz w:val="20"/>
        </w:rPr>
        <w:t>8.</w:t>
      </w:r>
      <w:r w:rsidR="00FD6933" w:rsidRPr="00C0452F">
        <w:rPr>
          <w:rFonts w:ascii="GHEA Grapalat" w:hAnsi="GHEA Grapalat"/>
          <w:sz w:val="20"/>
        </w:rPr>
        <w:t>7</w:t>
      </w:r>
      <w:r w:rsidRPr="00C0452F">
        <w:rPr>
          <w:rFonts w:ascii="GHEA Grapalat" w:hAnsi="GHEA Grapalat"/>
          <w:sz w:val="20"/>
        </w:rPr>
        <w:t>.</w:t>
      </w:r>
      <w:r w:rsidR="00BC6A9C" w:rsidRPr="00C0452F">
        <w:rPr>
          <w:rFonts w:ascii="GHEA Grapalat" w:hAnsi="GHEA Grapalat"/>
          <w:sz w:val="20"/>
          <w:lang w:val="hy-AM"/>
        </w:rPr>
        <w:t xml:space="preserve"> </w:t>
      </w:r>
      <w:r w:rsidRPr="00C0452F">
        <w:rPr>
          <w:rFonts w:ascii="GHEA Grapalat" w:hAnsi="GHEA Grapalat"/>
          <w:sz w:val="20"/>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C0452F">
        <w:rPr>
          <w:rFonts w:ascii="GHEA Grapalat" w:hAnsi="GHEA Grapalat"/>
          <w:sz w:val="20"/>
        </w:rPr>
        <w:t xml:space="preserve">включенные в заявку </w:t>
      </w:r>
      <w:r w:rsidRPr="00C0452F">
        <w:rPr>
          <w:rFonts w:ascii="GHEA Grapalat" w:hAnsi="GHEA Grapalat"/>
          <w:sz w:val="20"/>
        </w:rPr>
        <w:t>документ</w:t>
      </w:r>
      <w:r w:rsidR="00F7541A" w:rsidRPr="00C0452F">
        <w:rPr>
          <w:rFonts w:ascii="GHEA Grapalat" w:hAnsi="GHEA Grapalat"/>
          <w:sz w:val="20"/>
        </w:rPr>
        <w:t>ы</w:t>
      </w:r>
      <w:r w:rsidRPr="00C0452F">
        <w:rPr>
          <w:rFonts w:ascii="GHEA Grapalat" w:hAnsi="GHEA Grapalat"/>
          <w:sz w:val="20"/>
        </w:rPr>
        <w:t>, с которыми он ознакомляется на месте, с правом фотографировать их, и которые он возвращает секретарю комиссии в ходе заседания, не</w:t>
      </w:r>
      <w:r w:rsidR="00213830" w:rsidRPr="00C0452F">
        <w:rPr>
          <w:rFonts w:ascii="Calibri" w:hAnsi="Calibri" w:cs="Calibri"/>
          <w:sz w:val="20"/>
        </w:rPr>
        <w:t> </w:t>
      </w:r>
      <w:r w:rsidRPr="00C0452F">
        <w:rPr>
          <w:rFonts w:ascii="GHEA Grapalat" w:hAnsi="GHEA Grapalat"/>
          <w:sz w:val="20"/>
        </w:rPr>
        <w:t>препятствуя нормальному функционированию комиссии.</w:t>
      </w:r>
    </w:p>
    <w:p w14:paraId="4732F13F" w14:textId="77777777" w:rsidR="00B35D25" w:rsidRPr="00C0452F" w:rsidRDefault="00A150A9" w:rsidP="00C24D44">
      <w:pPr>
        <w:pStyle w:val="norm"/>
        <w:widowControl w:val="0"/>
        <w:tabs>
          <w:tab w:val="left" w:pos="1134"/>
        </w:tabs>
        <w:spacing w:line="240" w:lineRule="auto"/>
        <w:ind w:firstLine="567"/>
        <w:rPr>
          <w:rFonts w:ascii="GHEA Grapalat" w:hAnsi="GHEA Grapalat"/>
          <w:sz w:val="20"/>
        </w:rPr>
      </w:pPr>
      <w:r w:rsidRPr="00C0452F">
        <w:rPr>
          <w:rFonts w:ascii="GHEA Grapalat" w:hAnsi="GHEA Grapalat"/>
          <w:sz w:val="20"/>
        </w:rPr>
        <w:t>8.</w:t>
      </w:r>
      <w:r w:rsidR="002038C2" w:rsidRPr="00C0452F">
        <w:rPr>
          <w:rFonts w:ascii="GHEA Grapalat" w:hAnsi="GHEA Grapalat"/>
          <w:sz w:val="20"/>
        </w:rPr>
        <w:t>8</w:t>
      </w:r>
      <w:r w:rsidRPr="00C0452F">
        <w:rPr>
          <w:rFonts w:ascii="GHEA Grapalat" w:hAnsi="GHEA Grapalat"/>
          <w:sz w:val="20"/>
        </w:rPr>
        <w:t>.</w:t>
      </w:r>
      <w:r w:rsidR="00213830" w:rsidRPr="00C0452F">
        <w:rPr>
          <w:rFonts w:ascii="GHEA Grapalat" w:hAnsi="GHEA Grapalat"/>
          <w:sz w:val="20"/>
        </w:rPr>
        <w:tab/>
      </w:r>
      <w:r w:rsidRPr="00C0452F">
        <w:rPr>
          <w:rFonts w:ascii="GHEA Grapalat" w:hAnsi="GHEA Grapalat"/>
          <w:sz w:val="20"/>
        </w:rPr>
        <w:t xml:space="preserve">Если в результате оценки, проведенной в ходе заседания по вскрытию </w:t>
      </w:r>
      <w:r w:rsidR="00F00565" w:rsidRPr="00C0452F">
        <w:rPr>
          <w:rFonts w:ascii="GHEA Grapalat" w:hAnsi="GHEA Grapalat"/>
          <w:sz w:val="20"/>
        </w:rPr>
        <w:t xml:space="preserve">и оценке </w:t>
      </w:r>
      <w:r w:rsidRPr="00C0452F">
        <w:rPr>
          <w:rFonts w:ascii="GHEA Grapalat" w:hAnsi="GHEA Grapalat"/>
          <w:sz w:val="20"/>
        </w:rPr>
        <w:t>заявок, в заявке участника фиксируются несоответствия требованиям приглашения,</w:t>
      </w:r>
      <w:r w:rsidR="0011340E" w:rsidRPr="00C0452F">
        <w:rPr>
          <w:rFonts w:ascii="GHEA Grapalat" w:hAnsi="GHEA Grapalat"/>
          <w:sz w:val="20"/>
        </w:rPr>
        <w:t xml:space="preserve"> </w:t>
      </w:r>
      <w:r w:rsidR="009B464B" w:rsidRPr="00C0452F">
        <w:rPr>
          <w:rFonts w:ascii="GHEA Grapalat" w:hAnsi="GHEA Grapalat"/>
          <w:sz w:val="20"/>
        </w:rPr>
        <w:t>включая те случаи, когда лицо, включённое в список, предусмотренный подпунктом 2 пункта 2 постановления  Правительства РА от 20.06.2025 № 817-А, предлагается участником в качестве</w:t>
      </w:r>
      <w:r w:rsidR="009B464B" w:rsidRPr="00C0452F">
        <w:rPr>
          <w:rFonts w:ascii="GHEA Grapalat" w:hAnsi="GHEA Grapalat"/>
          <w:sz w:val="20"/>
          <w:lang w:val="hy-AM"/>
        </w:rPr>
        <w:t xml:space="preserve"> </w:t>
      </w:r>
      <w:r w:rsidR="009B464B" w:rsidRPr="00C0452F">
        <w:rPr>
          <w:rFonts w:ascii="GHEA Grapalat" w:hAnsi="GHEA Grapalat"/>
          <w:sz w:val="20"/>
        </w:rPr>
        <w:t>субподрядчика,</w:t>
      </w:r>
      <w:r w:rsidR="00B35D25" w:rsidRPr="00C0452F">
        <w:rPr>
          <w:rFonts w:ascii="GHEA Grapalat" w:hAnsi="GHEA Grapalat"/>
          <w:sz w:val="20"/>
        </w:rPr>
        <w:t xml:space="preserve"> то</w:t>
      </w:r>
      <w:r w:rsidR="009B464B" w:rsidRPr="00C0452F">
        <w:rPr>
          <w:rFonts w:ascii="GHEA Grapalat" w:hAnsi="GHEA Grapalat"/>
          <w:sz w:val="20"/>
        </w:rPr>
        <w:t xml:space="preserve"> </w:t>
      </w:r>
      <w:r w:rsidR="00B35D25" w:rsidRPr="00C0452F">
        <w:rPr>
          <w:rFonts w:ascii="GHEA Grapalat" w:hAnsi="GHEA Grapalat"/>
          <w:sz w:val="20"/>
        </w:rPr>
        <w:t>комиссия приостанавливает заседание на один рабочий день, а секретарь комиссии в тот же день в электронной форме  информирует об этом участника, предлагая последнему исправить несоответствия до окончания срока приостановления.</w:t>
      </w:r>
    </w:p>
    <w:p w14:paraId="085DE105" w14:textId="77777777" w:rsidR="003B3E74" w:rsidRPr="00C0452F" w:rsidRDefault="006A3C8A" w:rsidP="00C24D44">
      <w:pPr>
        <w:pStyle w:val="norm"/>
        <w:widowControl w:val="0"/>
        <w:tabs>
          <w:tab w:val="left" w:pos="1134"/>
        </w:tabs>
        <w:spacing w:line="240" w:lineRule="auto"/>
        <w:ind w:firstLine="567"/>
        <w:rPr>
          <w:rFonts w:ascii="GHEA Grapalat" w:hAnsi="GHEA Grapalat" w:cs="Sylfaen"/>
          <w:sz w:val="20"/>
        </w:rPr>
      </w:pPr>
      <w:r w:rsidRPr="00C0452F">
        <w:rPr>
          <w:rFonts w:ascii="GHEA Grapalat" w:hAnsi="GHEA Grapalat" w:cs="Sylfaen"/>
          <w:sz w:val="20"/>
        </w:rPr>
        <w:t>В уведомлении, направленном участнику, подробно описываются все несоответствия, обнаруженные при оценке заявки</w:t>
      </w:r>
      <w:r w:rsidR="006371D0" w:rsidRPr="00C0452F">
        <w:rPr>
          <w:rFonts w:ascii="GHEA Grapalat" w:hAnsi="GHEA Grapalat" w:cs="Sylfaen"/>
          <w:sz w:val="20"/>
        </w:rPr>
        <w:t>.</w:t>
      </w:r>
    </w:p>
    <w:p w14:paraId="148E3C35" w14:textId="77777777" w:rsidR="00C85009" w:rsidRPr="00C0452F" w:rsidRDefault="00C85009" w:rsidP="00C24D44">
      <w:pPr>
        <w:pStyle w:val="norm"/>
        <w:widowControl w:val="0"/>
        <w:tabs>
          <w:tab w:val="left" w:pos="1134"/>
        </w:tabs>
        <w:spacing w:line="240" w:lineRule="auto"/>
        <w:ind w:firstLine="567"/>
        <w:rPr>
          <w:rFonts w:ascii="GHEA Grapalat" w:hAnsi="GHEA Grapalat" w:cs="Sylfaen"/>
          <w:sz w:val="20"/>
        </w:rPr>
      </w:pPr>
      <w:r w:rsidRPr="00C0452F">
        <w:rPr>
          <w:rFonts w:ascii="GHEA Grapalat" w:hAnsi="GHEA Grapalat" w:cs="Sylfaen"/>
          <w:sz w:val="20"/>
        </w:rPr>
        <w:t>8.8.1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14:paraId="2FA88A5B" w14:textId="032170B0" w:rsidR="00C27BA4" w:rsidRPr="00C0452F" w:rsidRDefault="00A150A9" w:rsidP="00BC6A9C">
      <w:pPr>
        <w:pStyle w:val="norm"/>
        <w:widowControl w:val="0"/>
        <w:tabs>
          <w:tab w:val="left" w:pos="1276"/>
        </w:tabs>
        <w:spacing w:line="240" w:lineRule="auto"/>
        <w:ind w:firstLine="567"/>
        <w:rPr>
          <w:rFonts w:ascii="GHEA Grapalat" w:hAnsi="GHEA Grapalat"/>
          <w:sz w:val="20"/>
        </w:rPr>
      </w:pPr>
      <w:r w:rsidRPr="00C0452F">
        <w:rPr>
          <w:rFonts w:ascii="GHEA Grapalat" w:hAnsi="GHEA Grapalat"/>
          <w:sz w:val="20"/>
        </w:rPr>
        <w:t>8.</w:t>
      </w:r>
      <w:r w:rsidR="00312694" w:rsidRPr="00C0452F">
        <w:rPr>
          <w:rFonts w:ascii="GHEA Grapalat" w:hAnsi="GHEA Grapalat"/>
          <w:sz w:val="20"/>
        </w:rPr>
        <w:t>9</w:t>
      </w:r>
      <w:r w:rsidRPr="00C0452F">
        <w:rPr>
          <w:rFonts w:ascii="GHEA Grapalat" w:hAnsi="GHEA Grapalat"/>
          <w:sz w:val="20"/>
        </w:rPr>
        <w:t>.</w:t>
      </w:r>
      <w:r w:rsidR="00BC6A9C" w:rsidRPr="00C0452F">
        <w:rPr>
          <w:rFonts w:ascii="GHEA Grapalat" w:hAnsi="GHEA Grapalat"/>
          <w:sz w:val="20"/>
          <w:lang w:val="hy-AM"/>
        </w:rPr>
        <w:t xml:space="preserve"> </w:t>
      </w:r>
      <w:r w:rsidRPr="00C0452F">
        <w:rPr>
          <w:rFonts w:ascii="GHEA Grapalat" w:hAnsi="GHEA Grapalat"/>
          <w:sz w:val="20"/>
        </w:rPr>
        <w:t>Если участник исправляет зафиксированное несоответствие в срок, установленный пунктом 8.</w:t>
      </w:r>
      <w:r w:rsidR="00534816" w:rsidRPr="00C0452F">
        <w:rPr>
          <w:rFonts w:ascii="GHEA Grapalat" w:hAnsi="GHEA Grapalat"/>
          <w:sz w:val="20"/>
        </w:rPr>
        <w:t>8</w:t>
      </w:r>
      <w:r w:rsidRPr="00C0452F">
        <w:rPr>
          <w:rFonts w:ascii="GHEA Grapalat" w:hAnsi="GHEA Grapalat"/>
          <w:sz w:val="20"/>
        </w:rPr>
        <w:t>. настоящего приглашения, то его заявка оценивается удовлетворительно. В противном случае, заявка</w:t>
      </w:r>
      <w:r w:rsidR="00D23C17" w:rsidRPr="00C0452F">
        <w:rPr>
          <w:rFonts w:ascii="GHEA Grapalat" w:hAnsi="GHEA Grapalat"/>
          <w:sz w:val="20"/>
        </w:rPr>
        <w:t xml:space="preserve"> данного участника</w:t>
      </w:r>
      <w:r w:rsidRPr="00C0452F">
        <w:rPr>
          <w:rFonts w:ascii="GHEA Grapalat" w:hAnsi="GHEA Grapalat"/>
          <w:sz w:val="20"/>
        </w:rPr>
        <w:t xml:space="preserve"> оценивается неуд</w:t>
      </w:r>
      <w:r w:rsidR="00A50C53" w:rsidRPr="00C0452F">
        <w:rPr>
          <w:rFonts w:ascii="GHEA Grapalat" w:hAnsi="GHEA Grapalat"/>
          <w:sz w:val="20"/>
        </w:rPr>
        <w:t>овлетворительно и отклоняется</w:t>
      </w:r>
      <w:r w:rsidR="005D7FA6" w:rsidRPr="00C0452F">
        <w:rPr>
          <w:rFonts w:ascii="GHEA Grapalat" w:hAnsi="GHEA Grapalat"/>
          <w:sz w:val="20"/>
        </w:rPr>
        <w:t>, включительно, если участник в установленный настоящим приглашением срок не представляет оригинал обеспечения заявки, а отобранным участником признается участник, занявший последующее место</w:t>
      </w:r>
      <w:r w:rsidR="00A50C53" w:rsidRPr="00C0452F">
        <w:rPr>
          <w:rFonts w:ascii="GHEA Grapalat" w:hAnsi="GHEA Grapalat"/>
          <w:sz w:val="20"/>
        </w:rPr>
        <w:t>.</w:t>
      </w:r>
    </w:p>
    <w:p w14:paraId="6FD09B60" w14:textId="5127A973" w:rsidR="0005196C" w:rsidRPr="00C0452F" w:rsidRDefault="00A150A9" w:rsidP="00BC6A9C">
      <w:pPr>
        <w:pStyle w:val="23"/>
        <w:widowControl w:val="0"/>
        <w:tabs>
          <w:tab w:val="left" w:pos="709"/>
        </w:tabs>
        <w:spacing w:line="240" w:lineRule="auto"/>
        <w:ind w:firstLine="567"/>
        <w:rPr>
          <w:rFonts w:ascii="GHEA Grapalat" w:hAnsi="GHEA Grapalat"/>
        </w:rPr>
      </w:pPr>
      <w:r w:rsidRPr="00C0452F">
        <w:rPr>
          <w:rFonts w:ascii="GHEA Grapalat" w:hAnsi="GHEA Grapalat"/>
        </w:rPr>
        <w:t>8.</w:t>
      </w:r>
      <w:r w:rsidR="008E0ADF" w:rsidRPr="00C0452F">
        <w:rPr>
          <w:rFonts w:ascii="GHEA Grapalat" w:hAnsi="GHEA Grapalat"/>
        </w:rPr>
        <w:t>10</w:t>
      </w:r>
      <w:r w:rsidRPr="00C0452F">
        <w:rPr>
          <w:rFonts w:ascii="GHEA Grapalat" w:hAnsi="GHEA Grapalat"/>
        </w:rPr>
        <w:t>.</w:t>
      </w:r>
      <w:r w:rsidR="00BC6A9C" w:rsidRPr="00C0452F">
        <w:rPr>
          <w:rFonts w:ascii="GHEA Grapalat" w:hAnsi="GHEA Grapalat"/>
          <w:lang w:val="hy-AM"/>
        </w:rPr>
        <w:t xml:space="preserve"> </w:t>
      </w:r>
      <w:r w:rsidR="0005196C" w:rsidRPr="00C0452F">
        <w:rPr>
          <w:rFonts w:ascii="GHEA Grapalat" w:hAnsi="GHEA Grapalat"/>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05196C" w:rsidRPr="00C0452F" w:rsidDel="00A5199D">
        <w:rPr>
          <w:rFonts w:ascii="GHEA Grapalat" w:hAnsi="GHEA Grapalat"/>
        </w:rPr>
        <w:t xml:space="preserve"> </w:t>
      </w:r>
      <w:r w:rsidR="0005196C" w:rsidRPr="00C0452F">
        <w:rPr>
          <w:rFonts w:ascii="GHEA Grapalat" w:hAnsi="GHEA Grapalat"/>
        </w:rPr>
        <w:t xml:space="preserve">(родитель, супруг, ребенок, брат, сестра, </w:t>
      </w:r>
      <w:r w:rsidR="0005196C" w:rsidRPr="00C0452F">
        <w:rPr>
          <w:rFonts w:ascii="GHEA Grapalat" w:hAnsi="GHEA Grapalat"/>
        </w:rPr>
        <w:lastRenderedPageBreak/>
        <w:t>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30E5954E" w14:textId="4A354F41" w:rsidR="00EA58C8" w:rsidRPr="00C0452F" w:rsidRDefault="00A150A9" w:rsidP="00D0767E">
      <w:pPr>
        <w:pStyle w:val="23"/>
        <w:widowControl w:val="0"/>
        <w:tabs>
          <w:tab w:val="left" w:pos="993"/>
        </w:tabs>
        <w:spacing w:line="240" w:lineRule="auto"/>
        <w:ind w:firstLine="567"/>
        <w:rPr>
          <w:rFonts w:ascii="GHEA Grapalat" w:hAnsi="GHEA Grapalat" w:cs="Sylfaen"/>
        </w:rPr>
      </w:pPr>
      <w:r w:rsidRPr="00C0452F">
        <w:rPr>
          <w:rFonts w:ascii="GHEA Grapalat" w:hAnsi="GHEA Grapalat"/>
        </w:rPr>
        <w:t>8.</w:t>
      </w:r>
      <w:r w:rsidR="00DC1D04" w:rsidRPr="00C0452F">
        <w:rPr>
          <w:rFonts w:ascii="GHEA Grapalat" w:hAnsi="GHEA Grapalat"/>
        </w:rPr>
        <w:t>1</w:t>
      </w:r>
      <w:r w:rsidR="004519FC" w:rsidRPr="00C0452F">
        <w:rPr>
          <w:rFonts w:ascii="GHEA Grapalat" w:hAnsi="GHEA Grapalat"/>
        </w:rPr>
        <w:t>1</w:t>
      </w:r>
      <w:r w:rsidR="004409B1" w:rsidRPr="00C0452F">
        <w:rPr>
          <w:rFonts w:ascii="GHEA Grapalat" w:hAnsi="GHEA Grapalat"/>
        </w:rPr>
        <w:t>.</w:t>
      </w:r>
      <w:r w:rsidR="004409B1" w:rsidRPr="00C0452F">
        <w:rPr>
          <w:rFonts w:ascii="GHEA Grapalat" w:hAnsi="GHEA Grapalat"/>
        </w:rPr>
        <w:tab/>
      </w:r>
      <w:r w:rsidR="00B5440B" w:rsidRPr="00C0452F">
        <w:rPr>
          <w:rFonts w:ascii="GHEA Grapalat" w:hAnsi="GHEA Grapalat"/>
          <w:lang w:val="hy-AM"/>
        </w:rPr>
        <w:t xml:space="preserve"> </w:t>
      </w:r>
      <w:r w:rsidRPr="00C0452F">
        <w:rPr>
          <w:rFonts w:ascii="GHEA Grapalat" w:hAnsi="GHEA Grapalat"/>
        </w:rPr>
        <w:t>После вскрытия</w:t>
      </w:r>
      <w:r w:rsidR="00895E05" w:rsidRPr="00C0452F">
        <w:rPr>
          <w:rFonts w:ascii="GHEA Grapalat" w:hAnsi="GHEA Grapalat"/>
        </w:rPr>
        <w:t xml:space="preserve"> и оценки</w:t>
      </w:r>
      <w:r w:rsidRPr="00C0452F">
        <w:rPr>
          <w:rFonts w:ascii="GHEA Grapalat" w:hAnsi="GHEA Grapalat"/>
        </w:rPr>
        <w:t xml:space="preserve"> заявок составляется протокол в порядке, установленном законодательством Республики Армения о закупках.</w:t>
      </w:r>
      <w:r w:rsidR="00895E05" w:rsidRPr="00C0452F">
        <w:rPr>
          <w:rFonts w:ascii="GHEA Grapalat" w:hAnsi="GHEA Grapalat"/>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C0452F">
        <w:rPr>
          <w:rFonts w:ascii="GHEA Grapalat" w:hAnsi="GHEA Grapalat"/>
        </w:rPr>
        <w:t>.</w:t>
      </w:r>
    </w:p>
    <w:p w14:paraId="729DACAC" w14:textId="41101E72" w:rsidR="00E65F37" w:rsidRPr="00C0452F" w:rsidRDefault="00A150A9" w:rsidP="00D0767E">
      <w:pPr>
        <w:pStyle w:val="23"/>
        <w:widowControl w:val="0"/>
        <w:tabs>
          <w:tab w:val="left" w:pos="993"/>
        </w:tabs>
        <w:spacing w:line="240" w:lineRule="auto"/>
        <w:ind w:firstLine="567"/>
        <w:rPr>
          <w:rFonts w:ascii="GHEA Grapalat" w:hAnsi="GHEA Grapalat" w:cs="Sylfaen"/>
        </w:rPr>
      </w:pPr>
      <w:r w:rsidRPr="00C0452F">
        <w:rPr>
          <w:rFonts w:ascii="GHEA Grapalat" w:hAnsi="GHEA Grapalat"/>
        </w:rPr>
        <w:t>8.1</w:t>
      </w:r>
      <w:r w:rsidR="000C2964" w:rsidRPr="00C0452F">
        <w:rPr>
          <w:rFonts w:ascii="GHEA Grapalat" w:hAnsi="GHEA Grapalat"/>
        </w:rPr>
        <w:t>2</w:t>
      </w:r>
      <w:r w:rsidRPr="00C0452F">
        <w:rPr>
          <w:rFonts w:ascii="GHEA Grapalat" w:hAnsi="GHEA Grapalat"/>
        </w:rPr>
        <w:t>.</w:t>
      </w:r>
      <w:r w:rsidR="00D0767E" w:rsidRPr="00C0452F">
        <w:rPr>
          <w:rFonts w:ascii="GHEA Grapalat" w:hAnsi="GHEA Grapalat"/>
          <w:lang w:val="hy-AM"/>
        </w:rPr>
        <w:t xml:space="preserve"> </w:t>
      </w:r>
      <w:r w:rsidRPr="00C0452F">
        <w:rPr>
          <w:rFonts w:ascii="GHEA Grapalat" w:hAnsi="GHEA Grapalat"/>
        </w:rPr>
        <w:t>Не позднее чем на следующий рабочий день после завершения заседания по вскрытию</w:t>
      </w:r>
      <w:r w:rsidR="001E4A24" w:rsidRPr="00C0452F">
        <w:rPr>
          <w:rFonts w:ascii="GHEA Grapalat" w:hAnsi="GHEA Grapalat"/>
        </w:rPr>
        <w:t xml:space="preserve"> и оценке</w:t>
      </w:r>
      <w:r w:rsidRPr="00C0452F">
        <w:rPr>
          <w:rFonts w:ascii="GHEA Grapalat" w:hAnsi="GHEA Grapalat"/>
        </w:rPr>
        <w:t xml:space="preserve"> заявок секретарь комиссии: </w:t>
      </w:r>
    </w:p>
    <w:p w14:paraId="25F62C6F" w14:textId="77777777" w:rsidR="00A24827" w:rsidRPr="00C0452F" w:rsidRDefault="00A24827" w:rsidP="00D0767E">
      <w:pPr>
        <w:pStyle w:val="23"/>
        <w:widowControl w:val="0"/>
        <w:tabs>
          <w:tab w:val="left" w:pos="993"/>
          <w:tab w:val="left" w:pos="1134"/>
        </w:tabs>
        <w:spacing w:line="240" w:lineRule="auto"/>
        <w:ind w:firstLine="567"/>
        <w:rPr>
          <w:rFonts w:ascii="GHEA Grapalat" w:hAnsi="GHEA Grapalat" w:cs="Sylfaen"/>
        </w:rPr>
      </w:pPr>
      <w:r w:rsidRPr="00C0452F">
        <w:rPr>
          <w:rFonts w:ascii="GHEA Grapalat" w:hAnsi="GHEA Grapalat"/>
        </w:rPr>
        <w:t>1)</w:t>
      </w:r>
      <w:r w:rsidR="00DC64B5" w:rsidRPr="00C0452F">
        <w:rPr>
          <w:rFonts w:ascii="GHEA Grapalat" w:hAnsi="GHEA Grapalat"/>
        </w:rPr>
        <w:tab/>
      </w:r>
      <w:r w:rsidRPr="00C0452F">
        <w:rPr>
          <w:rFonts w:ascii="GHEA Grapalat" w:hAnsi="GHEA Grapalat"/>
        </w:rPr>
        <w:t>опубликовывает в бюллетене воспроизведенный (отсканированный) с</w:t>
      </w:r>
      <w:r w:rsidR="00DC64B5" w:rsidRPr="00C0452F">
        <w:rPr>
          <w:rFonts w:ascii="Calibri" w:hAnsi="Calibri" w:cs="Calibri"/>
          <w:lang w:val="en-US"/>
        </w:rPr>
        <w:t> </w:t>
      </w:r>
      <w:r w:rsidRPr="00C0452F">
        <w:rPr>
          <w:rFonts w:ascii="GHEA Grapalat" w:hAnsi="GHEA Grapalat"/>
        </w:rPr>
        <w:t>оригинала вариант протокола заседания по вскрытию заявок</w:t>
      </w:r>
      <w:r w:rsidR="001E4A24" w:rsidRPr="00C0452F">
        <w:rPr>
          <w:rFonts w:ascii="GHEA Grapalat" w:hAnsi="GHEA Grapalat"/>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14:paraId="7013722B" w14:textId="329B12A6" w:rsidR="008B73CD" w:rsidRPr="00C0452F" w:rsidRDefault="008B73CD" w:rsidP="00D0767E">
      <w:pPr>
        <w:pStyle w:val="23"/>
        <w:widowControl w:val="0"/>
        <w:tabs>
          <w:tab w:val="left" w:pos="993"/>
          <w:tab w:val="left" w:pos="1134"/>
        </w:tabs>
        <w:spacing w:line="240" w:lineRule="auto"/>
        <w:ind w:firstLine="567"/>
        <w:rPr>
          <w:rFonts w:ascii="GHEA Grapalat" w:hAnsi="GHEA Grapalat" w:cs="Sylfaen"/>
        </w:rPr>
      </w:pPr>
      <w:r w:rsidRPr="00C0452F">
        <w:rPr>
          <w:rFonts w:ascii="GHEA Grapalat" w:hAnsi="GHEA Grapalat"/>
        </w:rPr>
        <w:t>2)</w:t>
      </w:r>
      <w:r w:rsidR="00BC6A9C" w:rsidRPr="00C0452F">
        <w:rPr>
          <w:rFonts w:ascii="GHEA Grapalat" w:hAnsi="GHEA Grapalat"/>
          <w:lang w:val="hy-AM"/>
        </w:rPr>
        <w:t xml:space="preserve"> </w:t>
      </w:r>
      <w:r w:rsidRPr="00C0452F">
        <w:rPr>
          <w:rFonts w:ascii="GHEA Grapalat" w:hAnsi="GHEA Grapalat"/>
        </w:rPr>
        <w:t>опубликовывает в бюллетене воспроизведенные (отсканированные) с</w:t>
      </w:r>
      <w:r w:rsidR="00DC64B5" w:rsidRPr="00C0452F">
        <w:rPr>
          <w:rFonts w:ascii="Calibri" w:hAnsi="Calibri" w:cs="Calibri"/>
          <w:lang w:val="en-US"/>
        </w:rPr>
        <w:t> </w:t>
      </w:r>
      <w:r w:rsidRPr="00C0452F">
        <w:rPr>
          <w:rFonts w:ascii="GHEA Grapalat" w:hAnsi="GHEA Grapalat"/>
        </w:rPr>
        <w:t>подписанных им и присутствующими на заседании по вскрытию</w:t>
      </w:r>
      <w:r w:rsidR="006337A5" w:rsidRPr="00C0452F">
        <w:rPr>
          <w:rFonts w:ascii="GHEA Grapalat" w:hAnsi="GHEA Grapalat"/>
        </w:rPr>
        <w:t xml:space="preserve"> и оценке</w:t>
      </w:r>
      <w:r w:rsidRPr="00C0452F">
        <w:rPr>
          <w:rFonts w:ascii="GHEA Grapalat" w:hAnsi="GHEA Grapalat"/>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C0452F">
        <w:rPr>
          <w:rFonts w:ascii="GHEA Grapalat" w:hAnsi="GHEA Grapalat"/>
        </w:rPr>
        <w:t xml:space="preserve"> и оценке</w:t>
      </w:r>
      <w:r w:rsidRPr="00C0452F">
        <w:rPr>
          <w:rFonts w:ascii="GHEA Grapalat" w:hAnsi="GHEA Grapalat"/>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350FBF47" w14:textId="29715B21" w:rsidR="00875295" w:rsidRPr="00C0452F" w:rsidRDefault="00555387" w:rsidP="00C24D44">
      <w:pPr>
        <w:widowControl w:val="0"/>
        <w:tabs>
          <w:tab w:val="left" w:pos="1276"/>
        </w:tabs>
        <w:jc w:val="both"/>
        <w:rPr>
          <w:rFonts w:ascii="GHEA Grapalat" w:hAnsi="GHEA Grapalat"/>
          <w:sz w:val="20"/>
          <w:szCs w:val="20"/>
        </w:rPr>
      </w:pPr>
      <w:r w:rsidRPr="00C0452F">
        <w:rPr>
          <w:rFonts w:ascii="GHEA Grapalat" w:hAnsi="GHEA Grapalat"/>
          <w:sz w:val="20"/>
          <w:szCs w:val="20"/>
          <w:lang w:val="hy-AM"/>
        </w:rPr>
        <w:t xml:space="preserve">      </w:t>
      </w:r>
      <w:r w:rsidR="008769B4" w:rsidRPr="00C0452F">
        <w:rPr>
          <w:rFonts w:ascii="GHEA Grapalat" w:hAnsi="GHEA Grapalat"/>
          <w:sz w:val="20"/>
          <w:szCs w:val="20"/>
        </w:rPr>
        <w:t>8.</w:t>
      </w:r>
      <w:r w:rsidR="005B6DCF" w:rsidRPr="00C0452F">
        <w:rPr>
          <w:rFonts w:ascii="GHEA Grapalat" w:hAnsi="GHEA Grapalat"/>
          <w:sz w:val="20"/>
          <w:szCs w:val="20"/>
          <w:lang w:val="hy-AM"/>
        </w:rPr>
        <w:t>1</w:t>
      </w:r>
      <w:r w:rsidR="00A11C37" w:rsidRPr="00C0452F">
        <w:rPr>
          <w:rFonts w:ascii="GHEA Grapalat" w:hAnsi="GHEA Grapalat"/>
          <w:sz w:val="20"/>
          <w:szCs w:val="20"/>
        </w:rPr>
        <w:t>3</w:t>
      </w:r>
      <w:r w:rsidR="00493CC7" w:rsidRPr="00C0452F">
        <w:rPr>
          <w:rFonts w:ascii="GHEA Grapalat" w:hAnsi="GHEA Grapalat"/>
          <w:sz w:val="20"/>
          <w:szCs w:val="20"/>
        </w:rPr>
        <w:t>.</w:t>
      </w:r>
      <w:r w:rsidR="00875295" w:rsidRPr="00C0452F">
        <w:rPr>
          <w:rFonts w:ascii="GHEA Grapalat" w:hAnsi="GHEA Grapalat"/>
          <w:sz w:val="20"/>
          <w:szCs w:val="20"/>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4A3453" w:rsidRPr="00C0452F">
        <w:rPr>
          <w:rFonts w:ascii="GHEA Grapalat" w:hAnsi="GHEA Grapalat"/>
          <w:sz w:val="20"/>
          <w:szCs w:val="20"/>
        </w:rPr>
        <w:t>.</w:t>
      </w:r>
      <w:r w:rsidR="00E16A26" w:rsidRPr="00C0452F">
        <w:rPr>
          <w:rFonts w:ascii="GHEA Grapalat" w:hAnsi="GHEA Grapalat"/>
          <w:sz w:val="20"/>
          <w:szCs w:val="20"/>
        </w:rPr>
        <w:t xml:space="preserve"> </w:t>
      </w:r>
      <w:r w:rsidR="004A3453" w:rsidRPr="00C0452F">
        <w:rPr>
          <w:rFonts w:ascii="GHEA Grapalat" w:hAnsi="GHEA Grapalat"/>
          <w:sz w:val="20"/>
          <w:szCs w:val="20"/>
        </w:rPr>
        <w:t>Мотивированное решение руководителя заказчика уполномоченный орган публикует в бюллетене</w:t>
      </w:r>
      <w:r w:rsidR="00963EF7" w:rsidRPr="00C0452F">
        <w:rPr>
          <w:rFonts w:ascii="GHEA Grapalat" w:hAnsi="GHEA Grapalat"/>
          <w:sz w:val="20"/>
          <w:szCs w:val="20"/>
        </w:rPr>
        <w:t xml:space="preserve"> в течение пяти рабочих дней, </w:t>
      </w:r>
      <w:r w:rsidR="00963EF7" w:rsidRPr="00C0452F">
        <w:rPr>
          <w:rStyle w:val="ezkurwreuab5ozgtqnkl"/>
          <w:rFonts w:ascii="GHEA Grapalat" w:hAnsi="GHEA Grapalat"/>
          <w:sz w:val="20"/>
          <w:szCs w:val="20"/>
        </w:rPr>
        <w:t>следующих</w:t>
      </w:r>
      <w:r w:rsidR="00963EF7" w:rsidRPr="00C0452F">
        <w:rPr>
          <w:rFonts w:ascii="GHEA Grapalat" w:hAnsi="GHEA Grapalat"/>
          <w:sz w:val="20"/>
          <w:szCs w:val="20"/>
        </w:rPr>
        <w:t xml:space="preserve"> </w:t>
      </w:r>
      <w:r w:rsidR="00963EF7" w:rsidRPr="00C0452F">
        <w:rPr>
          <w:rStyle w:val="ezkurwreuab5ozgtqnkl"/>
          <w:rFonts w:ascii="GHEA Grapalat" w:hAnsi="GHEA Grapalat"/>
          <w:sz w:val="20"/>
          <w:szCs w:val="20"/>
        </w:rPr>
        <w:t>за днем</w:t>
      </w:r>
      <w:r w:rsidR="00963EF7" w:rsidRPr="00C0452F">
        <w:rPr>
          <w:rFonts w:ascii="GHEA Grapalat" w:hAnsi="GHEA Grapalat"/>
          <w:sz w:val="20"/>
          <w:szCs w:val="20"/>
        </w:rPr>
        <w:t xml:space="preserve"> </w:t>
      </w:r>
      <w:r w:rsidR="00963EF7" w:rsidRPr="00C0452F">
        <w:rPr>
          <w:rStyle w:val="ezkurwreuab5ozgtqnkl"/>
          <w:rFonts w:ascii="GHEA Grapalat" w:hAnsi="GHEA Grapalat"/>
          <w:sz w:val="20"/>
          <w:szCs w:val="20"/>
        </w:rPr>
        <w:t>получения</w:t>
      </w:r>
      <w:r w:rsidR="00963EF7" w:rsidRPr="00C0452F">
        <w:rPr>
          <w:rFonts w:ascii="GHEA Grapalat" w:hAnsi="GHEA Grapalat"/>
          <w:sz w:val="20"/>
          <w:szCs w:val="20"/>
        </w:rPr>
        <w:t xml:space="preserve"> </w:t>
      </w:r>
      <w:r w:rsidR="00963EF7" w:rsidRPr="00C0452F">
        <w:rPr>
          <w:rStyle w:val="ezkurwreuab5ozgtqnkl"/>
          <w:rFonts w:ascii="GHEA Grapalat" w:hAnsi="GHEA Grapalat"/>
          <w:sz w:val="20"/>
          <w:szCs w:val="20"/>
        </w:rPr>
        <w:t>решения</w:t>
      </w:r>
      <w:r w:rsidR="00963EF7" w:rsidRPr="00C0452F">
        <w:rPr>
          <w:rFonts w:ascii="GHEA Grapalat" w:hAnsi="GHEA Grapalat"/>
          <w:sz w:val="20"/>
          <w:szCs w:val="20"/>
        </w:rPr>
        <w:t>.</w:t>
      </w:r>
      <w:r w:rsidR="00875295" w:rsidRPr="00C0452F">
        <w:rPr>
          <w:rFonts w:ascii="GHEA Grapalat" w:hAnsi="GHEA Grapalat"/>
          <w:sz w:val="20"/>
          <w:szCs w:val="20"/>
        </w:rPr>
        <w:t xml:space="preserve"> При этом указанное в настоящем пункте решение руководитель заказчика выносит на десятый день, следующих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14:paraId="3829D0BF" w14:textId="77777777" w:rsidR="00875295" w:rsidRPr="00C0452F" w:rsidRDefault="004A5D87" w:rsidP="00C24D44">
      <w:pPr>
        <w:widowControl w:val="0"/>
        <w:tabs>
          <w:tab w:val="left" w:pos="1276"/>
        </w:tabs>
        <w:rPr>
          <w:rFonts w:ascii="GHEA Grapalat" w:hAnsi="GHEA Grapalat"/>
          <w:sz w:val="20"/>
          <w:szCs w:val="20"/>
        </w:rPr>
      </w:pPr>
      <w:r w:rsidRPr="00C0452F">
        <w:rPr>
          <w:rFonts w:ascii="GHEA Grapalat" w:hAnsi="GHEA Grapalat"/>
          <w:sz w:val="20"/>
          <w:szCs w:val="20"/>
        </w:rPr>
        <w:t>Е</w:t>
      </w:r>
      <w:r w:rsidR="00875295" w:rsidRPr="00C0452F">
        <w:rPr>
          <w:rFonts w:ascii="GHEA Grapalat" w:hAnsi="GHEA Grapalat"/>
          <w:sz w:val="20"/>
          <w:szCs w:val="20"/>
        </w:rPr>
        <w:t>сли:</w:t>
      </w:r>
    </w:p>
    <w:p w14:paraId="373A13F1" w14:textId="77777777" w:rsidR="00875295" w:rsidRPr="00C0452F" w:rsidRDefault="00875295" w:rsidP="00C24D44">
      <w:pPr>
        <w:pStyle w:val="aff3"/>
        <w:widowControl w:val="0"/>
        <w:numPr>
          <w:ilvl w:val="0"/>
          <w:numId w:val="34"/>
        </w:numPr>
        <w:ind w:left="0" w:firstLine="284"/>
        <w:contextualSpacing/>
        <w:jc w:val="both"/>
        <w:rPr>
          <w:rFonts w:ascii="GHEA Grapalat" w:hAnsi="GHEA Grapalat"/>
          <w:sz w:val="20"/>
          <w:szCs w:val="20"/>
        </w:rPr>
      </w:pPr>
      <w:r w:rsidRPr="00C0452F">
        <w:rPr>
          <w:rFonts w:ascii="GHEA Grapalat" w:hAnsi="GHEA Grapalat"/>
          <w:sz w:val="20"/>
          <w:szCs w:val="20"/>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w:t>
      </w:r>
      <w:r w:rsidR="00C01222" w:rsidRPr="00C0452F">
        <w:rPr>
          <w:rFonts w:ascii="GHEA Grapalat" w:hAnsi="GHEA Grapalat"/>
          <w:sz w:val="20"/>
          <w:szCs w:val="20"/>
        </w:rPr>
        <w:t xml:space="preserve"> или </w:t>
      </w:r>
      <w:r w:rsidRPr="00C0452F">
        <w:rPr>
          <w:rFonts w:ascii="GHEA Grapalat" w:hAnsi="GHEA Grapalat"/>
          <w:sz w:val="20"/>
          <w:szCs w:val="20"/>
        </w:rPr>
        <w:t>договора, то заказчик не представляет в уполномоченный орган мотивированное решение о включении данного участника в список;</w:t>
      </w:r>
    </w:p>
    <w:p w14:paraId="4A1BD540" w14:textId="77777777" w:rsidR="00875295" w:rsidRPr="00C0452F" w:rsidRDefault="00875295" w:rsidP="00C24D44">
      <w:pPr>
        <w:pStyle w:val="aff3"/>
        <w:widowControl w:val="0"/>
        <w:numPr>
          <w:ilvl w:val="0"/>
          <w:numId w:val="34"/>
        </w:numPr>
        <w:ind w:left="0" w:firstLine="284"/>
        <w:contextualSpacing/>
        <w:jc w:val="both"/>
        <w:rPr>
          <w:ins w:id="0" w:author="Vardan" w:date="2022-10-29T23:16:00Z"/>
          <w:rFonts w:ascii="GHEA Grapalat" w:hAnsi="GHEA Grapalat"/>
          <w:sz w:val="20"/>
          <w:szCs w:val="20"/>
        </w:rPr>
      </w:pPr>
      <w:r w:rsidRPr="00C0452F">
        <w:rPr>
          <w:rFonts w:ascii="GHEA Grapalat" w:hAnsi="GHEA Grapalat"/>
          <w:sz w:val="20"/>
          <w:szCs w:val="20"/>
        </w:rPr>
        <w:t xml:space="preserve">выплата участником или лицом, заключившим договор, суммы обеспечения заявки, договора и (или) квалификации </w:t>
      </w:r>
      <w:r w:rsidR="002E2964" w:rsidRPr="00C0452F">
        <w:rPr>
          <w:rFonts w:ascii="GHEA Grapalat" w:hAnsi="GHEA Grapalat"/>
          <w:sz w:val="20"/>
          <w:szCs w:val="20"/>
        </w:rPr>
        <w:t>была осуществлена</w:t>
      </w:r>
      <w:r w:rsidRPr="00C0452F">
        <w:rPr>
          <w:rFonts w:ascii="GHEA Grapalat" w:hAnsi="GHEA Grapalat"/>
          <w:sz w:val="20"/>
          <w:szCs w:val="20"/>
        </w:rPr>
        <w:t xml:space="preserve"> по истечении срока представления решения уполномоченному органу, но не позднее </w:t>
      </w:r>
      <w:r w:rsidR="008B7BD1" w:rsidRPr="00C0452F">
        <w:rPr>
          <w:rFonts w:ascii="GHEA Grapalat" w:hAnsi="GHEA Grapalat"/>
          <w:sz w:val="20"/>
          <w:szCs w:val="20"/>
        </w:rPr>
        <w:t xml:space="preserve">истечения </w:t>
      </w:r>
      <w:r w:rsidR="00F84E6B" w:rsidRPr="00C0452F">
        <w:rPr>
          <w:rFonts w:ascii="GHEA Grapalat" w:hAnsi="GHEA Grapalat"/>
          <w:sz w:val="20"/>
          <w:szCs w:val="20"/>
        </w:rPr>
        <w:t>сорокодневного срока</w:t>
      </w:r>
      <w:r w:rsidR="00F84E6B" w:rsidRPr="00C0452F" w:rsidDel="00F97C74">
        <w:rPr>
          <w:rFonts w:ascii="GHEA Grapalat" w:hAnsi="GHEA Grapalat"/>
          <w:sz w:val="20"/>
          <w:szCs w:val="20"/>
        </w:rPr>
        <w:t xml:space="preserve"> </w:t>
      </w:r>
      <w:r w:rsidR="00F84E6B" w:rsidRPr="00C0452F">
        <w:rPr>
          <w:rFonts w:ascii="GHEA Grapalat" w:hAnsi="GHEA Grapalat"/>
          <w:sz w:val="20"/>
          <w:szCs w:val="20"/>
        </w:rPr>
        <w:t xml:space="preserve">установленного </w:t>
      </w:r>
      <w:r w:rsidR="008B7BD1" w:rsidRPr="00C0452F">
        <w:rPr>
          <w:rFonts w:ascii="GHEA Grapalat" w:hAnsi="GHEA Grapalat"/>
          <w:sz w:val="20"/>
          <w:szCs w:val="20"/>
        </w:rPr>
        <w:t xml:space="preserve">для включения </w:t>
      </w:r>
      <w:r w:rsidR="00F84E6B" w:rsidRPr="00C0452F">
        <w:rPr>
          <w:rFonts w:ascii="GHEA Grapalat" w:hAnsi="GHEA Grapalat"/>
          <w:sz w:val="20"/>
          <w:szCs w:val="20"/>
        </w:rPr>
        <w:t xml:space="preserve">уполномоченным органом </w:t>
      </w:r>
      <w:r w:rsidR="008B7BD1" w:rsidRPr="00C0452F">
        <w:rPr>
          <w:rFonts w:ascii="GHEA Grapalat" w:hAnsi="GHEA Grapalat"/>
          <w:sz w:val="20"/>
          <w:szCs w:val="20"/>
        </w:rPr>
        <w:t>участника</w:t>
      </w:r>
      <w:r w:rsidRPr="00C0452F">
        <w:rPr>
          <w:rFonts w:ascii="GHEA Grapalat" w:hAnsi="GHEA Grapalat"/>
          <w:sz w:val="20"/>
          <w:szCs w:val="20"/>
        </w:rPr>
        <w:t xml:space="preserve"> в список, </w:t>
      </w:r>
      <w:r w:rsidR="002E2964" w:rsidRPr="00C0452F">
        <w:rPr>
          <w:rFonts w:ascii="GHEA Grapalat" w:hAnsi="GHEA Grapalat"/>
          <w:sz w:val="20"/>
          <w:szCs w:val="20"/>
        </w:rPr>
        <w:t xml:space="preserve">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w:t>
      </w:r>
      <w:r w:rsidRPr="00C0452F">
        <w:rPr>
          <w:rFonts w:ascii="GHEA Grapalat" w:hAnsi="GHEA Grapalat"/>
          <w:sz w:val="20"/>
          <w:szCs w:val="20"/>
        </w:rPr>
        <w:t>то заказчик письменно уведомляет об этом уполномоченный орган, на основании которого участник не включается в список.</w:t>
      </w:r>
    </w:p>
    <w:p w14:paraId="28D0C3C8" w14:textId="77777777" w:rsidR="00EB5D16" w:rsidRPr="00C0452F" w:rsidRDefault="00330E00" w:rsidP="00C24D44">
      <w:pPr>
        <w:widowControl w:val="0"/>
        <w:tabs>
          <w:tab w:val="left" w:pos="1134"/>
        </w:tabs>
        <w:ind w:left="-360"/>
        <w:jc w:val="both"/>
        <w:rPr>
          <w:rFonts w:ascii="GHEA Grapalat" w:hAnsi="GHEA Grapalat" w:cs="Sylfaen"/>
          <w:sz w:val="20"/>
          <w:szCs w:val="20"/>
        </w:rPr>
      </w:pPr>
      <w:r w:rsidRPr="00C0452F">
        <w:rPr>
          <w:rFonts w:ascii="GHEA Grapalat" w:hAnsi="GHEA Grapalat" w:cs="Sylfaen"/>
          <w:sz w:val="20"/>
          <w:szCs w:val="20"/>
        </w:rPr>
        <w:t xml:space="preserve">        </w:t>
      </w:r>
      <w:r w:rsidR="00904B1C" w:rsidRPr="00C0452F">
        <w:rPr>
          <w:rFonts w:ascii="GHEA Grapalat" w:hAnsi="GHEA Grapalat" w:cs="Sylfaen"/>
          <w:sz w:val="20"/>
          <w:szCs w:val="20"/>
        </w:rPr>
        <w:t>При этом</w:t>
      </w:r>
      <w:r w:rsidR="00EB5D16" w:rsidRPr="00C0452F">
        <w:rPr>
          <w:rFonts w:ascii="GHEA Grapalat" w:hAnsi="GHEA Grapalat" w:cs="Sylfaen"/>
          <w:sz w:val="20"/>
          <w:szCs w:val="20"/>
        </w:rPr>
        <w:t>:</w:t>
      </w:r>
    </w:p>
    <w:p w14:paraId="6BF386BA" w14:textId="77777777" w:rsidR="00904B1C" w:rsidRPr="00C0452F" w:rsidRDefault="00EB5D16" w:rsidP="00C24D44">
      <w:pPr>
        <w:widowControl w:val="0"/>
        <w:tabs>
          <w:tab w:val="left" w:pos="1134"/>
        </w:tabs>
        <w:ind w:left="-360"/>
        <w:jc w:val="both"/>
        <w:rPr>
          <w:rFonts w:ascii="GHEA Grapalat" w:hAnsi="GHEA Grapalat" w:cs="Sylfaen"/>
          <w:sz w:val="20"/>
          <w:szCs w:val="20"/>
        </w:rPr>
      </w:pPr>
      <w:r w:rsidRPr="00C0452F">
        <w:rPr>
          <w:rFonts w:ascii="GHEA Grapalat" w:hAnsi="GHEA Grapalat" w:cs="Sylfaen"/>
          <w:sz w:val="20"/>
          <w:szCs w:val="20"/>
        </w:rPr>
        <w:t xml:space="preserve">- </w:t>
      </w:r>
      <w:r w:rsidR="00904B1C" w:rsidRPr="00C0452F">
        <w:rPr>
          <w:rFonts w:ascii="GHEA Grapalat" w:hAnsi="GHEA Grapalat" w:cs="Sylfaen"/>
          <w:sz w:val="20"/>
          <w:szCs w:val="20"/>
        </w:rPr>
        <w:t xml:space="preserve">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w:t>
      </w:r>
      <w:r w:rsidR="00633471" w:rsidRPr="00C0452F">
        <w:rPr>
          <w:rFonts w:ascii="GHEA Grapalat" w:hAnsi="GHEA Grapalat" w:cs="Sylfaen"/>
          <w:sz w:val="20"/>
          <w:szCs w:val="20"/>
        </w:rPr>
        <w:t xml:space="preserve">включая случаи, когда несоответствия, зафиксированные в </w:t>
      </w:r>
      <w:r w:rsidR="00633471" w:rsidRPr="00C0452F">
        <w:rPr>
          <w:rFonts w:ascii="GHEA Grapalat" w:hAnsi="GHEA Grapalat" w:cs="Sylfaen"/>
          <w:sz w:val="20"/>
          <w:szCs w:val="20"/>
        </w:rPr>
        <w:lastRenderedPageBreak/>
        <w:t>результате оценки заявки, не исправляются или не исправляются полностью в установленные сроки,</w:t>
      </w:r>
      <w:r w:rsidRPr="00C0452F">
        <w:rPr>
          <w:rFonts w:ascii="GHEA Grapalat" w:hAnsi="GHEA Grapalat" w:cs="Sylfaen"/>
          <w:sz w:val="20"/>
          <w:szCs w:val="20"/>
        </w:rPr>
        <w:t xml:space="preserve">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w:t>
      </w:r>
      <w:r w:rsidR="00904B1C" w:rsidRPr="00C0452F">
        <w:rPr>
          <w:rFonts w:ascii="GHEA Grapalat" w:hAnsi="GHEA Grapalat" w:cs="Sylfaen"/>
          <w:sz w:val="20"/>
          <w:szCs w:val="20"/>
        </w:rPr>
        <w:t>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78847AD0" w14:textId="77777777" w:rsidR="00DC2576" w:rsidRPr="00C0452F" w:rsidRDefault="00DC2576" w:rsidP="00C24D44">
      <w:pPr>
        <w:widowControl w:val="0"/>
        <w:tabs>
          <w:tab w:val="left" w:pos="0"/>
        </w:tabs>
        <w:ind w:left="-284" w:firstLine="284"/>
        <w:jc w:val="both"/>
        <w:rPr>
          <w:rFonts w:ascii="GHEA Grapalat" w:hAnsi="GHEA Grapalat"/>
          <w:sz w:val="20"/>
          <w:szCs w:val="20"/>
        </w:rPr>
      </w:pPr>
      <w:r w:rsidRPr="00C0452F">
        <w:rPr>
          <w:rFonts w:ascii="GHEA Grapalat" w:hAnsi="GHEA Grapalat" w:cs="Sylfaen"/>
          <w:sz w:val="20"/>
          <w:szCs w:val="20"/>
        </w:rPr>
        <w:t>-</w:t>
      </w:r>
      <w:r w:rsidRPr="00C0452F">
        <w:rPr>
          <w:rFonts w:ascii="GHEA Grapalat" w:hAnsi="GHEA Grapalat"/>
          <w:sz w:val="20"/>
          <w:szCs w:val="20"/>
        </w:rPr>
        <w:t xml:space="preserve"> Обстоятельство, предусмотренное в пункте 8.8</w:t>
      </w:r>
      <w:r w:rsidRPr="00C0452F">
        <w:rPr>
          <w:rFonts w:ascii="GHEA Grapalat" w:hAnsi="GHEA Grapalat"/>
          <w:sz w:val="20"/>
          <w:szCs w:val="20"/>
          <w:lang w:val="hy-AM"/>
        </w:rPr>
        <w:t>.1</w:t>
      </w:r>
      <w:r w:rsidRPr="00C0452F">
        <w:rPr>
          <w:rFonts w:ascii="GHEA Grapalat" w:hAnsi="GHEA Grapalat"/>
          <w:sz w:val="20"/>
          <w:szCs w:val="20"/>
        </w:rPr>
        <w:t xml:space="preserve"> части</w:t>
      </w:r>
      <w:r w:rsidRPr="00C0452F">
        <w:rPr>
          <w:rFonts w:ascii="GHEA Grapalat" w:hAnsi="GHEA Grapalat"/>
          <w:sz w:val="20"/>
          <w:szCs w:val="20"/>
          <w:lang w:val="hy-AM"/>
        </w:rPr>
        <w:t xml:space="preserve"> 1</w:t>
      </w:r>
      <w:r w:rsidRPr="00C0452F">
        <w:rPr>
          <w:rFonts w:ascii="GHEA Grapalat" w:hAnsi="GHEA Grapalat"/>
          <w:sz w:val="20"/>
          <w:szCs w:val="20"/>
        </w:rPr>
        <w:t xml:space="preserve"> настоящего приглашения, не считается нарушением обязательств, взятых в рамках процесса закупки.</w:t>
      </w:r>
    </w:p>
    <w:p w14:paraId="7BBC24CF" w14:textId="77777777" w:rsidR="00A63D83" w:rsidRPr="00C0452F" w:rsidRDefault="00A63D83" w:rsidP="00C24D44">
      <w:pPr>
        <w:widowControl w:val="0"/>
        <w:tabs>
          <w:tab w:val="left" w:pos="1276"/>
        </w:tabs>
        <w:ind w:firstLine="567"/>
        <w:jc w:val="both"/>
        <w:rPr>
          <w:rFonts w:ascii="GHEA Grapalat" w:hAnsi="GHEA Grapalat"/>
          <w:sz w:val="20"/>
          <w:szCs w:val="20"/>
        </w:rPr>
      </w:pPr>
      <w:r w:rsidRPr="00C0452F">
        <w:rPr>
          <w:rFonts w:ascii="GHEA Grapalat" w:hAnsi="GHEA Grapalat"/>
          <w:sz w:val="20"/>
          <w:szCs w:val="20"/>
        </w:rPr>
        <w:t>8.1</w:t>
      </w:r>
      <w:r w:rsidR="00B30203" w:rsidRPr="00C0452F">
        <w:rPr>
          <w:rFonts w:ascii="GHEA Grapalat" w:hAnsi="GHEA Grapalat"/>
          <w:sz w:val="20"/>
          <w:szCs w:val="20"/>
        </w:rPr>
        <w:t>4</w:t>
      </w:r>
      <w:r w:rsidR="00A31DCA" w:rsidRPr="00C0452F">
        <w:rPr>
          <w:rFonts w:ascii="GHEA Grapalat" w:hAnsi="GHEA Grapalat"/>
          <w:sz w:val="20"/>
          <w:szCs w:val="20"/>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7BDD20D1" w14:textId="77777777" w:rsidR="00A23E7B" w:rsidRPr="00C0452F" w:rsidRDefault="00E64D24" w:rsidP="00C24D44">
      <w:pPr>
        <w:pStyle w:val="norm"/>
        <w:widowControl w:val="0"/>
        <w:tabs>
          <w:tab w:val="left" w:pos="1276"/>
        </w:tabs>
        <w:spacing w:line="240" w:lineRule="auto"/>
        <w:ind w:firstLine="567"/>
        <w:rPr>
          <w:rFonts w:ascii="GHEA Grapalat" w:hAnsi="GHEA Grapalat" w:cs="Sylfaen"/>
          <w:sz w:val="20"/>
        </w:rPr>
      </w:pPr>
      <w:r w:rsidRPr="00C0452F">
        <w:rPr>
          <w:rFonts w:ascii="GHEA Grapalat" w:hAnsi="GHEA Grapalat"/>
          <w:sz w:val="20"/>
        </w:rPr>
        <w:t>8.1</w:t>
      </w:r>
      <w:r w:rsidR="006D71ED" w:rsidRPr="00C0452F">
        <w:rPr>
          <w:rFonts w:ascii="GHEA Grapalat" w:hAnsi="GHEA Grapalat"/>
          <w:sz w:val="20"/>
        </w:rPr>
        <w:t>5</w:t>
      </w:r>
      <w:r w:rsidRPr="00C0452F">
        <w:rPr>
          <w:rFonts w:ascii="GHEA Grapalat" w:hAnsi="GHEA Grapalat"/>
          <w:sz w:val="20"/>
        </w:rPr>
        <w:t xml:space="preserve"> </w:t>
      </w:r>
      <w:r w:rsidR="00A74478" w:rsidRPr="00C0452F">
        <w:rPr>
          <w:rFonts w:ascii="GHEA Grapalat" w:hAnsi="GHEA Grapalat"/>
          <w:sz w:val="20"/>
        </w:rPr>
        <w:t>Документы, указанные в пункт</w:t>
      </w:r>
      <w:r w:rsidR="006D71ED" w:rsidRPr="00C0452F">
        <w:rPr>
          <w:rFonts w:ascii="GHEA Grapalat" w:hAnsi="GHEA Grapalat"/>
          <w:sz w:val="20"/>
        </w:rPr>
        <w:t>е</w:t>
      </w:r>
      <w:r w:rsidR="00A74478" w:rsidRPr="00C0452F">
        <w:rPr>
          <w:rFonts w:ascii="GHEA Grapalat" w:hAnsi="GHEA Grapalat"/>
          <w:sz w:val="20"/>
        </w:rPr>
        <w:t xml:space="preserve"> 8.</w:t>
      </w:r>
      <w:r w:rsidR="0047567E" w:rsidRPr="00C0452F">
        <w:rPr>
          <w:rFonts w:ascii="GHEA Grapalat" w:hAnsi="GHEA Grapalat"/>
          <w:sz w:val="20"/>
        </w:rPr>
        <w:t>8</w:t>
      </w:r>
      <w:r w:rsidR="00A74478" w:rsidRPr="00C0452F">
        <w:rPr>
          <w:rFonts w:ascii="GHEA Grapalat" w:hAnsi="GHEA Grapalat"/>
          <w:sz w:val="20"/>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C0452F">
        <w:rPr>
          <w:rFonts w:ascii="GHEA Grapalat" w:hAnsi="GHEA Grapalat"/>
          <w:sz w:val="20"/>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6D40E96F" w14:textId="77777777" w:rsidR="002B121D" w:rsidRPr="00C0452F" w:rsidRDefault="00A150A9" w:rsidP="000F3656">
      <w:pPr>
        <w:pStyle w:val="23"/>
        <w:widowControl w:val="0"/>
        <w:tabs>
          <w:tab w:val="left" w:pos="1134"/>
        </w:tabs>
        <w:spacing w:line="240" w:lineRule="auto"/>
        <w:ind w:firstLine="567"/>
        <w:rPr>
          <w:rFonts w:ascii="GHEA Grapalat" w:hAnsi="GHEA Grapalat" w:cs="Sylfaen"/>
          <w:spacing w:val="-4"/>
        </w:rPr>
      </w:pPr>
      <w:r w:rsidRPr="00C0452F">
        <w:rPr>
          <w:rFonts w:ascii="GHEA Grapalat" w:hAnsi="GHEA Grapalat"/>
        </w:rPr>
        <w:t>8.</w:t>
      </w:r>
      <w:r w:rsidR="0093610F" w:rsidRPr="00C0452F">
        <w:rPr>
          <w:rFonts w:ascii="GHEA Grapalat" w:hAnsi="GHEA Grapalat"/>
        </w:rPr>
        <w:t>1</w:t>
      </w:r>
      <w:r w:rsidR="00610893" w:rsidRPr="00C0452F">
        <w:rPr>
          <w:rFonts w:ascii="GHEA Grapalat" w:hAnsi="GHEA Grapalat"/>
        </w:rPr>
        <w:t>6</w:t>
      </w:r>
      <w:r w:rsidR="00EE0CB1" w:rsidRPr="00C0452F">
        <w:rPr>
          <w:rFonts w:ascii="GHEA Grapalat" w:hAnsi="GHEA Grapalat"/>
        </w:rPr>
        <w:t>.</w:t>
      </w:r>
      <w:r w:rsidR="00EE0CB1" w:rsidRPr="00C0452F">
        <w:rPr>
          <w:rFonts w:ascii="GHEA Grapalat" w:hAnsi="GHEA Grapalat"/>
        </w:rPr>
        <w:tab/>
      </w:r>
      <w:r w:rsidRPr="00C0452F">
        <w:rPr>
          <w:rFonts w:ascii="GHEA Grapalat" w:hAnsi="GHEA Grapalat"/>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6E483CBC" w14:textId="77777777" w:rsidR="009302D2" w:rsidRPr="00C0452F" w:rsidRDefault="00B5219E" w:rsidP="000F3656">
      <w:pPr>
        <w:widowControl w:val="0"/>
        <w:tabs>
          <w:tab w:val="left" w:pos="1134"/>
        </w:tabs>
        <w:ind w:firstLine="567"/>
        <w:jc w:val="both"/>
        <w:rPr>
          <w:rFonts w:ascii="GHEA Grapalat" w:hAnsi="GHEA Grapalat"/>
          <w:sz w:val="20"/>
          <w:szCs w:val="20"/>
        </w:rPr>
      </w:pPr>
      <w:r w:rsidRPr="00C0452F">
        <w:rPr>
          <w:rFonts w:ascii="GHEA Grapalat" w:hAnsi="GHEA Grapalat"/>
          <w:sz w:val="20"/>
          <w:szCs w:val="20"/>
        </w:rPr>
        <w:t>8</w:t>
      </w:r>
      <w:r w:rsidR="00A150A9" w:rsidRPr="00C0452F">
        <w:rPr>
          <w:rFonts w:ascii="GHEA Grapalat" w:hAnsi="GHEA Grapalat"/>
          <w:sz w:val="20"/>
          <w:szCs w:val="20"/>
        </w:rPr>
        <w:t>.</w:t>
      </w:r>
      <w:r w:rsidR="0093610F" w:rsidRPr="00C0452F">
        <w:rPr>
          <w:rFonts w:ascii="GHEA Grapalat" w:hAnsi="GHEA Grapalat"/>
          <w:sz w:val="20"/>
          <w:szCs w:val="20"/>
        </w:rPr>
        <w:t>1</w:t>
      </w:r>
      <w:r w:rsidR="00610893" w:rsidRPr="00C0452F">
        <w:rPr>
          <w:rFonts w:ascii="GHEA Grapalat" w:hAnsi="GHEA Grapalat"/>
          <w:sz w:val="20"/>
          <w:szCs w:val="20"/>
        </w:rPr>
        <w:t>7</w:t>
      </w:r>
      <w:r w:rsidR="00EE0CB1" w:rsidRPr="00C0452F">
        <w:rPr>
          <w:rFonts w:ascii="GHEA Grapalat" w:hAnsi="GHEA Grapalat"/>
          <w:sz w:val="20"/>
          <w:szCs w:val="20"/>
        </w:rPr>
        <w:t>.</w:t>
      </w:r>
      <w:r w:rsidR="00EE0CB1" w:rsidRPr="00C0452F">
        <w:rPr>
          <w:rFonts w:ascii="GHEA Grapalat" w:hAnsi="GHEA Grapalat"/>
          <w:sz w:val="20"/>
          <w:szCs w:val="20"/>
        </w:rPr>
        <w:tab/>
      </w:r>
      <w:r w:rsidR="009302D2" w:rsidRPr="00C0452F">
        <w:rPr>
          <w:rFonts w:ascii="GHEA Grapalat" w:hAnsi="GHEA Grapalat"/>
          <w:sz w:val="20"/>
          <w:szCs w:val="20"/>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644EEA69" w14:textId="77777777" w:rsidR="00265D18" w:rsidRPr="00C0452F" w:rsidRDefault="00265D18" w:rsidP="00C24D44">
      <w:pPr>
        <w:widowControl w:val="0"/>
        <w:tabs>
          <w:tab w:val="left" w:pos="1276"/>
        </w:tabs>
        <w:ind w:firstLine="567"/>
        <w:jc w:val="both"/>
        <w:rPr>
          <w:rFonts w:ascii="GHEA Grapalat" w:hAnsi="GHEA Grapalat"/>
          <w:sz w:val="20"/>
          <w:szCs w:val="20"/>
        </w:rPr>
      </w:pPr>
      <w:r w:rsidRPr="00C0452F">
        <w:rPr>
          <w:rFonts w:ascii="GHEA Grapalat" w:hAnsi="GHEA Grapalat"/>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4283B08F" w14:textId="5CFAD31D" w:rsidR="002B103D" w:rsidRPr="00C0452F" w:rsidRDefault="00A150A9" w:rsidP="000F3656">
      <w:pPr>
        <w:pStyle w:val="23"/>
        <w:widowControl w:val="0"/>
        <w:tabs>
          <w:tab w:val="left" w:pos="851"/>
        </w:tabs>
        <w:spacing w:line="240" w:lineRule="auto"/>
        <w:ind w:firstLine="567"/>
        <w:rPr>
          <w:rFonts w:ascii="Cambria Math" w:hAnsi="Cambria Math"/>
          <w:lang w:val="hy-AM"/>
        </w:rPr>
      </w:pPr>
      <w:r w:rsidRPr="00C0452F">
        <w:rPr>
          <w:rFonts w:ascii="GHEA Grapalat" w:hAnsi="GHEA Grapalat"/>
        </w:rPr>
        <w:t>8.</w:t>
      </w:r>
      <w:r w:rsidR="000E624C" w:rsidRPr="00C0452F">
        <w:rPr>
          <w:rFonts w:ascii="GHEA Grapalat" w:hAnsi="GHEA Grapalat"/>
          <w:lang w:val="hy-AM"/>
        </w:rPr>
        <w:t>1</w:t>
      </w:r>
      <w:r w:rsidR="00C40119" w:rsidRPr="00C0452F">
        <w:rPr>
          <w:rFonts w:ascii="GHEA Grapalat" w:hAnsi="GHEA Grapalat"/>
        </w:rPr>
        <w:t>8</w:t>
      </w:r>
      <w:r w:rsidRPr="00C0452F">
        <w:rPr>
          <w:rFonts w:ascii="GHEA Grapalat" w:hAnsi="GHEA Grapalat"/>
        </w:rPr>
        <w:t>.</w:t>
      </w:r>
      <w:r w:rsidR="000F3656" w:rsidRPr="00C0452F">
        <w:rPr>
          <w:rFonts w:ascii="GHEA Grapalat" w:hAnsi="GHEA Grapalat"/>
          <w:lang w:val="hy-AM"/>
        </w:rPr>
        <w:t xml:space="preserve"> </w:t>
      </w:r>
      <w:r w:rsidRPr="00C0452F">
        <w:rPr>
          <w:rFonts w:ascii="GHEA Grapalat" w:hAnsi="GHEA Grapalat"/>
        </w:rPr>
        <w:t>Оценка заявок и определение отобранного участника осуществляются по отдельным лотам</w:t>
      </w:r>
      <w:r w:rsidR="00C24D44" w:rsidRPr="00C0452F">
        <w:rPr>
          <w:rFonts w:ascii="Cambria Math" w:hAnsi="Cambria Math"/>
          <w:lang w:val="hy-AM"/>
        </w:rPr>
        <w:t>․</w:t>
      </w:r>
    </w:p>
    <w:p w14:paraId="511945CD" w14:textId="1B4EB499" w:rsidR="00583092" w:rsidRPr="00C0452F" w:rsidRDefault="00A150A9" w:rsidP="000F3656">
      <w:pPr>
        <w:widowControl w:val="0"/>
        <w:tabs>
          <w:tab w:val="left" w:pos="851"/>
        </w:tabs>
        <w:ind w:firstLine="567"/>
        <w:jc w:val="both"/>
        <w:rPr>
          <w:rFonts w:ascii="GHEA Grapalat" w:hAnsi="GHEA Grapalat"/>
          <w:sz w:val="20"/>
          <w:szCs w:val="20"/>
        </w:rPr>
      </w:pPr>
      <w:r w:rsidRPr="00C0452F">
        <w:rPr>
          <w:rFonts w:ascii="GHEA Grapalat" w:hAnsi="GHEA Grapalat"/>
          <w:sz w:val="20"/>
          <w:szCs w:val="20"/>
        </w:rPr>
        <w:t>8.</w:t>
      </w:r>
      <w:r w:rsidR="005C20A6" w:rsidRPr="00C0452F">
        <w:rPr>
          <w:rFonts w:ascii="GHEA Grapalat" w:hAnsi="GHEA Grapalat"/>
          <w:sz w:val="20"/>
          <w:szCs w:val="20"/>
        </w:rPr>
        <w:t>1</w:t>
      </w:r>
      <w:r w:rsidR="00C40119" w:rsidRPr="00C0452F">
        <w:rPr>
          <w:rFonts w:ascii="GHEA Grapalat" w:hAnsi="GHEA Grapalat"/>
          <w:sz w:val="20"/>
          <w:szCs w:val="20"/>
        </w:rPr>
        <w:t>9</w:t>
      </w:r>
      <w:r w:rsidR="009F2C5D" w:rsidRPr="00C0452F">
        <w:rPr>
          <w:rFonts w:ascii="GHEA Grapalat" w:hAnsi="GHEA Grapalat"/>
          <w:sz w:val="20"/>
          <w:szCs w:val="20"/>
        </w:rPr>
        <w:t>.</w:t>
      </w:r>
      <w:r w:rsidR="000F3656" w:rsidRPr="00C0452F">
        <w:rPr>
          <w:rFonts w:ascii="GHEA Grapalat" w:hAnsi="GHEA Grapalat"/>
          <w:sz w:val="20"/>
          <w:szCs w:val="20"/>
          <w:lang w:val="hy-AM"/>
        </w:rPr>
        <w:t xml:space="preserve"> </w:t>
      </w:r>
      <w:r w:rsidRPr="00C0452F">
        <w:rPr>
          <w:rFonts w:ascii="GHEA Grapalat" w:hAnsi="GHEA Grapalat"/>
          <w:sz w:val="20"/>
          <w:szCs w:val="20"/>
        </w:rPr>
        <w:t>В случае если отобранный участник не заключает (отказывается</w:t>
      </w:r>
      <w:r w:rsidR="00521B59" w:rsidRPr="00C0452F">
        <w:rPr>
          <w:rFonts w:ascii="Calibri" w:hAnsi="Calibri" w:cs="Calibri"/>
          <w:sz w:val="20"/>
          <w:szCs w:val="20"/>
          <w:lang w:val="en-US"/>
        </w:rPr>
        <w:t> </w:t>
      </w:r>
      <w:r w:rsidRPr="00C0452F">
        <w:rPr>
          <w:rFonts w:ascii="GHEA Grapalat" w:hAnsi="GHEA Grapalat"/>
          <w:sz w:val="20"/>
          <w:szCs w:val="20"/>
        </w:rPr>
        <w:t xml:space="preserve">заключать) договор или лишается права на заключение договора, </w:t>
      </w:r>
      <w:r w:rsidR="000702A0" w:rsidRPr="00C0452F">
        <w:rPr>
          <w:rFonts w:ascii="GHEA Grapalat" w:hAnsi="GHEA Grapalat"/>
          <w:sz w:val="20"/>
          <w:szCs w:val="20"/>
        </w:rPr>
        <w:t xml:space="preserve">решением комиссии </w:t>
      </w:r>
      <w:r w:rsidR="005F2F3B" w:rsidRPr="00C0452F">
        <w:rPr>
          <w:rFonts w:ascii="GHEA Grapalat" w:hAnsi="GHEA Grapalat"/>
          <w:sz w:val="20"/>
          <w:szCs w:val="20"/>
        </w:rPr>
        <w:t xml:space="preserve">отобранным  </w:t>
      </w:r>
      <w:r w:rsidRPr="00C0452F">
        <w:rPr>
          <w:rFonts w:ascii="GHEA Grapalat" w:hAnsi="GHEA Grapalat"/>
          <w:sz w:val="20"/>
          <w:szCs w:val="20"/>
        </w:rPr>
        <w:t>участник</w:t>
      </w:r>
      <w:r w:rsidR="005F2F3B" w:rsidRPr="00C0452F">
        <w:rPr>
          <w:rFonts w:ascii="GHEA Grapalat" w:hAnsi="GHEA Grapalat"/>
          <w:sz w:val="20"/>
          <w:szCs w:val="20"/>
        </w:rPr>
        <w:t xml:space="preserve">ом </w:t>
      </w:r>
      <w:r w:rsidR="005F2F3B" w:rsidRPr="00C0452F">
        <w:rPr>
          <w:rFonts w:ascii="GHEA Grapalat" w:hAnsi="GHEA Grapalat"/>
          <w:sz w:val="20"/>
          <w:szCs w:val="20"/>
          <w:lang w:val="hy-AM"/>
        </w:rPr>
        <w:t xml:space="preserve"> </w:t>
      </w:r>
      <w:r w:rsidR="005F2F3B" w:rsidRPr="00C0452F">
        <w:rPr>
          <w:rFonts w:ascii="GHEA Grapalat" w:hAnsi="GHEA Grapalat"/>
          <w:sz w:val="20"/>
          <w:szCs w:val="20"/>
        </w:rPr>
        <w:t>признается участник занявший следующее место</w:t>
      </w:r>
      <w:r w:rsidR="00951CE5" w:rsidRPr="00C0452F">
        <w:rPr>
          <w:rFonts w:ascii="GHEA Grapalat" w:hAnsi="GHEA Grapalat"/>
          <w:sz w:val="20"/>
          <w:szCs w:val="20"/>
          <w:lang w:val="hy-AM"/>
        </w:rPr>
        <w:t xml:space="preserve"> </w:t>
      </w:r>
      <w:r w:rsidR="00951CE5" w:rsidRPr="00C0452F">
        <w:rPr>
          <w:rFonts w:ascii="GHEA Grapalat" w:hAnsi="GHEA Grapalat"/>
          <w:sz w:val="20"/>
          <w:szCs w:val="20"/>
        </w:rPr>
        <w:t>с</w:t>
      </w:r>
      <w:r w:rsidRPr="00C0452F">
        <w:rPr>
          <w:rFonts w:ascii="GHEA Grapalat" w:hAnsi="GHEA Grapalat"/>
          <w:sz w:val="20"/>
          <w:szCs w:val="20"/>
        </w:rPr>
        <w:t xml:space="preserve"> </w:t>
      </w:r>
      <w:r w:rsidR="00951CE5" w:rsidRPr="00C0452F">
        <w:rPr>
          <w:rFonts w:ascii="GHEA Grapalat" w:hAnsi="GHEA Grapalat"/>
          <w:sz w:val="20"/>
          <w:szCs w:val="20"/>
        </w:rPr>
        <w:t>применением процедуры</w:t>
      </w:r>
      <w:r w:rsidRPr="00C0452F">
        <w:rPr>
          <w:rFonts w:ascii="GHEA Grapalat" w:hAnsi="GHEA Grapalat"/>
          <w:sz w:val="20"/>
          <w:szCs w:val="20"/>
        </w:rPr>
        <w:t>, установленн</w:t>
      </w:r>
      <w:r w:rsidR="00951CE5" w:rsidRPr="00C0452F">
        <w:rPr>
          <w:rFonts w:ascii="GHEA Grapalat" w:hAnsi="GHEA Grapalat"/>
          <w:sz w:val="20"/>
          <w:szCs w:val="20"/>
        </w:rPr>
        <w:t>ой</w:t>
      </w:r>
      <w:r w:rsidRPr="00C0452F">
        <w:rPr>
          <w:rFonts w:ascii="GHEA Grapalat" w:hAnsi="GHEA Grapalat"/>
          <w:sz w:val="20"/>
          <w:szCs w:val="20"/>
        </w:rPr>
        <w:t xml:space="preserve"> пунктами 8.1</w:t>
      </w:r>
      <w:r w:rsidR="00C06B3A" w:rsidRPr="00C0452F">
        <w:rPr>
          <w:rFonts w:ascii="GHEA Grapalat" w:hAnsi="GHEA Grapalat"/>
          <w:sz w:val="20"/>
          <w:szCs w:val="20"/>
        </w:rPr>
        <w:t>2</w:t>
      </w:r>
      <w:r w:rsidRPr="00C0452F">
        <w:rPr>
          <w:rFonts w:ascii="GHEA Grapalat" w:hAnsi="GHEA Grapalat"/>
          <w:sz w:val="20"/>
          <w:szCs w:val="20"/>
        </w:rPr>
        <w:t>-8.</w:t>
      </w:r>
      <w:r w:rsidR="00246C8C" w:rsidRPr="00C0452F">
        <w:rPr>
          <w:rFonts w:ascii="GHEA Grapalat" w:hAnsi="GHEA Grapalat"/>
          <w:sz w:val="20"/>
          <w:szCs w:val="20"/>
        </w:rPr>
        <w:t>19</w:t>
      </w:r>
      <w:r w:rsidR="007854B2" w:rsidRPr="00C0452F">
        <w:rPr>
          <w:rFonts w:ascii="GHEA Grapalat" w:hAnsi="GHEA Grapalat"/>
          <w:sz w:val="20"/>
          <w:szCs w:val="20"/>
        </w:rPr>
        <w:t xml:space="preserve"> </w:t>
      </w:r>
      <w:r w:rsidRPr="00C0452F">
        <w:rPr>
          <w:rFonts w:ascii="GHEA Grapalat" w:hAnsi="GHEA Grapalat"/>
          <w:sz w:val="20"/>
          <w:szCs w:val="20"/>
        </w:rPr>
        <w:t>части 1 настоящего Приглашения.</w:t>
      </w:r>
    </w:p>
    <w:p w14:paraId="519799DF" w14:textId="1BF43B53" w:rsidR="00583092" w:rsidRPr="00C0452F" w:rsidRDefault="00A150A9" w:rsidP="000F3656">
      <w:pPr>
        <w:pStyle w:val="23"/>
        <w:widowControl w:val="0"/>
        <w:tabs>
          <w:tab w:val="left" w:pos="851"/>
        </w:tabs>
        <w:spacing w:line="240" w:lineRule="auto"/>
        <w:ind w:firstLine="567"/>
        <w:rPr>
          <w:rFonts w:ascii="GHEA Grapalat" w:hAnsi="GHEA Grapalat" w:cs="Sylfaen"/>
        </w:rPr>
      </w:pPr>
      <w:r w:rsidRPr="00C0452F">
        <w:rPr>
          <w:rFonts w:ascii="GHEA Grapalat" w:hAnsi="GHEA Grapalat"/>
        </w:rPr>
        <w:t>8.</w:t>
      </w:r>
      <w:r w:rsidR="00C40119" w:rsidRPr="00C0452F">
        <w:rPr>
          <w:rFonts w:ascii="GHEA Grapalat" w:hAnsi="GHEA Grapalat"/>
        </w:rPr>
        <w:t>20</w:t>
      </w:r>
      <w:r w:rsidR="00FA2DBA" w:rsidRPr="00C0452F">
        <w:rPr>
          <w:rFonts w:ascii="GHEA Grapalat" w:hAnsi="GHEA Grapalat"/>
        </w:rPr>
        <w:t>.</w:t>
      </w:r>
      <w:r w:rsidR="000F3656" w:rsidRPr="00C0452F">
        <w:rPr>
          <w:rFonts w:ascii="GHEA Grapalat" w:hAnsi="GHEA Grapalat"/>
          <w:lang w:val="hy-AM"/>
        </w:rPr>
        <w:t xml:space="preserve"> </w:t>
      </w:r>
      <w:r w:rsidRPr="00C0452F">
        <w:rPr>
          <w:rFonts w:ascii="GHEA Grapalat" w:hAnsi="GHEA Grapalat"/>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3FF6D608" w14:textId="77777777" w:rsidR="00583092" w:rsidRPr="00C0452F" w:rsidRDefault="00662165" w:rsidP="00C24D44">
      <w:pPr>
        <w:pStyle w:val="23"/>
        <w:widowControl w:val="0"/>
        <w:spacing w:line="240" w:lineRule="auto"/>
        <w:ind w:firstLine="567"/>
        <w:rPr>
          <w:rFonts w:ascii="GHEA Grapalat" w:hAnsi="GHEA Grapalat"/>
        </w:rPr>
      </w:pPr>
      <w:r w:rsidRPr="00C0452F">
        <w:rPr>
          <w:rFonts w:ascii="GHEA Grapalat" w:hAnsi="GHEA Grapalat"/>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7B7DB876" w14:textId="77777777" w:rsidR="00583092" w:rsidRPr="00C0452F" w:rsidRDefault="00A150A9" w:rsidP="000F3656">
      <w:pPr>
        <w:pStyle w:val="23"/>
        <w:widowControl w:val="0"/>
        <w:tabs>
          <w:tab w:val="left" w:pos="1134"/>
        </w:tabs>
        <w:spacing w:line="240" w:lineRule="auto"/>
        <w:ind w:firstLine="567"/>
        <w:rPr>
          <w:rFonts w:ascii="GHEA Grapalat" w:hAnsi="GHEA Grapalat"/>
        </w:rPr>
      </w:pPr>
      <w:r w:rsidRPr="00C0452F">
        <w:rPr>
          <w:rFonts w:ascii="GHEA Grapalat" w:hAnsi="GHEA Grapalat"/>
        </w:rPr>
        <w:t>8.</w:t>
      </w:r>
      <w:r w:rsidR="005A79EE" w:rsidRPr="00C0452F">
        <w:rPr>
          <w:rFonts w:ascii="GHEA Grapalat" w:hAnsi="GHEA Grapalat"/>
        </w:rPr>
        <w:t>2</w:t>
      </w:r>
      <w:r w:rsidR="00C40119" w:rsidRPr="00C0452F">
        <w:rPr>
          <w:rFonts w:ascii="GHEA Grapalat" w:hAnsi="GHEA Grapalat"/>
        </w:rPr>
        <w:t>1</w:t>
      </w:r>
      <w:r w:rsidRPr="00C0452F">
        <w:rPr>
          <w:rFonts w:ascii="GHEA Grapalat" w:hAnsi="GHEA Grapalat"/>
        </w:rPr>
        <w:t>.</w:t>
      </w:r>
      <w:r w:rsidR="00FA2DBA" w:rsidRPr="00C0452F">
        <w:rPr>
          <w:rFonts w:ascii="GHEA Grapalat" w:hAnsi="GHEA Grapalat"/>
        </w:rPr>
        <w:tab/>
      </w:r>
      <w:r w:rsidRPr="00C0452F">
        <w:rPr>
          <w:rFonts w:ascii="GHEA Grapalat" w:hAnsi="GHEA Grapalat"/>
        </w:rPr>
        <w:t>С целью применения пункта 8.</w:t>
      </w:r>
      <w:r w:rsidR="002E6A02" w:rsidRPr="00C0452F">
        <w:rPr>
          <w:rFonts w:ascii="GHEA Grapalat" w:hAnsi="GHEA Grapalat"/>
        </w:rPr>
        <w:t>19</w:t>
      </w:r>
      <w:r w:rsidRPr="00C0452F">
        <w:rPr>
          <w:rFonts w:ascii="GHEA Grapalat" w:hAnsi="GHEA Grapalat"/>
        </w:rPr>
        <w:t xml:space="preserve">. части 1 настоящего приглашения </w:t>
      </w:r>
      <w:r w:rsidR="005A79EE" w:rsidRPr="00C0452F">
        <w:rPr>
          <w:rFonts w:ascii="GHEA Grapalat" w:hAnsi="GHEA Grapalat"/>
        </w:rPr>
        <w:t xml:space="preserve">может быть созвано </w:t>
      </w:r>
      <w:r w:rsidRPr="00C0452F">
        <w:rPr>
          <w:rFonts w:ascii="GHEA Grapalat" w:hAnsi="GHEA Grapalat"/>
        </w:rPr>
        <w:t>внеочередное заседание комиссии.</w:t>
      </w:r>
    </w:p>
    <w:p w14:paraId="211A729E" w14:textId="77777777" w:rsidR="00E45ACA" w:rsidRPr="00C0452F" w:rsidRDefault="00A150A9" w:rsidP="000F3656">
      <w:pPr>
        <w:pStyle w:val="norm"/>
        <w:widowControl w:val="0"/>
        <w:tabs>
          <w:tab w:val="left" w:pos="1134"/>
        </w:tabs>
        <w:spacing w:line="240" w:lineRule="auto"/>
        <w:ind w:firstLine="567"/>
        <w:rPr>
          <w:rFonts w:ascii="GHEA Grapalat" w:hAnsi="GHEA Grapalat"/>
          <w:sz w:val="20"/>
        </w:rPr>
      </w:pPr>
      <w:r w:rsidRPr="00C0452F">
        <w:rPr>
          <w:rFonts w:ascii="GHEA Grapalat" w:hAnsi="GHEA Grapalat"/>
          <w:spacing w:val="-6"/>
          <w:sz w:val="20"/>
        </w:rPr>
        <w:t>8.</w:t>
      </w:r>
      <w:r w:rsidR="004D0EA7" w:rsidRPr="00C0452F">
        <w:rPr>
          <w:rFonts w:ascii="GHEA Grapalat" w:hAnsi="GHEA Grapalat"/>
          <w:spacing w:val="-6"/>
          <w:sz w:val="20"/>
        </w:rPr>
        <w:t>2</w:t>
      </w:r>
      <w:r w:rsidR="00C40119" w:rsidRPr="00C0452F">
        <w:rPr>
          <w:rFonts w:ascii="GHEA Grapalat" w:hAnsi="GHEA Grapalat"/>
          <w:spacing w:val="-6"/>
          <w:sz w:val="20"/>
        </w:rPr>
        <w:t>2</w:t>
      </w:r>
      <w:r w:rsidR="00544D9F" w:rsidRPr="00C0452F">
        <w:rPr>
          <w:rFonts w:ascii="GHEA Grapalat" w:hAnsi="GHEA Grapalat"/>
          <w:spacing w:val="-6"/>
          <w:sz w:val="20"/>
        </w:rPr>
        <w:t>.</w:t>
      </w:r>
      <w:r w:rsidR="00544D9F" w:rsidRPr="00C0452F">
        <w:rPr>
          <w:rFonts w:ascii="GHEA Grapalat" w:hAnsi="GHEA Grapalat"/>
          <w:spacing w:val="-6"/>
          <w:sz w:val="20"/>
        </w:rPr>
        <w:tab/>
      </w:r>
      <w:r w:rsidRPr="00C0452F">
        <w:rPr>
          <w:rFonts w:ascii="GHEA Grapalat" w:hAnsi="GHEA Grapalat"/>
          <w:spacing w:val="-6"/>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C0452F">
        <w:rPr>
          <w:rFonts w:ascii="GHEA Grapalat" w:hAnsi="GHEA Grapalat"/>
          <w:sz w:val="20"/>
        </w:rPr>
        <w:t xml:space="preserve"> Решение о</w:t>
      </w:r>
      <w:r w:rsidR="00BA2853" w:rsidRPr="00C0452F">
        <w:rPr>
          <w:rFonts w:ascii="Calibri" w:hAnsi="Calibri" w:cs="Calibri"/>
          <w:sz w:val="20"/>
          <w:lang w:val="en-US"/>
        </w:rPr>
        <w:t> </w:t>
      </w:r>
      <w:r w:rsidRPr="00C0452F">
        <w:rPr>
          <w:rFonts w:ascii="GHEA Grapalat" w:hAnsi="GHEA Grapalat"/>
          <w:sz w:val="20"/>
        </w:rPr>
        <w:t>заключении договора содержит краткую информацию об оценке заявок, о</w:t>
      </w:r>
      <w:r w:rsidR="00BA2853" w:rsidRPr="00C0452F">
        <w:rPr>
          <w:rFonts w:ascii="Calibri" w:hAnsi="Calibri" w:cs="Calibri"/>
          <w:sz w:val="20"/>
          <w:lang w:val="en-US"/>
        </w:rPr>
        <w:t> </w:t>
      </w:r>
      <w:r w:rsidRPr="00C0452F">
        <w:rPr>
          <w:rFonts w:ascii="GHEA Grapalat" w:hAnsi="GHEA Grapalat"/>
          <w:sz w:val="20"/>
        </w:rPr>
        <w:t>причинах, обосновывающих выбор отобранного участника, и объявление о</w:t>
      </w:r>
      <w:r w:rsidR="00BA2853" w:rsidRPr="00C0452F">
        <w:rPr>
          <w:rFonts w:ascii="Calibri" w:hAnsi="Calibri" w:cs="Calibri"/>
          <w:sz w:val="20"/>
          <w:lang w:val="en-US"/>
        </w:rPr>
        <w:t> </w:t>
      </w:r>
      <w:r w:rsidRPr="00C0452F">
        <w:rPr>
          <w:rFonts w:ascii="GHEA Grapalat" w:hAnsi="GHEA Grapalat"/>
          <w:sz w:val="20"/>
        </w:rPr>
        <w:t>периоде ожидания.</w:t>
      </w:r>
    </w:p>
    <w:p w14:paraId="0EABD2AC" w14:textId="77777777" w:rsidR="00583092" w:rsidRPr="00C0452F" w:rsidRDefault="00A150A9" w:rsidP="00C24D44">
      <w:pPr>
        <w:pStyle w:val="23"/>
        <w:widowControl w:val="0"/>
        <w:tabs>
          <w:tab w:val="left" w:pos="1276"/>
        </w:tabs>
        <w:spacing w:line="240" w:lineRule="auto"/>
        <w:ind w:firstLine="567"/>
        <w:rPr>
          <w:rFonts w:ascii="GHEA Grapalat" w:hAnsi="GHEA Grapalat" w:cs="Sylfaen"/>
        </w:rPr>
      </w:pPr>
      <w:r w:rsidRPr="00C0452F">
        <w:rPr>
          <w:rFonts w:ascii="GHEA Grapalat" w:hAnsi="GHEA Grapalat"/>
        </w:rPr>
        <w:t>8.</w:t>
      </w:r>
      <w:r w:rsidR="00163324" w:rsidRPr="00C0452F">
        <w:rPr>
          <w:rFonts w:ascii="GHEA Grapalat" w:hAnsi="GHEA Grapalat"/>
        </w:rPr>
        <w:t>2</w:t>
      </w:r>
      <w:r w:rsidR="00C40119" w:rsidRPr="00C0452F">
        <w:rPr>
          <w:rFonts w:ascii="GHEA Grapalat" w:hAnsi="GHEA Grapalat"/>
        </w:rPr>
        <w:t>3</w:t>
      </w:r>
      <w:r w:rsidR="00BA2853" w:rsidRPr="00C0452F">
        <w:rPr>
          <w:rFonts w:ascii="GHEA Grapalat" w:hAnsi="GHEA Grapalat"/>
        </w:rPr>
        <w:t>.</w:t>
      </w:r>
      <w:r w:rsidR="0022457E" w:rsidRPr="00C0452F">
        <w:rPr>
          <w:rFonts w:ascii="GHEA Grapalat" w:hAnsi="GHEA Grapalat"/>
        </w:rPr>
        <w:t xml:space="preserve"> </w:t>
      </w:r>
      <w:r w:rsidRPr="00C0452F">
        <w:rPr>
          <w:rFonts w:ascii="GHEA Grapalat" w:hAnsi="GHEA Grapalat"/>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70BDB798" w14:textId="540622CB" w:rsidR="00FC32D2" w:rsidRPr="00C0452F" w:rsidRDefault="00FC32D2" w:rsidP="00C24D44">
      <w:pPr>
        <w:pStyle w:val="23"/>
        <w:widowControl w:val="0"/>
        <w:spacing w:line="240" w:lineRule="auto"/>
        <w:ind w:firstLine="567"/>
        <w:rPr>
          <w:rFonts w:ascii="GHEA Grapalat" w:hAnsi="GHEA Grapalat"/>
        </w:rPr>
      </w:pPr>
      <w:r w:rsidRPr="00C0452F">
        <w:rPr>
          <w:rFonts w:ascii="GHEA Grapalat" w:hAnsi="GHEA Grapalat"/>
        </w:rPr>
        <w:t>Период ожидания в случае настоящей процедуры составляет "</w:t>
      </w:r>
      <w:r w:rsidR="00BC6A9C" w:rsidRPr="00C0452F">
        <w:rPr>
          <w:rFonts w:ascii="GHEA Grapalat" w:hAnsi="GHEA Grapalat"/>
          <w:b/>
          <w:bCs/>
          <w:lang w:val="hy-AM"/>
        </w:rPr>
        <w:t>10</w:t>
      </w:r>
      <w:r w:rsidRPr="00C0452F">
        <w:rPr>
          <w:rFonts w:ascii="GHEA Grapalat" w:hAnsi="GHEA Grapalat"/>
        </w:rPr>
        <w:t xml:space="preserve">" календарных дней. Период ожидания: </w:t>
      </w:r>
    </w:p>
    <w:p w14:paraId="39393B61" w14:textId="77777777" w:rsidR="00FC32D2" w:rsidRPr="00C0452F" w:rsidRDefault="00FC32D2" w:rsidP="00C24D44">
      <w:pPr>
        <w:pStyle w:val="norm"/>
        <w:widowControl w:val="0"/>
        <w:tabs>
          <w:tab w:val="left" w:pos="1276"/>
        </w:tabs>
        <w:spacing w:line="240" w:lineRule="auto"/>
        <w:ind w:firstLine="0"/>
        <w:rPr>
          <w:rFonts w:ascii="GHEA Grapalat" w:hAnsi="GHEA Grapalat"/>
          <w:sz w:val="20"/>
        </w:rPr>
      </w:pPr>
      <w:r w:rsidRPr="00C0452F">
        <w:rPr>
          <w:rFonts w:ascii="GHEA Grapalat" w:hAnsi="GHEA Grapalat"/>
          <w:sz w:val="20"/>
        </w:rPr>
        <w:t>- не применим, если заявку подал только один участник, с которым заключается договор;</w:t>
      </w:r>
    </w:p>
    <w:p w14:paraId="63A7C723" w14:textId="77777777" w:rsidR="00FC32D2" w:rsidRPr="00C0452F" w:rsidRDefault="00FC32D2" w:rsidP="00C24D44">
      <w:pPr>
        <w:pStyle w:val="norm"/>
        <w:widowControl w:val="0"/>
        <w:tabs>
          <w:tab w:val="left" w:pos="1276"/>
        </w:tabs>
        <w:spacing w:line="240" w:lineRule="auto"/>
        <w:ind w:firstLine="0"/>
        <w:rPr>
          <w:rFonts w:ascii="GHEA Grapalat" w:hAnsi="GHEA Grapalat"/>
          <w:sz w:val="20"/>
        </w:rPr>
      </w:pPr>
      <w:r w:rsidRPr="00C0452F">
        <w:rPr>
          <w:rFonts w:ascii="GHEA Grapalat" w:hAnsi="GHEA Grapalat"/>
          <w:sz w:val="20"/>
        </w:rPr>
        <w:t xml:space="preserve">-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w:t>
      </w:r>
      <w:r w:rsidRPr="00C0452F">
        <w:rPr>
          <w:rFonts w:ascii="GHEA Grapalat" w:hAnsi="GHEA Grapalat"/>
          <w:sz w:val="20"/>
        </w:rPr>
        <w:lastRenderedPageBreak/>
        <w:t>закупки.</w:t>
      </w:r>
    </w:p>
    <w:p w14:paraId="368F6DD2" w14:textId="77777777" w:rsidR="00FC32D2" w:rsidRPr="00C0452F" w:rsidRDefault="00FC32D2" w:rsidP="00C24D44">
      <w:pPr>
        <w:pStyle w:val="norm"/>
        <w:widowControl w:val="0"/>
        <w:tabs>
          <w:tab w:val="left" w:pos="1276"/>
        </w:tabs>
        <w:spacing w:line="240" w:lineRule="auto"/>
        <w:ind w:firstLine="0"/>
        <w:rPr>
          <w:rFonts w:ascii="GHEA Grapalat" w:hAnsi="GHEA Grapalat"/>
          <w:sz w:val="20"/>
        </w:rPr>
      </w:pPr>
      <w:r w:rsidRPr="00C0452F">
        <w:rPr>
          <w:rFonts w:ascii="GHEA Grapalat" w:hAnsi="GHEA Grapalat"/>
          <w:sz w:val="20"/>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3774DE8A" w14:textId="77777777" w:rsidR="00FC32D2" w:rsidRPr="00C0452F" w:rsidRDefault="00FC32D2" w:rsidP="00C24D44">
      <w:pPr>
        <w:pStyle w:val="norm"/>
        <w:widowControl w:val="0"/>
        <w:tabs>
          <w:tab w:val="left" w:pos="1276"/>
        </w:tabs>
        <w:spacing w:line="240" w:lineRule="auto"/>
        <w:ind w:firstLine="0"/>
        <w:rPr>
          <w:rFonts w:ascii="GHEA Grapalat" w:hAnsi="GHEA Grapalat"/>
          <w:sz w:val="20"/>
        </w:rPr>
      </w:pPr>
    </w:p>
    <w:p w14:paraId="198A3864" w14:textId="63393C92" w:rsidR="000313A6" w:rsidRPr="00C0452F" w:rsidRDefault="00AA0AD8" w:rsidP="007032A4">
      <w:pPr>
        <w:widowControl w:val="0"/>
        <w:jc w:val="center"/>
        <w:rPr>
          <w:rFonts w:ascii="GHEA Grapalat" w:hAnsi="GHEA Grapalat"/>
          <w:b/>
          <w:sz w:val="20"/>
          <w:szCs w:val="20"/>
        </w:rPr>
      </w:pPr>
      <w:r w:rsidRPr="00C0452F">
        <w:rPr>
          <w:rFonts w:ascii="GHEA Grapalat" w:hAnsi="GHEA Grapalat"/>
          <w:b/>
          <w:sz w:val="20"/>
          <w:szCs w:val="20"/>
        </w:rPr>
        <w:t xml:space="preserve">9. ЗАКЛЮЧЕНИЕ ДОГОВОРА </w:t>
      </w:r>
    </w:p>
    <w:p w14:paraId="66A20927" w14:textId="77777777" w:rsidR="00096865" w:rsidRPr="00C0452F" w:rsidRDefault="00AA0AD8" w:rsidP="00BC6A9C">
      <w:pPr>
        <w:widowControl w:val="0"/>
        <w:tabs>
          <w:tab w:val="left" w:pos="993"/>
        </w:tabs>
        <w:ind w:firstLine="567"/>
        <w:jc w:val="both"/>
        <w:rPr>
          <w:rFonts w:ascii="GHEA Grapalat" w:hAnsi="GHEA Grapalat" w:cs="Sylfaen"/>
          <w:sz w:val="20"/>
          <w:szCs w:val="20"/>
        </w:rPr>
      </w:pPr>
      <w:r w:rsidRPr="00C0452F">
        <w:rPr>
          <w:rFonts w:ascii="GHEA Grapalat" w:hAnsi="GHEA Grapalat"/>
          <w:sz w:val="20"/>
          <w:szCs w:val="20"/>
        </w:rPr>
        <w:t>9.1</w:t>
      </w:r>
      <w:r w:rsidR="002A3FC1" w:rsidRPr="00C0452F">
        <w:rPr>
          <w:rFonts w:ascii="GHEA Grapalat" w:hAnsi="GHEA Grapalat"/>
          <w:sz w:val="20"/>
          <w:szCs w:val="20"/>
        </w:rPr>
        <w:t>.</w:t>
      </w:r>
      <w:r w:rsidR="002A3FC1" w:rsidRPr="00C0452F">
        <w:rPr>
          <w:rFonts w:ascii="GHEA Grapalat" w:hAnsi="GHEA Grapalat"/>
          <w:sz w:val="20"/>
          <w:szCs w:val="20"/>
        </w:rPr>
        <w:tab/>
      </w:r>
      <w:r w:rsidRPr="00C0452F">
        <w:rPr>
          <w:rFonts w:ascii="GHEA Grapalat" w:hAnsi="GHEA Grapalat"/>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7145F92D" w14:textId="77777777" w:rsidR="00EB6E54" w:rsidRPr="00C0452F" w:rsidRDefault="00AA0AD8" w:rsidP="00BC6A9C">
      <w:pPr>
        <w:widowControl w:val="0"/>
        <w:tabs>
          <w:tab w:val="left" w:pos="993"/>
        </w:tabs>
        <w:ind w:firstLine="567"/>
        <w:jc w:val="both"/>
        <w:rPr>
          <w:rFonts w:ascii="GHEA Grapalat" w:hAnsi="GHEA Grapalat" w:cs="Sylfaen"/>
          <w:sz w:val="20"/>
          <w:szCs w:val="20"/>
        </w:rPr>
      </w:pPr>
      <w:r w:rsidRPr="00C0452F">
        <w:rPr>
          <w:rFonts w:ascii="GHEA Grapalat" w:hAnsi="GHEA Grapalat"/>
          <w:sz w:val="20"/>
          <w:szCs w:val="20"/>
        </w:rPr>
        <w:t>9.2.</w:t>
      </w:r>
      <w:r w:rsidR="002A3FC1" w:rsidRPr="00C0452F">
        <w:rPr>
          <w:rFonts w:ascii="GHEA Grapalat" w:hAnsi="GHEA Grapalat"/>
          <w:sz w:val="20"/>
          <w:szCs w:val="20"/>
        </w:rPr>
        <w:tab/>
      </w:r>
      <w:r w:rsidR="004E59BE" w:rsidRPr="00C0452F">
        <w:rPr>
          <w:rFonts w:ascii="GHEA Grapalat" w:hAnsi="GHEA Grapalat"/>
          <w:sz w:val="20"/>
          <w:szCs w:val="20"/>
        </w:rPr>
        <w:t xml:space="preserve">На </w:t>
      </w:r>
      <w:r w:rsidRPr="00C0452F">
        <w:rPr>
          <w:rFonts w:ascii="GHEA Grapalat" w:hAnsi="GHEA Grapalat"/>
          <w:sz w:val="20"/>
          <w:szCs w:val="20"/>
        </w:rPr>
        <w:t>чет</w:t>
      </w:r>
      <w:r w:rsidR="004E59BE" w:rsidRPr="00C0452F">
        <w:rPr>
          <w:rFonts w:ascii="GHEA Grapalat" w:hAnsi="GHEA Grapalat"/>
          <w:sz w:val="20"/>
          <w:szCs w:val="20"/>
        </w:rPr>
        <w:t>вертый</w:t>
      </w:r>
      <w:r w:rsidRPr="00C0452F">
        <w:rPr>
          <w:rFonts w:ascii="GHEA Grapalat" w:hAnsi="GHEA Grapalat"/>
          <w:sz w:val="20"/>
          <w:szCs w:val="20"/>
        </w:rPr>
        <w:t xml:space="preserve"> рабочи</w:t>
      </w:r>
      <w:r w:rsidR="004E59BE" w:rsidRPr="00C0452F">
        <w:rPr>
          <w:rFonts w:ascii="GHEA Grapalat" w:hAnsi="GHEA Grapalat"/>
          <w:sz w:val="20"/>
          <w:szCs w:val="20"/>
        </w:rPr>
        <w:t>й</w:t>
      </w:r>
      <w:r w:rsidRPr="00C0452F">
        <w:rPr>
          <w:rFonts w:ascii="GHEA Grapalat" w:hAnsi="GHEA Grapalat"/>
          <w:sz w:val="20"/>
          <w:szCs w:val="20"/>
        </w:rPr>
        <w:t xml:space="preserve"> д</w:t>
      </w:r>
      <w:r w:rsidR="004E59BE" w:rsidRPr="00C0452F">
        <w:rPr>
          <w:rFonts w:ascii="GHEA Grapalat" w:hAnsi="GHEA Grapalat"/>
          <w:sz w:val="20"/>
          <w:szCs w:val="20"/>
        </w:rPr>
        <w:t>ень</w:t>
      </w:r>
      <w:r w:rsidRPr="00C0452F">
        <w:rPr>
          <w:rFonts w:ascii="GHEA Grapalat" w:hAnsi="GHEA Grapalat"/>
          <w:sz w:val="20"/>
          <w:szCs w:val="20"/>
        </w:rPr>
        <w:t>, следующи</w:t>
      </w:r>
      <w:r w:rsidR="004E59BE" w:rsidRPr="00C0452F">
        <w:rPr>
          <w:rFonts w:ascii="GHEA Grapalat" w:hAnsi="GHEA Grapalat"/>
          <w:sz w:val="20"/>
          <w:szCs w:val="20"/>
        </w:rPr>
        <w:t>й</w:t>
      </w:r>
      <w:r w:rsidRPr="00C0452F">
        <w:rPr>
          <w:rFonts w:ascii="GHEA Grapalat" w:hAnsi="GHEA Grapalat"/>
          <w:sz w:val="20"/>
          <w:szCs w:val="20"/>
        </w:rPr>
        <w:t xml:space="preserve"> за окончанием периода ожидания, установленного пунктом 8.</w:t>
      </w:r>
      <w:r w:rsidR="00D24BAD" w:rsidRPr="00C0452F">
        <w:rPr>
          <w:rFonts w:ascii="GHEA Grapalat" w:hAnsi="GHEA Grapalat"/>
          <w:sz w:val="20"/>
          <w:szCs w:val="20"/>
        </w:rPr>
        <w:t>2</w:t>
      </w:r>
      <w:r w:rsidR="0094479B" w:rsidRPr="00C0452F">
        <w:rPr>
          <w:rFonts w:ascii="GHEA Grapalat" w:hAnsi="GHEA Grapalat"/>
          <w:sz w:val="20"/>
          <w:szCs w:val="20"/>
        </w:rPr>
        <w:t>3</w:t>
      </w:r>
      <w:r w:rsidRPr="00C0452F">
        <w:rPr>
          <w:rFonts w:ascii="GHEA Grapalat" w:hAnsi="GHEA Grapalat"/>
          <w:sz w:val="20"/>
          <w:szCs w:val="20"/>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3D117E" w:rsidRPr="00C0452F">
        <w:rPr>
          <w:rFonts w:ascii="GHEA Grapalat" w:hAnsi="GHEA Grapalat"/>
          <w:sz w:val="20"/>
          <w:szCs w:val="20"/>
        </w:rPr>
        <w:t>четвертый</w:t>
      </w:r>
      <w:r w:rsidRPr="00C0452F">
        <w:rPr>
          <w:rFonts w:ascii="GHEA Grapalat" w:hAnsi="GHEA Grapalat"/>
          <w:sz w:val="20"/>
          <w:szCs w:val="20"/>
        </w:rPr>
        <w:t xml:space="preserve"> рабочий день, следующий за днем окончания периода ожидания, установленного пунктом 8.</w:t>
      </w:r>
      <w:r w:rsidR="00DA3F9C" w:rsidRPr="00C0452F">
        <w:rPr>
          <w:rFonts w:ascii="GHEA Grapalat" w:hAnsi="GHEA Grapalat"/>
          <w:sz w:val="20"/>
          <w:szCs w:val="20"/>
        </w:rPr>
        <w:t>2</w:t>
      </w:r>
      <w:r w:rsidR="00B07F48" w:rsidRPr="00C0452F">
        <w:rPr>
          <w:rFonts w:ascii="GHEA Grapalat" w:hAnsi="GHEA Grapalat"/>
          <w:sz w:val="20"/>
          <w:szCs w:val="20"/>
        </w:rPr>
        <w:t>3</w:t>
      </w:r>
      <w:r w:rsidR="00D24BAD" w:rsidRPr="00C0452F">
        <w:rPr>
          <w:rFonts w:ascii="GHEA Grapalat" w:hAnsi="GHEA Grapalat"/>
          <w:sz w:val="20"/>
          <w:szCs w:val="20"/>
        </w:rPr>
        <w:t xml:space="preserve"> </w:t>
      </w:r>
      <w:r w:rsidRPr="00C0452F">
        <w:rPr>
          <w:rFonts w:ascii="GHEA Grapalat" w:hAnsi="GHEA Grapalat"/>
          <w:sz w:val="20"/>
          <w:szCs w:val="20"/>
        </w:rPr>
        <w:t>части 1 настоящего Приглашения.</w:t>
      </w:r>
    </w:p>
    <w:p w14:paraId="247535A6" w14:textId="77777777" w:rsidR="00F23A51" w:rsidRPr="00C0452F" w:rsidRDefault="00AA0AD8" w:rsidP="00BC6A9C">
      <w:pPr>
        <w:widowControl w:val="0"/>
        <w:tabs>
          <w:tab w:val="left" w:pos="993"/>
        </w:tabs>
        <w:ind w:firstLine="567"/>
        <w:jc w:val="both"/>
        <w:rPr>
          <w:rFonts w:ascii="GHEA Grapalat" w:hAnsi="GHEA Grapalat" w:cs="Sylfaen"/>
          <w:sz w:val="20"/>
          <w:szCs w:val="20"/>
        </w:rPr>
      </w:pPr>
      <w:r w:rsidRPr="00C0452F">
        <w:rPr>
          <w:rFonts w:ascii="GHEA Grapalat" w:hAnsi="GHEA Grapalat"/>
          <w:sz w:val="20"/>
          <w:szCs w:val="20"/>
        </w:rPr>
        <w:t>9.3.</w:t>
      </w:r>
      <w:r w:rsidR="002A3FC1" w:rsidRPr="00C0452F">
        <w:rPr>
          <w:rFonts w:ascii="GHEA Grapalat" w:hAnsi="GHEA Grapalat"/>
          <w:sz w:val="20"/>
          <w:szCs w:val="20"/>
        </w:rPr>
        <w:tab/>
      </w:r>
      <w:r w:rsidRPr="00C0452F">
        <w:rPr>
          <w:rFonts w:ascii="GHEA Grapalat" w:hAnsi="GHEA Grapalat"/>
          <w:sz w:val="20"/>
          <w:szCs w:val="20"/>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C0452F">
        <w:rPr>
          <w:rFonts w:ascii="GHEA Grapalat" w:hAnsi="GHEA Grapalat"/>
          <w:sz w:val="20"/>
          <w:szCs w:val="20"/>
        </w:rPr>
        <w:t xml:space="preserve">При этом, при закупке строительных работ, в договор включаются </w:t>
      </w:r>
      <w:r w:rsidR="00B55057" w:rsidRPr="00C0452F">
        <w:rPr>
          <w:rFonts w:ascii="GHEA Grapalat" w:hAnsi="GHEA Grapalat"/>
          <w:sz w:val="20"/>
          <w:szCs w:val="20"/>
        </w:rPr>
        <w:t>приборы</w:t>
      </w:r>
      <w:r w:rsidR="00645866" w:rsidRPr="00C0452F">
        <w:rPr>
          <w:rFonts w:ascii="GHEA Grapalat" w:hAnsi="GHEA Grapalat"/>
          <w:sz w:val="20"/>
          <w:szCs w:val="20"/>
        </w:rPr>
        <w:t xml:space="preserve"> и оборудование, представленные по заявке отобранного участника</w:t>
      </w:r>
      <w:r w:rsidRPr="00C0452F">
        <w:rPr>
          <w:rFonts w:ascii="GHEA Grapalat" w:hAnsi="GHEA Grapalat"/>
          <w:sz w:val="20"/>
          <w:szCs w:val="20"/>
        </w:rPr>
        <w:t xml:space="preserve">. </w:t>
      </w:r>
    </w:p>
    <w:p w14:paraId="3F97F659" w14:textId="77777777" w:rsidR="00096865" w:rsidRPr="00C0452F" w:rsidRDefault="00AA0AD8" w:rsidP="00BC6A9C">
      <w:pPr>
        <w:widowControl w:val="0"/>
        <w:tabs>
          <w:tab w:val="left" w:pos="993"/>
        </w:tabs>
        <w:ind w:firstLine="567"/>
        <w:jc w:val="both"/>
        <w:rPr>
          <w:rFonts w:ascii="GHEA Grapalat" w:hAnsi="GHEA Grapalat" w:cs="Sylfaen"/>
          <w:sz w:val="20"/>
          <w:szCs w:val="20"/>
        </w:rPr>
      </w:pPr>
      <w:r w:rsidRPr="00C0452F">
        <w:rPr>
          <w:rFonts w:ascii="GHEA Grapalat" w:hAnsi="GHEA Grapalat"/>
          <w:sz w:val="20"/>
          <w:szCs w:val="20"/>
        </w:rPr>
        <w:t>9.</w:t>
      </w:r>
      <w:r w:rsidR="009C5CB9" w:rsidRPr="00C0452F">
        <w:rPr>
          <w:rFonts w:ascii="GHEA Grapalat" w:hAnsi="GHEA Grapalat"/>
          <w:sz w:val="20"/>
          <w:szCs w:val="20"/>
        </w:rPr>
        <w:t>4</w:t>
      </w:r>
      <w:r w:rsidR="00DC30CC" w:rsidRPr="00C0452F">
        <w:rPr>
          <w:rFonts w:ascii="GHEA Grapalat" w:hAnsi="GHEA Grapalat"/>
          <w:sz w:val="20"/>
          <w:szCs w:val="20"/>
        </w:rPr>
        <w:t>.</w:t>
      </w:r>
      <w:r w:rsidR="00DC30CC" w:rsidRPr="00C0452F">
        <w:rPr>
          <w:rFonts w:ascii="GHEA Grapalat" w:hAnsi="GHEA Grapalat"/>
          <w:sz w:val="20"/>
          <w:szCs w:val="20"/>
        </w:rPr>
        <w:tab/>
      </w:r>
      <w:r w:rsidR="00A65116" w:rsidRPr="00C0452F">
        <w:rPr>
          <w:rFonts w:ascii="GHEA Grapalat" w:hAnsi="GHEA Grapalat"/>
          <w:sz w:val="20"/>
          <w:szCs w:val="20"/>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w:t>
      </w:r>
      <w:r w:rsidR="00DF29A3" w:rsidRPr="00C0452F">
        <w:rPr>
          <w:rFonts w:ascii="GHEA Grapalat" w:hAnsi="GHEA Grapalat"/>
          <w:sz w:val="20"/>
          <w:szCs w:val="20"/>
        </w:rPr>
        <w:t xml:space="preserve">обеспечение </w:t>
      </w:r>
      <w:r w:rsidR="00A65116" w:rsidRPr="00C0452F">
        <w:rPr>
          <w:rFonts w:ascii="GHEA Grapalat" w:hAnsi="GHEA Grapalat"/>
          <w:sz w:val="20"/>
          <w:szCs w:val="20"/>
        </w:rPr>
        <w:t xml:space="preserve">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r w:rsidR="00A65116" w:rsidRPr="00C0452F" w:rsidDel="00DF2686">
        <w:rPr>
          <w:rFonts w:ascii="GHEA Grapalat" w:hAnsi="GHEA Grapalat"/>
          <w:sz w:val="20"/>
          <w:szCs w:val="20"/>
        </w:rPr>
        <w:t xml:space="preserve"> </w:t>
      </w:r>
    </w:p>
    <w:p w14:paraId="43D29464" w14:textId="77777777" w:rsidR="000313A6" w:rsidRPr="00C0452F" w:rsidRDefault="000313A6" w:rsidP="007032A4">
      <w:pPr>
        <w:widowControl w:val="0"/>
        <w:ind w:firstLine="567"/>
        <w:jc w:val="both"/>
        <w:rPr>
          <w:rFonts w:ascii="GHEA Grapalat" w:hAnsi="GHEA Grapalat" w:cs="Sylfaen"/>
          <w:sz w:val="20"/>
          <w:szCs w:val="20"/>
        </w:rPr>
      </w:pPr>
      <w:r w:rsidRPr="00C0452F">
        <w:rPr>
          <w:rFonts w:ascii="GHEA Grapalat" w:hAnsi="GHEA Grapalat"/>
          <w:sz w:val="20"/>
          <w:szCs w:val="20"/>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C0452F">
        <w:rPr>
          <w:rFonts w:ascii="GHEA Grapalat" w:hAnsi="GHEA Grapalat"/>
          <w:sz w:val="20"/>
          <w:szCs w:val="20"/>
        </w:rPr>
        <w:t xml:space="preserve"> </w:t>
      </w:r>
      <w:r w:rsidRPr="00C0452F">
        <w:rPr>
          <w:rFonts w:ascii="GHEA Grapalat" w:hAnsi="GHEA Grapalat"/>
          <w:sz w:val="20"/>
          <w:szCs w:val="20"/>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7E9F78D1" w14:textId="42BB17A0" w:rsidR="007032A4" w:rsidRPr="00C0452F" w:rsidRDefault="00AA0AD8" w:rsidP="00367890">
      <w:pPr>
        <w:pStyle w:val="a3"/>
        <w:widowControl w:val="0"/>
        <w:tabs>
          <w:tab w:val="left" w:pos="993"/>
        </w:tabs>
        <w:spacing w:line="240" w:lineRule="auto"/>
        <w:ind w:firstLine="567"/>
        <w:rPr>
          <w:rFonts w:ascii="GHEA Grapalat" w:hAnsi="GHEA Grapalat"/>
          <w:spacing w:val="-8"/>
        </w:rPr>
      </w:pPr>
      <w:r w:rsidRPr="00C0452F">
        <w:rPr>
          <w:rFonts w:ascii="GHEA Grapalat" w:hAnsi="GHEA Grapalat"/>
          <w:i w:val="0"/>
        </w:rPr>
        <w:t>9.</w:t>
      </w:r>
      <w:r w:rsidR="001611D8" w:rsidRPr="00C0452F">
        <w:rPr>
          <w:rFonts w:ascii="GHEA Grapalat" w:hAnsi="GHEA Grapalat"/>
          <w:i w:val="0"/>
        </w:rPr>
        <w:t>5</w:t>
      </w:r>
      <w:r w:rsidR="00DC30CC" w:rsidRPr="00C0452F">
        <w:rPr>
          <w:rFonts w:ascii="GHEA Grapalat" w:hAnsi="GHEA Grapalat"/>
          <w:i w:val="0"/>
        </w:rPr>
        <w:t>.</w:t>
      </w:r>
      <w:r w:rsidR="00DC30CC" w:rsidRPr="00C0452F">
        <w:rPr>
          <w:rFonts w:ascii="GHEA Grapalat" w:hAnsi="GHEA Grapalat"/>
          <w:i w:val="0"/>
        </w:rPr>
        <w:tab/>
      </w:r>
      <w:r w:rsidRPr="00C0452F">
        <w:rPr>
          <w:rFonts w:ascii="GHEA Grapalat" w:hAnsi="GHEA Grapalat"/>
          <w:i w:val="0"/>
        </w:rPr>
        <w:t>До истечения срока, предусмотренного пунктом 9.</w:t>
      </w:r>
      <w:r w:rsidR="00AA064A" w:rsidRPr="00C0452F">
        <w:rPr>
          <w:rFonts w:ascii="GHEA Grapalat" w:hAnsi="GHEA Grapalat"/>
          <w:i w:val="0"/>
          <w:lang w:val="hy-AM"/>
        </w:rPr>
        <w:t>4</w:t>
      </w:r>
      <w:r w:rsidRPr="00C0452F">
        <w:rPr>
          <w:rFonts w:ascii="GHEA Grapalat" w:hAnsi="GHEA Grapalat"/>
          <w:i w:val="0"/>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0B7635" w:rsidRPr="00C0452F">
        <w:rPr>
          <w:rFonts w:ascii="GHEA Grapalat" w:hAnsi="GHEA Grapalat"/>
          <w:i w:val="0"/>
        </w:rPr>
        <w:t>размера предоплаты или</w:t>
      </w:r>
      <w:r w:rsidRPr="00C0452F">
        <w:rPr>
          <w:rFonts w:ascii="GHEA Grapalat" w:hAnsi="GHEA Grapalat"/>
          <w:i w:val="0"/>
        </w:rPr>
        <w:t xml:space="preserve"> увеличение цены, предложенной отобранным участником.</w:t>
      </w:r>
      <w:r w:rsidRPr="00C0452F">
        <w:rPr>
          <w:rFonts w:ascii="GHEA Grapalat" w:hAnsi="GHEA Grapalat"/>
          <w:spacing w:val="-8"/>
        </w:rPr>
        <w:t xml:space="preserve"> </w:t>
      </w:r>
    </w:p>
    <w:p w14:paraId="1E863602" w14:textId="77777777" w:rsidR="00591D64" w:rsidRPr="00C0452F" w:rsidRDefault="00591D64" w:rsidP="002B4892">
      <w:pPr>
        <w:pStyle w:val="a3"/>
        <w:widowControl w:val="0"/>
        <w:tabs>
          <w:tab w:val="left" w:pos="1134"/>
        </w:tabs>
        <w:spacing w:line="240" w:lineRule="auto"/>
        <w:ind w:firstLine="567"/>
        <w:rPr>
          <w:rFonts w:ascii="GHEA Grapalat" w:hAnsi="GHEA Grapalat"/>
          <w:b/>
        </w:rPr>
      </w:pPr>
    </w:p>
    <w:p w14:paraId="38C4FE59" w14:textId="46EAE7BB" w:rsidR="00096865" w:rsidRPr="00C0452F" w:rsidRDefault="00030D40" w:rsidP="007032A4">
      <w:pPr>
        <w:widowControl w:val="0"/>
        <w:jc w:val="center"/>
        <w:rPr>
          <w:rFonts w:ascii="GHEA Grapalat" w:hAnsi="GHEA Grapalat"/>
          <w:b/>
          <w:sz w:val="20"/>
          <w:szCs w:val="20"/>
        </w:rPr>
      </w:pPr>
      <w:r w:rsidRPr="00C0452F">
        <w:rPr>
          <w:rFonts w:ascii="GHEA Grapalat" w:hAnsi="GHEA Grapalat"/>
          <w:b/>
          <w:sz w:val="20"/>
          <w:szCs w:val="20"/>
        </w:rPr>
        <w:t xml:space="preserve">10. </w:t>
      </w:r>
      <w:r w:rsidR="00F83409" w:rsidRPr="00C0452F">
        <w:rPr>
          <w:rFonts w:ascii="GHEA Grapalat" w:hAnsi="GHEA Grapalat"/>
          <w:b/>
          <w:sz w:val="20"/>
          <w:szCs w:val="20"/>
        </w:rPr>
        <w:t>ОБЕСПЕЧЕНИ</w:t>
      </w:r>
      <w:r w:rsidR="00D0167F" w:rsidRPr="00C0452F">
        <w:rPr>
          <w:rFonts w:ascii="GHEA Grapalat" w:hAnsi="GHEA Grapalat"/>
          <w:b/>
          <w:sz w:val="20"/>
          <w:szCs w:val="20"/>
        </w:rPr>
        <w:t xml:space="preserve">Е </w:t>
      </w:r>
      <w:r w:rsidR="00F83409" w:rsidRPr="00C0452F">
        <w:rPr>
          <w:rFonts w:ascii="GHEA Grapalat" w:hAnsi="GHEA Grapalat"/>
          <w:b/>
          <w:sz w:val="20"/>
          <w:szCs w:val="20"/>
        </w:rPr>
        <w:t xml:space="preserve"> </w:t>
      </w:r>
      <w:r w:rsidRPr="00C0452F">
        <w:rPr>
          <w:rFonts w:ascii="GHEA Grapalat" w:hAnsi="GHEA Grapalat"/>
          <w:b/>
          <w:sz w:val="20"/>
          <w:szCs w:val="20"/>
        </w:rPr>
        <w:t xml:space="preserve">ДОГОВОРА </w:t>
      </w:r>
    </w:p>
    <w:p w14:paraId="785E634A" w14:textId="40D9FBD1" w:rsidR="0035631F" w:rsidRPr="00C0452F" w:rsidRDefault="00030D40" w:rsidP="00367890">
      <w:pPr>
        <w:widowControl w:val="0"/>
        <w:tabs>
          <w:tab w:val="left" w:pos="1134"/>
        </w:tabs>
        <w:ind w:firstLine="567"/>
        <w:jc w:val="both"/>
        <w:rPr>
          <w:ins w:id="1" w:author="Vardan" w:date="2022-10-29T23:19:00Z"/>
          <w:rFonts w:ascii="GHEA Grapalat" w:hAnsi="GHEA Grapalat"/>
          <w:sz w:val="20"/>
          <w:szCs w:val="20"/>
        </w:rPr>
      </w:pPr>
      <w:r w:rsidRPr="00C0452F">
        <w:rPr>
          <w:rFonts w:ascii="GHEA Grapalat" w:hAnsi="GHEA Grapalat"/>
          <w:sz w:val="20"/>
          <w:szCs w:val="20"/>
        </w:rPr>
        <w:t>10.1</w:t>
      </w:r>
      <w:r w:rsidR="00DC30CC" w:rsidRPr="00C0452F">
        <w:rPr>
          <w:rFonts w:ascii="GHEA Grapalat" w:hAnsi="GHEA Grapalat"/>
          <w:sz w:val="20"/>
          <w:szCs w:val="20"/>
        </w:rPr>
        <w:t>.</w:t>
      </w:r>
      <w:r w:rsidR="00DC30CC" w:rsidRPr="00C0452F">
        <w:rPr>
          <w:rFonts w:ascii="GHEA Grapalat" w:hAnsi="GHEA Grapalat"/>
          <w:sz w:val="20"/>
          <w:szCs w:val="20"/>
        </w:rPr>
        <w:tab/>
      </w:r>
      <w:r w:rsidR="00813D84" w:rsidRPr="00C0452F">
        <w:rPr>
          <w:rFonts w:ascii="GHEA Grapalat" w:hAnsi="GHEA Grapalat"/>
          <w:sz w:val="20"/>
          <w:szCs w:val="20"/>
        </w:rPr>
        <w:t xml:space="preserve">На основании требования о предоставлении </w:t>
      </w:r>
      <w:r w:rsidR="00BD6E20" w:rsidRPr="00C0452F">
        <w:rPr>
          <w:rFonts w:ascii="GHEA Grapalat" w:hAnsi="GHEA Grapalat"/>
          <w:sz w:val="20"/>
          <w:szCs w:val="20"/>
        </w:rPr>
        <w:t xml:space="preserve">обеспечения </w:t>
      </w:r>
      <w:r w:rsidR="00813D84" w:rsidRPr="00C0452F">
        <w:rPr>
          <w:rFonts w:ascii="GHEA Grapalat" w:hAnsi="GHEA Grapalat"/>
          <w:sz w:val="20"/>
          <w:szCs w:val="20"/>
        </w:rPr>
        <w:t xml:space="preserve">договора отобранный участник в течение 5-и рабочих дней </w:t>
      </w:r>
      <w:r w:rsidR="00A21601" w:rsidRPr="00C0452F">
        <w:rPr>
          <w:rFonts w:ascii="GHEA Grapalat" w:hAnsi="GHEA Grapalat"/>
          <w:sz w:val="20"/>
          <w:szCs w:val="20"/>
        </w:rPr>
        <w:t xml:space="preserve">после </w:t>
      </w:r>
      <w:r w:rsidR="00813D84" w:rsidRPr="00C0452F">
        <w:rPr>
          <w:rFonts w:ascii="GHEA Grapalat" w:hAnsi="GHEA Grapalat"/>
          <w:sz w:val="20"/>
          <w:szCs w:val="20"/>
        </w:rPr>
        <w:t xml:space="preserve">дня его получения, обязан представить </w:t>
      </w:r>
      <w:r w:rsidR="00BD6E20" w:rsidRPr="00C0452F">
        <w:rPr>
          <w:rFonts w:ascii="GHEA Grapalat" w:hAnsi="GHEA Grapalat"/>
          <w:sz w:val="20"/>
          <w:szCs w:val="20"/>
        </w:rPr>
        <w:t xml:space="preserve">обеспечение </w:t>
      </w:r>
      <w:r w:rsidR="00813D84" w:rsidRPr="00C0452F">
        <w:rPr>
          <w:rFonts w:ascii="GHEA Grapalat" w:hAnsi="GHEA Grapalat"/>
          <w:sz w:val="20"/>
          <w:szCs w:val="20"/>
        </w:rPr>
        <w:t xml:space="preserve">договора. Если обеспечение представляется в виде </w:t>
      </w:r>
      <w:r w:rsidR="00813D84" w:rsidRPr="00C0452F">
        <w:rPr>
          <w:rFonts w:ascii="GHEA Grapalat" w:hAnsi="GHEA Grapalat"/>
          <w:b/>
          <w:bCs/>
          <w:sz w:val="20"/>
          <w:szCs w:val="20"/>
        </w:rPr>
        <w:t>банковской гарантии</w:t>
      </w:r>
      <w:r w:rsidR="00813D84" w:rsidRPr="00C0452F">
        <w:rPr>
          <w:rFonts w:ascii="GHEA Grapalat" w:hAnsi="GHEA Grapalat"/>
          <w:sz w:val="20"/>
          <w:szCs w:val="20"/>
        </w:rPr>
        <w:t xml:space="preserve">, то срок, предусмотренный настоящим пунктом, устанавливается в </w:t>
      </w:r>
      <w:r w:rsidR="00813D84" w:rsidRPr="00C0452F">
        <w:rPr>
          <w:rFonts w:ascii="GHEA Grapalat" w:hAnsi="GHEA Grapalat"/>
          <w:b/>
          <w:bCs/>
          <w:sz w:val="20"/>
          <w:szCs w:val="20"/>
        </w:rPr>
        <w:t>10 рабочих</w:t>
      </w:r>
      <w:r w:rsidR="00813D84" w:rsidRPr="00C0452F">
        <w:rPr>
          <w:rFonts w:ascii="GHEA Grapalat" w:hAnsi="GHEA Grapalat"/>
          <w:sz w:val="20"/>
          <w:szCs w:val="20"/>
        </w:rPr>
        <w:t xml:space="preserve"> дней С отобранным участником заключается договор, если он представляет обеспечения квалификации и договора</w:t>
      </w:r>
      <w:r w:rsidR="00367890" w:rsidRPr="00C0452F">
        <w:rPr>
          <w:rFonts w:ascii="GHEA Grapalat" w:hAnsi="GHEA Grapalat"/>
          <w:sz w:val="20"/>
          <w:szCs w:val="20"/>
          <w:lang w:val="hy-AM"/>
        </w:rPr>
        <w:t xml:space="preserve"> </w:t>
      </w:r>
      <w:r w:rsidR="00813D84" w:rsidRPr="00C0452F">
        <w:rPr>
          <w:rFonts w:ascii="GHEA Grapalat" w:hAnsi="GHEA Grapalat"/>
          <w:sz w:val="20"/>
          <w:szCs w:val="20"/>
        </w:rPr>
        <w:t>(предоплаты)</w:t>
      </w:r>
      <w:r w:rsidRPr="00C0452F">
        <w:rPr>
          <w:rFonts w:ascii="GHEA Grapalat" w:hAnsi="GHEA Grapalat"/>
          <w:sz w:val="20"/>
          <w:szCs w:val="20"/>
        </w:rPr>
        <w:t>.</w:t>
      </w:r>
    </w:p>
    <w:p w14:paraId="5813F3B6" w14:textId="0D7ADED9" w:rsidR="00366C4E" w:rsidRPr="00C0452F" w:rsidRDefault="00030D40" w:rsidP="00367890">
      <w:pPr>
        <w:widowControl w:val="0"/>
        <w:tabs>
          <w:tab w:val="left" w:pos="1134"/>
        </w:tabs>
        <w:ind w:firstLine="567"/>
        <w:jc w:val="both"/>
        <w:rPr>
          <w:rFonts w:ascii="Cambria Math" w:hAnsi="Cambria Math"/>
          <w:sz w:val="20"/>
          <w:szCs w:val="20"/>
          <w:lang w:val="hy-AM"/>
        </w:rPr>
      </w:pPr>
      <w:r w:rsidRPr="00C0452F">
        <w:rPr>
          <w:rFonts w:ascii="GHEA Grapalat" w:hAnsi="GHEA Grapalat"/>
          <w:sz w:val="20"/>
          <w:szCs w:val="20"/>
        </w:rPr>
        <w:t>10.</w:t>
      </w:r>
      <w:r w:rsidR="001723D6" w:rsidRPr="00C0452F">
        <w:rPr>
          <w:rFonts w:ascii="GHEA Grapalat" w:hAnsi="GHEA Grapalat"/>
          <w:sz w:val="20"/>
          <w:szCs w:val="20"/>
        </w:rPr>
        <w:t>3</w:t>
      </w:r>
      <w:r w:rsidR="00DC30CC" w:rsidRPr="00C0452F">
        <w:rPr>
          <w:rFonts w:ascii="GHEA Grapalat" w:hAnsi="GHEA Grapalat"/>
          <w:sz w:val="20"/>
          <w:szCs w:val="20"/>
        </w:rPr>
        <w:t>.</w:t>
      </w:r>
      <w:r w:rsidR="00DC30CC" w:rsidRPr="00C0452F">
        <w:rPr>
          <w:rFonts w:ascii="GHEA Grapalat" w:hAnsi="GHEA Grapalat"/>
          <w:sz w:val="20"/>
          <w:szCs w:val="20"/>
        </w:rPr>
        <w:tab/>
      </w:r>
      <w:r w:rsidR="00824F95" w:rsidRPr="00C0452F">
        <w:rPr>
          <w:rFonts w:ascii="GHEA Grapalat" w:hAnsi="GHEA Grapalat"/>
          <w:sz w:val="20"/>
          <w:szCs w:val="20"/>
        </w:rPr>
        <w:t>Размер обеспечения договора составляет</w:t>
      </w:r>
      <w:r w:rsidR="006950E9" w:rsidRPr="00C0452F">
        <w:rPr>
          <w:rFonts w:ascii="GHEA Grapalat" w:hAnsi="GHEA Grapalat"/>
          <w:sz w:val="20"/>
          <w:szCs w:val="20"/>
          <w:lang w:val="hy-AM"/>
        </w:rPr>
        <w:t xml:space="preserve"> </w:t>
      </w:r>
      <w:r w:rsidR="006950E9" w:rsidRPr="00C0452F">
        <w:rPr>
          <w:rFonts w:ascii="GHEA Grapalat" w:hAnsi="GHEA Grapalat"/>
          <w:bCs/>
          <w:sz w:val="20"/>
          <w:szCs w:val="20"/>
          <w:lang w:val="hy-AM"/>
        </w:rPr>
        <w:t>1</w:t>
      </w:r>
      <w:r w:rsidR="00AC1597" w:rsidRPr="00C0452F">
        <w:rPr>
          <w:rFonts w:ascii="GHEA Grapalat" w:hAnsi="GHEA Grapalat"/>
          <w:bCs/>
          <w:sz w:val="20"/>
          <w:szCs w:val="20"/>
        </w:rPr>
        <w:t>5</w:t>
      </w:r>
      <w:r w:rsidR="00824F95" w:rsidRPr="00C0452F">
        <w:rPr>
          <w:rFonts w:ascii="GHEA Grapalat" w:hAnsi="GHEA Grapalat"/>
          <w:sz w:val="20"/>
          <w:szCs w:val="20"/>
        </w:rPr>
        <w:t xml:space="preserve"> процентов от цены закупки. Если цена закупки работ, предусмотренных проектом договора, меньше цены заключаемого договора, то размер обеспечения договора исчисляется в отношении цены договора.</w:t>
      </w:r>
      <w:r w:rsidRPr="00C0452F">
        <w:rPr>
          <w:rFonts w:ascii="GHEA Grapalat" w:hAnsi="GHEA Grapalat"/>
          <w:sz w:val="20"/>
          <w:szCs w:val="20"/>
        </w:rPr>
        <w:t xml:space="preserve"> </w:t>
      </w:r>
      <w:r w:rsidR="001723D6" w:rsidRPr="00C0452F">
        <w:rPr>
          <w:rFonts w:ascii="GHEA Grapalat" w:hAnsi="GHEA Grapalat"/>
          <w:sz w:val="20"/>
          <w:szCs w:val="20"/>
        </w:rPr>
        <w:t xml:space="preserve">Обеспечение </w:t>
      </w:r>
      <w:r w:rsidR="00896AAF" w:rsidRPr="00C0452F">
        <w:rPr>
          <w:rFonts w:ascii="GHEA Grapalat" w:hAnsi="GHEA Grapalat"/>
          <w:sz w:val="20"/>
          <w:szCs w:val="20"/>
        </w:rPr>
        <w:t>договора</w:t>
      </w:r>
      <w:r w:rsidR="001723D6" w:rsidRPr="00C0452F">
        <w:rPr>
          <w:rFonts w:ascii="GHEA Grapalat" w:hAnsi="GHEA Grapalat"/>
          <w:sz w:val="20"/>
          <w:szCs w:val="20"/>
        </w:rPr>
        <w:t xml:space="preserve"> представляется в </w:t>
      </w:r>
      <w:r w:rsidR="005876A3" w:rsidRPr="00C0452F">
        <w:rPr>
          <w:rFonts w:ascii="GHEA Grapalat" w:hAnsi="GHEA Grapalat"/>
          <w:sz w:val="20"/>
          <w:szCs w:val="20"/>
        </w:rPr>
        <w:t>виде</w:t>
      </w:r>
      <w:r w:rsidR="001723D6" w:rsidRPr="00C0452F">
        <w:rPr>
          <w:rFonts w:ascii="GHEA Grapalat" w:hAnsi="GHEA Grapalat"/>
          <w:sz w:val="20"/>
          <w:szCs w:val="20"/>
        </w:rPr>
        <w:t xml:space="preserve"> банковской гарантии (Приложение 5)</w:t>
      </w:r>
      <w:r w:rsidR="00375E5E" w:rsidRPr="00C0452F">
        <w:rPr>
          <w:rFonts w:ascii="GHEA Grapalat" w:hAnsi="GHEA Grapalat"/>
          <w:sz w:val="20"/>
          <w:szCs w:val="20"/>
        </w:rPr>
        <w:t xml:space="preserve"> или наличных денег</w:t>
      </w:r>
      <w:r w:rsidR="007032A4" w:rsidRPr="00C0452F">
        <w:rPr>
          <w:rFonts w:ascii="Cambria Math" w:hAnsi="Cambria Math"/>
          <w:sz w:val="20"/>
          <w:szCs w:val="20"/>
          <w:lang w:val="hy-AM"/>
        </w:rPr>
        <w:t>․</w:t>
      </w:r>
    </w:p>
    <w:p w14:paraId="10796144" w14:textId="77777777" w:rsidR="00574B01" w:rsidRPr="00C0452F" w:rsidRDefault="00574B01" w:rsidP="007032A4">
      <w:pPr>
        <w:widowControl w:val="0"/>
        <w:tabs>
          <w:tab w:val="left" w:pos="1276"/>
        </w:tabs>
        <w:ind w:firstLine="567"/>
        <w:jc w:val="both"/>
        <w:rPr>
          <w:rFonts w:ascii="GHEA Grapalat" w:hAnsi="GHEA Grapalat"/>
          <w:sz w:val="20"/>
          <w:szCs w:val="20"/>
        </w:rPr>
      </w:pPr>
      <w:r w:rsidRPr="00C0452F">
        <w:rPr>
          <w:rFonts w:ascii="GHEA Grapalat" w:hAnsi="GHEA Grapalat"/>
          <w:sz w:val="20"/>
          <w:szCs w:val="20"/>
        </w:rPr>
        <w:t>Если процедура закупки организована по лотам и участник признается отобранным участником по более чем одному лоту,</w:t>
      </w:r>
      <w:r w:rsidRPr="00C0452F">
        <w:rPr>
          <w:rFonts w:ascii="GHEA Grapalat" w:hAnsi="GHEA Grapalat" w:cs="Sylfaen"/>
          <w:sz w:val="20"/>
          <w:szCs w:val="20"/>
        </w:rPr>
        <w:t xml:space="preserve"> то он может предоставить обеспечение договора как </w:t>
      </w:r>
      <w:r w:rsidRPr="00C0452F">
        <w:rPr>
          <w:rFonts w:ascii="GHEA Grapalat" w:hAnsi="GHEA Grapalat"/>
          <w:sz w:val="20"/>
          <w:szCs w:val="20"/>
        </w:rPr>
        <w:t xml:space="preserve">для каждого лота в отдельности, так и одно обеспечение для всех лотов. </w:t>
      </w:r>
      <w:r w:rsidR="005F3820" w:rsidRPr="00C0452F">
        <w:rPr>
          <w:rFonts w:ascii="GHEA Grapalat" w:hAnsi="GHEA Grapalat"/>
          <w:sz w:val="20"/>
          <w:szCs w:val="20"/>
        </w:rPr>
        <w:t xml:space="preserve">При представлении одного обеспечения договора его сумма исчисляется по отношению </w:t>
      </w:r>
      <w:r w:rsidR="005F3820" w:rsidRPr="00C0452F">
        <w:rPr>
          <w:rFonts w:ascii="GHEA Grapalat" w:hAnsi="GHEA Grapalat" w:cs="Sylfaen"/>
          <w:sz w:val="20"/>
          <w:szCs w:val="20"/>
        </w:rPr>
        <w:t>к сумме цен закупок представленных лотов</w:t>
      </w:r>
      <w:r w:rsidR="005F3820" w:rsidRPr="00C0452F">
        <w:rPr>
          <w:rFonts w:ascii="GHEA Grapalat" w:hAnsi="GHEA Grapalat"/>
          <w:sz w:val="20"/>
          <w:szCs w:val="20"/>
        </w:rPr>
        <w:t xml:space="preserve"> с учетом требований 9-ого подпункта 32-ого пункта Порядка.</w:t>
      </w:r>
      <w:r w:rsidRPr="00C0452F">
        <w:rPr>
          <w:rFonts w:ascii="GHEA Grapalat" w:hAnsi="GHEA Grapalat"/>
          <w:sz w:val="20"/>
          <w:szCs w:val="20"/>
        </w:rPr>
        <w:t xml:space="preserve"> </w:t>
      </w:r>
    </w:p>
    <w:p w14:paraId="1B952082" w14:textId="77777777" w:rsidR="00E969ED" w:rsidRPr="00C0452F" w:rsidRDefault="00030D40" w:rsidP="007032A4">
      <w:pPr>
        <w:widowControl w:val="0"/>
        <w:tabs>
          <w:tab w:val="left" w:pos="1276"/>
        </w:tabs>
        <w:ind w:firstLine="567"/>
        <w:jc w:val="both"/>
        <w:rPr>
          <w:rFonts w:ascii="GHEA Grapalat" w:hAnsi="GHEA Grapalat"/>
          <w:sz w:val="20"/>
          <w:szCs w:val="20"/>
        </w:rPr>
      </w:pPr>
      <w:r w:rsidRPr="00C0452F">
        <w:rPr>
          <w:rFonts w:ascii="GHEA Grapalat" w:hAnsi="GHEA Grapalat"/>
          <w:sz w:val="20"/>
          <w:szCs w:val="20"/>
        </w:rPr>
        <w:t xml:space="preserve">Обеспечение договора должно быть действительно как минимум включительно до </w:t>
      </w:r>
      <w:r w:rsidR="00F65E20" w:rsidRPr="00C0452F">
        <w:rPr>
          <w:rFonts w:ascii="GHEA Grapalat" w:hAnsi="GHEA Grapalat"/>
          <w:sz w:val="20"/>
          <w:szCs w:val="20"/>
        </w:rPr>
        <w:t>90</w:t>
      </w:r>
      <w:r w:rsidRPr="00C0452F">
        <w:rPr>
          <w:rFonts w:ascii="GHEA Grapalat" w:hAnsi="GHEA Grapalat"/>
          <w:sz w:val="20"/>
          <w:szCs w:val="20"/>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C0452F">
        <w:rPr>
          <w:rFonts w:ascii="GHEA Grapalat" w:hAnsi="GHEA Grapalat"/>
          <w:sz w:val="20"/>
          <w:szCs w:val="20"/>
        </w:rPr>
        <w:t xml:space="preserve">пяти </w:t>
      </w:r>
      <w:r w:rsidRPr="00C0452F">
        <w:rPr>
          <w:rFonts w:ascii="GHEA Grapalat" w:hAnsi="GHEA Grapalat"/>
          <w:sz w:val="20"/>
          <w:szCs w:val="20"/>
        </w:rPr>
        <w:t xml:space="preserve">рабочих дней, следующих за исполнением в полном объеме обязательств, взятых на себя по заключенному </w:t>
      </w:r>
      <w:r w:rsidR="00DC30CC" w:rsidRPr="00C0452F">
        <w:rPr>
          <w:rFonts w:ascii="GHEA Grapalat" w:hAnsi="GHEA Grapalat"/>
          <w:sz w:val="20"/>
          <w:szCs w:val="20"/>
        </w:rPr>
        <w:t>договору.</w:t>
      </w:r>
    </w:p>
    <w:p w14:paraId="430CD48C" w14:textId="77777777" w:rsidR="00F0759D" w:rsidRPr="00C0452F" w:rsidRDefault="00F92A53" w:rsidP="007032A4">
      <w:pPr>
        <w:widowControl w:val="0"/>
        <w:tabs>
          <w:tab w:val="left" w:pos="1276"/>
        </w:tabs>
        <w:ind w:firstLine="567"/>
        <w:jc w:val="both"/>
        <w:rPr>
          <w:rFonts w:ascii="GHEA Grapalat" w:hAnsi="GHEA Grapalat"/>
          <w:sz w:val="20"/>
          <w:szCs w:val="20"/>
        </w:rPr>
      </w:pPr>
      <w:r w:rsidRPr="00C0452F">
        <w:rPr>
          <w:rFonts w:ascii="GHEA Grapalat" w:hAnsi="GHEA Grapalat"/>
          <w:sz w:val="20"/>
          <w:szCs w:val="20"/>
        </w:rPr>
        <w:lastRenderedPageBreak/>
        <w:t>Обеспечение договора, представленное в виде наличных денег, должно быть перечислено на казначейский счет</w:t>
      </w:r>
      <w:r w:rsidRPr="00C0452F">
        <w:rPr>
          <w:rFonts w:ascii="Courier New" w:hAnsi="Courier New" w:cs="Courier New"/>
          <w:sz w:val="20"/>
          <w:szCs w:val="20"/>
        </w:rPr>
        <w:t> </w:t>
      </w:r>
      <w:r w:rsidRPr="00C0452F">
        <w:rPr>
          <w:rFonts w:ascii="GHEA Grapalat" w:hAnsi="GHEA Grapalat"/>
          <w:sz w:val="20"/>
          <w:szCs w:val="20"/>
        </w:rPr>
        <w:t>"900008000</w:t>
      </w:r>
      <w:r w:rsidR="00B66AB9" w:rsidRPr="00C0452F">
        <w:rPr>
          <w:rFonts w:ascii="GHEA Grapalat" w:hAnsi="GHEA Grapalat"/>
          <w:sz w:val="20"/>
          <w:szCs w:val="20"/>
        </w:rPr>
        <w:t>66</w:t>
      </w:r>
      <w:r w:rsidRPr="00C0452F">
        <w:rPr>
          <w:rFonts w:ascii="GHEA Grapalat" w:hAnsi="GHEA Grapalat"/>
          <w:sz w:val="20"/>
          <w:szCs w:val="20"/>
        </w:rPr>
        <w:t>4", открытый в Центральном казначействе на имя уполномоченного органа.</w:t>
      </w:r>
    </w:p>
    <w:p w14:paraId="5E42D6F9" w14:textId="77777777" w:rsidR="00D32092" w:rsidRPr="00C0452F" w:rsidRDefault="004A0321" w:rsidP="007032A4">
      <w:pPr>
        <w:widowControl w:val="0"/>
        <w:tabs>
          <w:tab w:val="left" w:pos="1276"/>
        </w:tabs>
        <w:ind w:firstLine="567"/>
        <w:jc w:val="both"/>
        <w:rPr>
          <w:rFonts w:ascii="GHEA Grapalat" w:hAnsi="GHEA Grapalat" w:cs="Sylfaen"/>
          <w:sz w:val="20"/>
          <w:szCs w:val="20"/>
        </w:rPr>
      </w:pPr>
      <w:r w:rsidRPr="00C0452F">
        <w:rPr>
          <w:rFonts w:ascii="GHEA Grapalat" w:hAnsi="GHEA Grapalat"/>
          <w:sz w:val="20"/>
          <w:szCs w:val="20"/>
        </w:rPr>
        <w:t>10.4</w:t>
      </w:r>
      <w:r w:rsidR="00251CF9" w:rsidRPr="00C0452F">
        <w:rPr>
          <w:rFonts w:ascii="GHEA Grapalat" w:hAnsi="GHEA Grapalat"/>
          <w:sz w:val="20"/>
          <w:szCs w:val="20"/>
        </w:rPr>
        <w:t xml:space="preserve"> </w:t>
      </w:r>
      <w:r w:rsidR="0076763C" w:rsidRPr="00C0452F">
        <w:rPr>
          <w:rFonts w:ascii="GHEA Grapalat" w:hAnsi="GHEA Grapalat"/>
          <w:sz w:val="20"/>
          <w:szCs w:val="20"/>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1924D2" w:rsidRPr="00C0452F">
        <w:rPr>
          <w:rFonts w:ascii="GHEA Grapalat" w:hAnsi="GHEA Grapalat"/>
          <w:sz w:val="20"/>
          <w:szCs w:val="20"/>
        </w:rPr>
        <w:t xml:space="preserve">е </w:t>
      </w:r>
      <w:r w:rsidR="0076763C" w:rsidRPr="00C0452F">
        <w:rPr>
          <w:rFonts w:ascii="GHEA Grapalat" w:hAnsi="GHEA Grapalat"/>
          <w:sz w:val="20"/>
          <w:szCs w:val="20"/>
        </w:rPr>
        <w:t>договора представля</w:t>
      </w:r>
      <w:r w:rsidR="00DE7753" w:rsidRPr="00C0452F">
        <w:rPr>
          <w:rFonts w:ascii="GHEA Grapalat" w:hAnsi="GHEA Grapalat"/>
          <w:sz w:val="20"/>
          <w:szCs w:val="20"/>
        </w:rPr>
        <w:t>ю</w:t>
      </w:r>
      <w:r w:rsidR="0076763C" w:rsidRPr="00C0452F">
        <w:rPr>
          <w:rFonts w:ascii="GHEA Grapalat" w:hAnsi="GHEA Grapalat"/>
          <w:sz w:val="20"/>
          <w:szCs w:val="20"/>
        </w:rPr>
        <w:t>тся</w:t>
      </w:r>
      <w:r w:rsidR="00180134" w:rsidRPr="00C0452F">
        <w:rPr>
          <w:rFonts w:ascii="GHEA Grapalat" w:hAnsi="GHEA Grapalat"/>
          <w:sz w:val="20"/>
          <w:szCs w:val="20"/>
        </w:rPr>
        <w:t xml:space="preserve"> в виде заключенного в одностороннем порядке </w:t>
      </w:r>
      <w:r w:rsidR="00A9694C" w:rsidRPr="00C0452F">
        <w:rPr>
          <w:rFonts w:ascii="GHEA Grapalat" w:hAnsi="GHEA Grapalat"/>
          <w:sz w:val="20"/>
          <w:szCs w:val="20"/>
        </w:rPr>
        <w:t>за</w:t>
      </w:r>
      <w:r w:rsidR="00180134" w:rsidRPr="00C0452F">
        <w:rPr>
          <w:rFonts w:ascii="GHEA Grapalat" w:hAnsi="GHEA Grapalat"/>
          <w:sz w:val="20"/>
          <w:szCs w:val="20"/>
        </w:rPr>
        <w:t>явления - в виде неустойки или наличных денег</w:t>
      </w:r>
      <w:r w:rsidR="006D7219" w:rsidRPr="00C0452F">
        <w:rPr>
          <w:rFonts w:ascii="GHEA Grapalat" w:hAnsi="GHEA Grapalat"/>
          <w:sz w:val="20"/>
          <w:szCs w:val="20"/>
        </w:rPr>
        <w:t>. Если на момент возникновения правомочия по заключению договора</w:t>
      </w:r>
      <w:r w:rsidR="006A132A" w:rsidRPr="00C0452F">
        <w:rPr>
          <w:rFonts w:ascii="GHEA Grapalat" w:hAnsi="GHEA Grapalat"/>
          <w:sz w:val="20"/>
          <w:szCs w:val="20"/>
        </w:rPr>
        <w:t xml:space="preserve"> </w:t>
      </w:r>
      <w:r w:rsidR="00D32092" w:rsidRPr="00C0452F">
        <w:rPr>
          <w:rFonts w:ascii="GHEA Grapalat" w:hAnsi="GHEA Grapalat" w:cs="Sylfaen"/>
          <w:sz w:val="20"/>
          <w:szCs w:val="20"/>
        </w:rPr>
        <w:t xml:space="preserve">предусмотренные финансовые средства превышают </w:t>
      </w:r>
      <w:r w:rsidR="006A132A" w:rsidRPr="00C0452F">
        <w:rPr>
          <w:rFonts w:ascii="GHEA Grapalat" w:hAnsi="GHEA Grapalat" w:cs="Sylfaen"/>
          <w:sz w:val="20"/>
          <w:szCs w:val="20"/>
        </w:rPr>
        <w:t>25</w:t>
      </w:r>
      <w:r w:rsidR="00D32092" w:rsidRPr="00C0452F">
        <w:rPr>
          <w:rFonts w:ascii="GHEA Grapalat" w:hAnsi="GHEA Grapalat" w:cs="Sylfaen"/>
          <w:sz w:val="20"/>
          <w:szCs w:val="20"/>
        </w:rPr>
        <w:t xml:space="preserve"> млн. драмов, однако для полного выполнения договора и в дальнейшем требуются финансовые средства, то </w:t>
      </w:r>
      <w:r w:rsidR="005C7DC0" w:rsidRPr="00C0452F">
        <w:rPr>
          <w:rFonts w:ascii="GHEA Grapalat" w:hAnsi="GHEA Grapalat" w:cs="Sylfaen"/>
          <w:sz w:val="20"/>
          <w:szCs w:val="20"/>
        </w:rPr>
        <w:t xml:space="preserve">обеспечение </w:t>
      </w:r>
      <w:r w:rsidR="00D32092" w:rsidRPr="00C0452F">
        <w:rPr>
          <w:rFonts w:ascii="GHEA Grapalat" w:hAnsi="GHEA Grapalat" w:cs="Sylfaen"/>
          <w:sz w:val="20"/>
          <w:szCs w:val="20"/>
        </w:rPr>
        <w:t xml:space="preserve">договора, по части выделенных финансовых средств, </w:t>
      </w:r>
      <w:r w:rsidR="005C7DC0" w:rsidRPr="00C0452F">
        <w:rPr>
          <w:rFonts w:ascii="GHEA Grapalat" w:hAnsi="GHEA Grapalat" w:cs="Sylfaen"/>
          <w:sz w:val="20"/>
          <w:szCs w:val="20"/>
        </w:rPr>
        <w:t xml:space="preserve">представляется </w:t>
      </w:r>
      <w:r w:rsidR="00D32092" w:rsidRPr="00C0452F">
        <w:rPr>
          <w:rFonts w:ascii="GHEA Grapalat" w:hAnsi="GHEA Grapalat" w:cs="Sylfaen"/>
          <w:sz w:val="20"/>
          <w:szCs w:val="20"/>
        </w:rPr>
        <w:t>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59697A" w:rsidRPr="00C0452F">
        <w:rPr>
          <w:rFonts w:ascii="GHEA Grapalat" w:hAnsi="GHEA Grapalat" w:cs="Sylfaen"/>
          <w:sz w:val="20"/>
          <w:szCs w:val="20"/>
        </w:rPr>
        <w:t>.</w:t>
      </w:r>
    </w:p>
    <w:p w14:paraId="453DFFAC" w14:textId="1017982D" w:rsidR="008F0732" w:rsidRPr="00C0452F" w:rsidRDefault="00030D40" w:rsidP="007032A4">
      <w:pPr>
        <w:widowControl w:val="0"/>
        <w:tabs>
          <w:tab w:val="left" w:pos="1276"/>
        </w:tabs>
        <w:ind w:firstLine="567"/>
        <w:jc w:val="both"/>
        <w:rPr>
          <w:rFonts w:ascii="GHEA Grapalat" w:hAnsi="GHEA Grapalat"/>
          <w:i/>
          <w:sz w:val="20"/>
          <w:szCs w:val="20"/>
        </w:rPr>
      </w:pPr>
      <w:r w:rsidRPr="00C0452F">
        <w:rPr>
          <w:rFonts w:ascii="GHEA Grapalat" w:hAnsi="GHEA Grapalat"/>
          <w:sz w:val="20"/>
          <w:szCs w:val="20"/>
        </w:rPr>
        <w:t>10.</w:t>
      </w:r>
      <w:r w:rsidR="00DF09E7" w:rsidRPr="00C0452F">
        <w:rPr>
          <w:rFonts w:ascii="GHEA Grapalat" w:hAnsi="GHEA Grapalat"/>
          <w:sz w:val="20"/>
          <w:szCs w:val="20"/>
        </w:rPr>
        <w:t>5</w:t>
      </w:r>
      <w:r w:rsidR="003E194D" w:rsidRPr="00C0452F">
        <w:rPr>
          <w:rFonts w:ascii="GHEA Grapalat" w:hAnsi="GHEA Grapalat"/>
          <w:sz w:val="20"/>
          <w:szCs w:val="20"/>
        </w:rPr>
        <w:t>.</w:t>
      </w:r>
      <w:r w:rsidR="005B1155" w:rsidRPr="00C0452F">
        <w:rPr>
          <w:rFonts w:ascii="GHEA Grapalat" w:hAnsi="GHEA Grapalat"/>
          <w:sz w:val="20"/>
          <w:szCs w:val="20"/>
          <w:lang w:val="hy-AM"/>
        </w:rPr>
        <w:t xml:space="preserve"> </w:t>
      </w:r>
      <w:r w:rsidRPr="00C0452F">
        <w:rPr>
          <w:rFonts w:ascii="GHEA Grapalat" w:hAnsi="GHEA Grapalat"/>
          <w:sz w:val="20"/>
          <w:szCs w:val="20"/>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C8509E" w:rsidRPr="00C0452F">
        <w:rPr>
          <w:rFonts w:ascii="GHEA Grapalat" w:hAnsi="GHEA Grapalat"/>
          <w:sz w:val="20"/>
          <w:szCs w:val="20"/>
        </w:rPr>
        <w:t xml:space="preserve"> (Приложение 5.2)</w:t>
      </w:r>
      <w:r w:rsidRPr="00C0452F">
        <w:rPr>
          <w:rFonts w:ascii="GHEA Grapalat" w:hAnsi="GHEA Grapalat"/>
          <w:sz w:val="20"/>
          <w:szCs w:val="20"/>
        </w:rPr>
        <w:t>.</w:t>
      </w:r>
      <w:r w:rsidRPr="00C0452F">
        <w:rPr>
          <w:rFonts w:ascii="GHEA Grapalat" w:hAnsi="GHEA Grapalat"/>
          <w:i/>
          <w:sz w:val="20"/>
          <w:szCs w:val="20"/>
        </w:rPr>
        <w:t xml:space="preserve"> </w:t>
      </w:r>
    </w:p>
    <w:p w14:paraId="768654EE" w14:textId="77777777" w:rsidR="005162B1" w:rsidRPr="00C0452F" w:rsidRDefault="00030D40" w:rsidP="007032A4">
      <w:pPr>
        <w:widowControl w:val="0"/>
        <w:tabs>
          <w:tab w:val="left" w:pos="1276"/>
        </w:tabs>
        <w:ind w:firstLine="567"/>
        <w:jc w:val="both"/>
        <w:rPr>
          <w:rFonts w:ascii="GHEA Grapalat" w:hAnsi="GHEA Grapalat"/>
          <w:sz w:val="20"/>
          <w:szCs w:val="20"/>
        </w:rPr>
      </w:pPr>
      <w:r w:rsidRPr="00C0452F">
        <w:rPr>
          <w:rFonts w:ascii="GHEA Grapalat" w:hAnsi="GHEA Grapalat"/>
          <w:sz w:val="20"/>
          <w:szCs w:val="20"/>
        </w:rPr>
        <w:t>10.</w:t>
      </w:r>
      <w:r w:rsidR="00401B30" w:rsidRPr="00C0452F">
        <w:rPr>
          <w:rFonts w:ascii="GHEA Grapalat" w:hAnsi="GHEA Grapalat"/>
          <w:sz w:val="20"/>
          <w:szCs w:val="20"/>
        </w:rPr>
        <w:t>6</w:t>
      </w:r>
      <w:r w:rsidR="003E194D" w:rsidRPr="00C0452F">
        <w:rPr>
          <w:rFonts w:ascii="GHEA Grapalat" w:hAnsi="GHEA Grapalat"/>
          <w:sz w:val="20"/>
          <w:szCs w:val="20"/>
        </w:rPr>
        <w:t>.</w:t>
      </w:r>
      <w:r w:rsidR="008F0732" w:rsidRPr="00C0452F">
        <w:rPr>
          <w:rFonts w:ascii="GHEA Grapalat" w:hAnsi="GHEA Grapalat"/>
          <w:sz w:val="20"/>
          <w:szCs w:val="20"/>
        </w:rPr>
        <w:t xml:space="preserve"> </w:t>
      </w:r>
      <w:r w:rsidRPr="00C0452F">
        <w:rPr>
          <w:rFonts w:ascii="GHEA Grapalat" w:hAnsi="GHEA Grapalat"/>
          <w:sz w:val="20"/>
          <w:szCs w:val="20"/>
        </w:rPr>
        <w:t>Если в рамках процедуры закупки, организованной по лотам</w:t>
      </w:r>
      <w:r w:rsidR="00DC14CE" w:rsidRPr="00C0452F">
        <w:rPr>
          <w:rFonts w:ascii="GHEA Grapalat" w:hAnsi="GHEA Grapalat"/>
          <w:sz w:val="20"/>
          <w:szCs w:val="20"/>
        </w:rPr>
        <w:t xml:space="preserve"> </w:t>
      </w:r>
      <w:r w:rsidR="00125AA6" w:rsidRPr="00C0452F">
        <w:rPr>
          <w:rFonts w:ascii="GHEA Grapalat" w:hAnsi="GHEA Grapalat"/>
          <w:sz w:val="20"/>
          <w:szCs w:val="20"/>
        </w:rPr>
        <w:t xml:space="preserve">заключенный договор расторгается по части какого-либо лота вследствие его неисполнения или ненадлежащего исполнения, то </w:t>
      </w:r>
      <w:r w:rsidR="001759E3" w:rsidRPr="00C0452F">
        <w:rPr>
          <w:rFonts w:ascii="GHEA Grapalat" w:hAnsi="GHEA Grapalat"/>
          <w:sz w:val="20"/>
          <w:szCs w:val="20"/>
        </w:rPr>
        <w:t xml:space="preserve">обеспечение </w:t>
      </w:r>
      <w:r w:rsidR="00125AA6" w:rsidRPr="00C0452F">
        <w:rPr>
          <w:rFonts w:ascii="GHEA Grapalat" w:hAnsi="GHEA Grapalat"/>
          <w:sz w:val="20"/>
          <w:szCs w:val="20"/>
        </w:rPr>
        <w:t>договора выплачива</w:t>
      </w:r>
      <w:r w:rsidR="00DC14CE" w:rsidRPr="00C0452F">
        <w:rPr>
          <w:rFonts w:ascii="GHEA Grapalat" w:hAnsi="GHEA Grapalat"/>
          <w:sz w:val="20"/>
          <w:szCs w:val="20"/>
        </w:rPr>
        <w:t>ю</w:t>
      </w:r>
      <w:r w:rsidR="00125AA6" w:rsidRPr="00C0452F">
        <w:rPr>
          <w:rFonts w:ascii="GHEA Grapalat" w:hAnsi="GHEA Grapalat"/>
          <w:sz w:val="20"/>
          <w:szCs w:val="20"/>
        </w:rPr>
        <w:t>тся в размере суммы, исчисленной только за этот лот</w:t>
      </w:r>
      <w:r w:rsidR="00DC14CE" w:rsidRPr="00C0452F">
        <w:rPr>
          <w:rFonts w:ascii="GHEA Grapalat" w:hAnsi="GHEA Grapalat"/>
          <w:sz w:val="20"/>
          <w:szCs w:val="20"/>
        </w:rPr>
        <w:t>.</w:t>
      </w:r>
    </w:p>
    <w:p w14:paraId="1A751A6F" w14:textId="77777777" w:rsidR="00B25035" w:rsidRPr="00C0452F" w:rsidRDefault="00B25035" w:rsidP="007032A4">
      <w:pPr>
        <w:widowControl w:val="0"/>
        <w:tabs>
          <w:tab w:val="left" w:pos="1134"/>
        </w:tabs>
        <w:ind w:firstLine="567"/>
        <w:jc w:val="both"/>
        <w:rPr>
          <w:rFonts w:ascii="GHEA Grapalat" w:hAnsi="GHEA Grapalat"/>
          <w:sz w:val="20"/>
          <w:szCs w:val="20"/>
        </w:rPr>
      </w:pPr>
      <w:r w:rsidRPr="00C0452F">
        <w:rPr>
          <w:rFonts w:ascii="GHEA Grapalat" w:hAnsi="GHEA Grapalat"/>
          <w:sz w:val="20"/>
          <w:szCs w:val="20"/>
        </w:rPr>
        <w:t xml:space="preserve">10.7 Руководитель заказчика </w:t>
      </w:r>
      <w:r w:rsidR="00971BF8" w:rsidRPr="00C0452F">
        <w:rPr>
          <w:rFonts w:ascii="GHEA Grapalat" w:hAnsi="GHEA Grapalat"/>
          <w:sz w:val="20"/>
          <w:szCs w:val="20"/>
        </w:rPr>
        <w:t xml:space="preserve">в письменной форме </w:t>
      </w:r>
      <w:r w:rsidRPr="00C0452F">
        <w:rPr>
          <w:rFonts w:ascii="GHEA Grapalat" w:hAnsi="GHEA Grapalat"/>
          <w:sz w:val="20"/>
          <w:szCs w:val="20"/>
        </w:rPr>
        <w:t>представляет требование о выплате обеспечения договора  банку, а в случае обеспечения, представленного в виде наличных денег</w:t>
      </w:r>
      <w:r w:rsidRPr="00C0452F">
        <w:rPr>
          <w:rFonts w:ascii="GHEA Grapalat" w:hAnsi="GHEA Grapalat"/>
          <w:sz w:val="20"/>
          <w:szCs w:val="20"/>
          <w:lang w:val="hy-AM"/>
        </w:rPr>
        <w:t>-</w:t>
      </w:r>
      <w:r w:rsidRPr="00C0452F">
        <w:rPr>
          <w:rFonts w:ascii="GHEA Grapalat" w:hAnsi="GHEA Grapalat"/>
          <w:sz w:val="20"/>
          <w:szCs w:val="20"/>
        </w:rPr>
        <w:t xml:space="preserve"> </w:t>
      </w:r>
      <w:r w:rsidR="00971BF8" w:rsidRPr="00C0452F">
        <w:rPr>
          <w:rFonts w:ascii="GHEA Grapalat" w:hAnsi="GHEA Grapalat"/>
          <w:sz w:val="20"/>
          <w:szCs w:val="20"/>
        </w:rPr>
        <w:t>Министерству Финансов РА</w:t>
      </w:r>
      <w:r w:rsidRPr="00C0452F">
        <w:rPr>
          <w:rFonts w:ascii="GHEA Grapalat" w:hAnsi="GHEA Grapalat"/>
          <w:sz w:val="20"/>
          <w:szCs w:val="20"/>
          <w:lang w:val="hy-AM"/>
        </w:rPr>
        <w:t>,</w:t>
      </w:r>
      <w:r w:rsidRPr="00C0452F">
        <w:rPr>
          <w:rFonts w:ascii="GHEA Grapalat" w:hAnsi="GHEA Grapalat"/>
          <w:sz w:val="20"/>
          <w:szCs w:val="20"/>
        </w:rPr>
        <w:t xml:space="preserve"> в течение </w:t>
      </w:r>
      <w:r w:rsidR="00971BF8" w:rsidRPr="00C0452F">
        <w:rPr>
          <w:rFonts w:ascii="GHEA Grapalat" w:hAnsi="GHEA Grapalat"/>
          <w:sz w:val="20"/>
          <w:szCs w:val="20"/>
        </w:rPr>
        <w:t xml:space="preserve">пяти </w:t>
      </w:r>
      <w:r w:rsidRPr="00C0452F">
        <w:rPr>
          <w:rFonts w:ascii="GHEA Grapalat" w:hAnsi="GHEA Grapalat"/>
          <w:sz w:val="20"/>
          <w:szCs w:val="20"/>
        </w:rPr>
        <w:t>рабочих дней, следующих за днем возникновения основания для вылаты обеспечения. Если требование о выплате обеспечения отклоняется банком</w:t>
      </w:r>
      <w:r w:rsidR="00BF3134" w:rsidRPr="00C0452F">
        <w:rPr>
          <w:rFonts w:ascii="GHEA Grapalat" w:hAnsi="GHEA Grapalat"/>
          <w:sz w:val="20"/>
          <w:szCs w:val="20"/>
        </w:rPr>
        <w:t xml:space="preserve"> или Министерством Финансов РА</w:t>
      </w:r>
      <w:r w:rsidRPr="00C0452F">
        <w:rPr>
          <w:rFonts w:ascii="GHEA Grapalat" w:hAnsi="GHEA Grapalat"/>
          <w:sz w:val="20"/>
          <w:szCs w:val="20"/>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BF3134" w:rsidRPr="00C0452F">
        <w:rPr>
          <w:rFonts w:ascii="GHEA Grapalat" w:hAnsi="GHEA Grapalat"/>
          <w:sz w:val="20"/>
          <w:szCs w:val="20"/>
        </w:rPr>
        <w:t>письменно</w:t>
      </w:r>
      <w:r w:rsidRPr="00C0452F">
        <w:rPr>
          <w:rFonts w:ascii="GHEA Grapalat" w:hAnsi="GHEA Grapalat"/>
          <w:sz w:val="20"/>
          <w:szCs w:val="20"/>
        </w:rPr>
        <w:t>в течение двух рабочих дней после получения отказа.</w:t>
      </w:r>
    </w:p>
    <w:p w14:paraId="1983E46D" w14:textId="77777777" w:rsidR="00971BF8" w:rsidRPr="00C0452F" w:rsidRDefault="00971BF8" w:rsidP="00703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0"/>
          <w:szCs w:val="20"/>
          <w:lang w:val="hy-AM"/>
        </w:rPr>
      </w:pPr>
      <w:r w:rsidRPr="00C0452F">
        <w:rPr>
          <w:rFonts w:ascii="GHEA Grapalat" w:hAnsi="GHEA Grapalat"/>
          <w:sz w:val="20"/>
          <w:szCs w:val="20"/>
        </w:rPr>
        <w:t xml:space="preserve">10.8 </w:t>
      </w:r>
      <w:r w:rsidRPr="00C0452F">
        <w:rPr>
          <w:rFonts w:ascii="GHEA Grapalat" w:hAnsi="GHEA Grapalat" w:hint="eastAsia"/>
          <w:sz w:val="20"/>
          <w:szCs w:val="20"/>
        </w:rPr>
        <w:t>О</w:t>
      </w:r>
      <w:r w:rsidRPr="00C0452F">
        <w:rPr>
          <w:rFonts w:ascii="GHEA Grapalat" w:hAnsi="GHEA Grapalat"/>
          <w:sz w:val="20"/>
          <w:szCs w:val="20"/>
        </w:rPr>
        <w:t xml:space="preserve"> </w:t>
      </w:r>
      <w:r w:rsidRPr="00C0452F">
        <w:rPr>
          <w:rFonts w:ascii="GHEA Grapalat" w:hAnsi="GHEA Grapalat" w:hint="eastAsia"/>
          <w:sz w:val="20"/>
          <w:szCs w:val="20"/>
        </w:rPr>
        <w:t>возврате</w:t>
      </w:r>
      <w:r w:rsidRPr="00C0452F">
        <w:rPr>
          <w:rFonts w:ascii="GHEA Grapalat" w:hAnsi="GHEA Grapalat"/>
          <w:sz w:val="20"/>
          <w:szCs w:val="20"/>
        </w:rPr>
        <w:t xml:space="preserve"> </w:t>
      </w:r>
      <w:r w:rsidRPr="00C0452F">
        <w:rPr>
          <w:rFonts w:ascii="GHEA Grapalat" w:hAnsi="GHEA Grapalat" w:hint="eastAsia"/>
          <w:sz w:val="20"/>
          <w:szCs w:val="20"/>
        </w:rPr>
        <w:t>обеспечения</w:t>
      </w:r>
      <w:r w:rsidRPr="00C0452F">
        <w:rPr>
          <w:rFonts w:ascii="GHEA Grapalat" w:hAnsi="GHEA Grapalat"/>
          <w:sz w:val="20"/>
          <w:szCs w:val="20"/>
        </w:rPr>
        <w:t xml:space="preserve"> </w:t>
      </w:r>
      <w:r w:rsidRPr="00C0452F">
        <w:rPr>
          <w:rFonts w:ascii="GHEA Grapalat" w:hAnsi="GHEA Grapalat" w:hint="eastAsia"/>
          <w:sz w:val="20"/>
          <w:szCs w:val="20"/>
        </w:rPr>
        <w:t>договора</w:t>
      </w:r>
      <w:r w:rsidRPr="00C0452F">
        <w:rPr>
          <w:rFonts w:ascii="GHEA Grapalat" w:hAnsi="GHEA Grapalat"/>
          <w:sz w:val="20"/>
          <w:szCs w:val="20"/>
        </w:rPr>
        <w:t xml:space="preserve"> </w:t>
      </w:r>
      <w:r w:rsidRPr="00C0452F">
        <w:rPr>
          <w:rFonts w:ascii="GHEA Grapalat" w:hAnsi="GHEA Grapalat" w:hint="eastAsia"/>
          <w:sz w:val="20"/>
          <w:szCs w:val="20"/>
        </w:rPr>
        <w:t>руководитель</w:t>
      </w:r>
      <w:r w:rsidRPr="00C0452F">
        <w:rPr>
          <w:rFonts w:ascii="GHEA Grapalat" w:hAnsi="GHEA Grapalat"/>
          <w:sz w:val="20"/>
          <w:szCs w:val="20"/>
        </w:rPr>
        <w:t xml:space="preserve"> </w:t>
      </w:r>
      <w:r w:rsidRPr="00C0452F">
        <w:rPr>
          <w:rFonts w:ascii="GHEA Grapalat" w:hAnsi="GHEA Grapalat" w:hint="eastAsia"/>
          <w:sz w:val="20"/>
          <w:szCs w:val="20"/>
        </w:rPr>
        <w:t>заказчика</w:t>
      </w:r>
      <w:r w:rsidRPr="00C0452F">
        <w:rPr>
          <w:rFonts w:ascii="GHEA Grapalat" w:hAnsi="GHEA Grapalat"/>
          <w:sz w:val="20"/>
          <w:szCs w:val="20"/>
        </w:rPr>
        <w:t xml:space="preserve"> </w:t>
      </w:r>
      <w:r w:rsidRPr="00C0452F">
        <w:rPr>
          <w:rFonts w:ascii="GHEA Grapalat" w:hAnsi="GHEA Grapalat" w:hint="eastAsia"/>
          <w:sz w:val="20"/>
          <w:szCs w:val="20"/>
        </w:rPr>
        <w:t>в</w:t>
      </w:r>
      <w:r w:rsidRPr="00C0452F">
        <w:rPr>
          <w:rFonts w:ascii="GHEA Grapalat" w:hAnsi="GHEA Grapalat"/>
          <w:sz w:val="20"/>
          <w:szCs w:val="20"/>
        </w:rPr>
        <w:t xml:space="preserve"> </w:t>
      </w:r>
      <w:r w:rsidRPr="00C0452F">
        <w:rPr>
          <w:rFonts w:ascii="GHEA Grapalat" w:hAnsi="GHEA Grapalat" w:hint="eastAsia"/>
          <w:sz w:val="20"/>
          <w:szCs w:val="20"/>
        </w:rPr>
        <w:t>письменной</w:t>
      </w:r>
      <w:r w:rsidRPr="00C0452F">
        <w:rPr>
          <w:rFonts w:ascii="GHEA Grapalat" w:hAnsi="GHEA Grapalat"/>
          <w:sz w:val="20"/>
          <w:szCs w:val="20"/>
        </w:rPr>
        <w:t xml:space="preserve"> </w:t>
      </w:r>
      <w:r w:rsidRPr="00C0452F">
        <w:rPr>
          <w:rFonts w:ascii="GHEA Grapalat" w:hAnsi="GHEA Grapalat" w:hint="eastAsia"/>
          <w:sz w:val="20"/>
          <w:szCs w:val="20"/>
        </w:rPr>
        <w:t>форме</w:t>
      </w:r>
      <w:r w:rsidRPr="00C0452F">
        <w:rPr>
          <w:rFonts w:ascii="GHEA Grapalat" w:hAnsi="GHEA Grapalat"/>
          <w:sz w:val="20"/>
          <w:szCs w:val="20"/>
        </w:rPr>
        <w:t xml:space="preserve"> </w:t>
      </w:r>
      <w:r w:rsidRPr="00C0452F">
        <w:rPr>
          <w:rFonts w:ascii="GHEA Grapalat" w:hAnsi="GHEA Grapalat" w:hint="eastAsia"/>
          <w:sz w:val="20"/>
          <w:szCs w:val="20"/>
        </w:rPr>
        <w:t>в</w:t>
      </w:r>
      <w:r w:rsidRPr="00C0452F">
        <w:rPr>
          <w:rFonts w:ascii="GHEA Grapalat" w:hAnsi="GHEA Grapalat"/>
          <w:sz w:val="20"/>
          <w:szCs w:val="20"/>
        </w:rPr>
        <w:t xml:space="preserve"> </w:t>
      </w:r>
      <w:r w:rsidRPr="00C0452F">
        <w:rPr>
          <w:rFonts w:ascii="GHEA Grapalat" w:hAnsi="GHEA Grapalat" w:hint="eastAsia"/>
          <w:sz w:val="20"/>
          <w:szCs w:val="20"/>
        </w:rPr>
        <w:t>течение</w:t>
      </w:r>
      <w:r w:rsidRPr="00C0452F">
        <w:rPr>
          <w:rFonts w:ascii="GHEA Grapalat" w:hAnsi="GHEA Grapalat"/>
          <w:sz w:val="20"/>
          <w:szCs w:val="20"/>
        </w:rPr>
        <w:t xml:space="preserve"> </w:t>
      </w:r>
      <w:r w:rsidRPr="00C0452F">
        <w:rPr>
          <w:rFonts w:ascii="GHEA Grapalat" w:hAnsi="GHEA Grapalat" w:hint="eastAsia"/>
          <w:sz w:val="20"/>
          <w:szCs w:val="20"/>
        </w:rPr>
        <w:t>пяти</w:t>
      </w:r>
      <w:r w:rsidRPr="00C0452F">
        <w:rPr>
          <w:rFonts w:ascii="GHEA Grapalat" w:hAnsi="GHEA Grapalat"/>
          <w:sz w:val="20"/>
          <w:szCs w:val="20"/>
        </w:rPr>
        <w:t xml:space="preserve"> </w:t>
      </w:r>
      <w:r w:rsidRPr="00C0452F">
        <w:rPr>
          <w:rFonts w:ascii="GHEA Grapalat" w:hAnsi="GHEA Grapalat" w:hint="eastAsia"/>
          <w:sz w:val="20"/>
          <w:szCs w:val="20"/>
        </w:rPr>
        <w:t>рабочих</w:t>
      </w:r>
      <w:r w:rsidRPr="00C0452F">
        <w:rPr>
          <w:rFonts w:ascii="GHEA Grapalat" w:hAnsi="GHEA Grapalat"/>
          <w:sz w:val="20"/>
          <w:szCs w:val="20"/>
        </w:rPr>
        <w:t xml:space="preserve"> </w:t>
      </w:r>
      <w:r w:rsidRPr="00C0452F">
        <w:rPr>
          <w:rFonts w:ascii="GHEA Grapalat" w:hAnsi="GHEA Grapalat" w:hint="eastAsia"/>
          <w:sz w:val="20"/>
          <w:szCs w:val="20"/>
        </w:rPr>
        <w:t>дней</w:t>
      </w:r>
      <w:r w:rsidRPr="00C0452F">
        <w:rPr>
          <w:rFonts w:ascii="GHEA Grapalat" w:hAnsi="GHEA Grapalat"/>
          <w:sz w:val="20"/>
          <w:szCs w:val="20"/>
        </w:rPr>
        <w:t xml:space="preserve">, </w:t>
      </w:r>
      <w:r w:rsidRPr="00C0452F">
        <w:rPr>
          <w:rFonts w:ascii="GHEA Grapalat" w:hAnsi="GHEA Grapalat" w:hint="eastAsia"/>
          <w:sz w:val="20"/>
          <w:szCs w:val="20"/>
        </w:rPr>
        <w:t>следующих</w:t>
      </w:r>
      <w:r w:rsidRPr="00C0452F">
        <w:rPr>
          <w:rFonts w:ascii="GHEA Grapalat" w:hAnsi="GHEA Grapalat"/>
          <w:sz w:val="20"/>
          <w:szCs w:val="20"/>
        </w:rPr>
        <w:t xml:space="preserve"> </w:t>
      </w:r>
      <w:r w:rsidRPr="00C0452F">
        <w:rPr>
          <w:rFonts w:ascii="GHEA Grapalat" w:hAnsi="GHEA Grapalat" w:hint="eastAsia"/>
          <w:sz w:val="20"/>
          <w:szCs w:val="20"/>
        </w:rPr>
        <w:t>за</w:t>
      </w:r>
      <w:r w:rsidRPr="00C0452F">
        <w:rPr>
          <w:rFonts w:ascii="GHEA Grapalat" w:hAnsi="GHEA Grapalat"/>
          <w:sz w:val="20"/>
          <w:szCs w:val="20"/>
        </w:rPr>
        <w:t xml:space="preserve"> </w:t>
      </w:r>
      <w:r w:rsidR="00BF3134" w:rsidRPr="00C0452F">
        <w:rPr>
          <w:rFonts w:ascii="GHEA Grapalat" w:hAnsi="GHEA Grapalat"/>
          <w:sz w:val="20"/>
          <w:szCs w:val="20"/>
        </w:rPr>
        <w:t>днем возникновения основания возврата обеспечения</w:t>
      </w:r>
      <w:r w:rsidR="00BF3134" w:rsidRPr="00C0452F" w:rsidDel="00960F8B">
        <w:rPr>
          <w:rFonts w:ascii="GHEA Grapalat" w:hAnsi="GHEA Grapalat"/>
          <w:sz w:val="20"/>
          <w:szCs w:val="20"/>
        </w:rPr>
        <w:t xml:space="preserve"> </w:t>
      </w:r>
      <w:r w:rsidR="00BF3134" w:rsidRPr="00C0452F">
        <w:rPr>
          <w:rFonts w:ascii="GHEA Grapalat" w:hAnsi="GHEA Grapalat"/>
          <w:sz w:val="20"/>
          <w:szCs w:val="20"/>
        </w:rPr>
        <w:t>уведомляет</w:t>
      </w:r>
      <w:r w:rsidR="0012082E" w:rsidRPr="00C0452F">
        <w:rPr>
          <w:rFonts w:ascii="GHEA Grapalat" w:hAnsi="GHEA Grapalat"/>
          <w:sz w:val="20"/>
          <w:szCs w:val="20"/>
          <w:lang w:val="hy-AM"/>
        </w:rPr>
        <w:t>:</w:t>
      </w:r>
    </w:p>
    <w:p w14:paraId="73DEE3BD" w14:textId="77777777" w:rsidR="00971BF8" w:rsidRPr="00C0452F" w:rsidRDefault="00971BF8" w:rsidP="00703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0"/>
          <w:szCs w:val="20"/>
        </w:rPr>
      </w:pPr>
      <w:r w:rsidRPr="00C0452F">
        <w:rPr>
          <w:rFonts w:ascii="GHEA Grapalat" w:hAnsi="GHEA Grapalat"/>
          <w:sz w:val="20"/>
          <w:szCs w:val="20"/>
        </w:rPr>
        <w:t xml:space="preserve">- </w:t>
      </w:r>
      <w:r w:rsidRPr="00C0452F">
        <w:rPr>
          <w:rFonts w:ascii="GHEA Grapalat" w:hAnsi="GHEA Grapalat" w:hint="eastAsia"/>
          <w:sz w:val="20"/>
          <w:szCs w:val="20"/>
        </w:rPr>
        <w:t>в</w:t>
      </w:r>
      <w:r w:rsidRPr="00C0452F">
        <w:rPr>
          <w:rFonts w:ascii="GHEA Grapalat" w:hAnsi="GHEA Grapalat"/>
          <w:sz w:val="20"/>
          <w:szCs w:val="20"/>
        </w:rPr>
        <w:t xml:space="preserve"> </w:t>
      </w:r>
      <w:r w:rsidRPr="00C0452F">
        <w:rPr>
          <w:rFonts w:ascii="GHEA Grapalat" w:hAnsi="GHEA Grapalat" w:hint="eastAsia"/>
          <w:sz w:val="20"/>
          <w:szCs w:val="20"/>
        </w:rPr>
        <w:t>случае</w:t>
      </w:r>
      <w:r w:rsidRPr="00C0452F">
        <w:rPr>
          <w:rFonts w:ascii="GHEA Grapalat" w:hAnsi="GHEA Grapalat"/>
          <w:sz w:val="20"/>
          <w:szCs w:val="20"/>
        </w:rPr>
        <w:t xml:space="preserve"> </w:t>
      </w:r>
      <w:r w:rsidRPr="00C0452F">
        <w:rPr>
          <w:rFonts w:ascii="GHEA Grapalat" w:hAnsi="GHEA Grapalat" w:hint="eastAsia"/>
          <w:sz w:val="20"/>
          <w:szCs w:val="20"/>
        </w:rPr>
        <w:t>обеспечения</w:t>
      </w:r>
      <w:r w:rsidRPr="00C0452F">
        <w:rPr>
          <w:rFonts w:ascii="GHEA Grapalat" w:hAnsi="GHEA Grapalat"/>
          <w:sz w:val="20"/>
          <w:szCs w:val="20"/>
        </w:rPr>
        <w:t xml:space="preserve"> </w:t>
      </w:r>
      <w:r w:rsidR="009603C1" w:rsidRPr="00C0452F">
        <w:rPr>
          <w:rFonts w:ascii="GHEA Grapalat" w:hAnsi="GHEA Grapalat" w:hint="eastAsia"/>
          <w:sz w:val="20"/>
          <w:szCs w:val="20"/>
        </w:rPr>
        <w:t>представлен</w:t>
      </w:r>
      <w:r w:rsidR="009603C1" w:rsidRPr="00C0452F">
        <w:rPr>
          <w:rFonts w:ascii="GHEA Grapalat" w:hAnsi="GHEA Grapalat"/>
          <w:sz w:val="20"/>
          <w:szCs w:val="20"/>
        </w:rPr>
        <w:t xml:space="preserve">ного </w:t>
      </w:r>
      <w:r w:rsidRPr="00C0452F">
        <w:rPr>
          <w:rFonts w:ascii="GHEA Grapalat" w:hAnsi="GHEA Grapalat" w:hint="eastAsia"/>
          <w:sz w:val="20"/>
          <w:szCs w:val="20"/>
        </w:rPr>
        <w:t>в</w:t>
      </w:r>
      <w:r w:rsidRPr="00C0452F">
        <w:rPr>
          <w:rFonts w:ascii="GHEA Grapalat" w:hAnsi="GHEA Grapalat"/>
          <w:sz w:val="20"/>
          <w:szCs w:val="20"/>
        </w:rPr>
        <w:t xml:space="preserve"> </w:t>
      </w:r>
      <w:r w:rsidRPr="00C0452F">
        <w:rPr>
          <w:rFonts w:ascii="GHEA Grapalat" w:hAnsi="GHEA Grapalat" w:hint="eastAsia"/>
          <w:sz w:val="20"/>
          <w:szCs w:val="20"/>
        </w:rPr>
        <w:t>форме</w:t>
      </w:r>
      <w:r w:rsidRPr="00C0452F">
        <w:rPr>
          <w:rFonts w:ascii="GHEA Grapalat" w:hAnsi="GHEA Grapalat"/>
          <w:sz w:val="20"/>
          <w:szCs w:val="20"/>
        </w:rPr>
        <w:t xml:space="preserve"> наличных денег - </w:t>
      </w:r>
      <w:r w:rsidRPr="00C0452F">
        <w:rPr>
          <w:rFonts w:ascii="GHEA Grapalat" w:hAnsi="GHEA Grapalat" w:hint="eastAsia"/>
          <w:sz w:val="20"/>
          <w:szCs w:val="20"/>
        </w:rPr>
        <w:t>Министерство</w:t>
      </w:r>
      <w:r w:rsidRPr="00C0452F">
        <w:rPr>
          <w:rFonts w:ascii="GHEA Grapalat" w:hAnsi="GHEA Grapalat"/>
          <w:sz w:val="20"/>
          <w:szCs w:val="20"/>
        </w:rPr>
        <w:t xml:space="preserve"> </w:t>
      </w:r>
      <w:r w:rsidRPr="00C0452F">
        <w:rPr>
          <w:rFonts w:ascii="GHEA Grapalat" w:hAnsi="GHEA Grapalat" w:hint="eastAsia"/>
          <w:sz w:val="20"/>
          <w:szCs w:val="20"/>
        </w:rPr>
        <w:t>финансов</w:t>
      </w:r>
      <w:r w:rsidRPr="00C0452F">
        <w:rPr>
          <w:rFonts w:ascii="GHEA Grapalat" w:hAnsi="GHEA Grapalat"/>
          <w:sz w:val="20"/>
          <w:szCs w:val="20"/>
        </w:rPr>
        <w:t xml:space="preserve"> </w:t>
      </w:r>
      <w:r w:rsidRPr="00C0452F">
        <w:rPr>
          <w:rFonts w:ascii="GHEA Grapalat" w:hAnsi="GHEA Grapalat" w:hint="eastAsia"/>
          <w:sz w:val="20"/>
          <w:szCs w:val="20"/>
        </w:rPr>
        <w:t>РА</w:t>
      </w:r>
      <w:r w:rsidRPr="00C0452F">
        <w:rPr>
          <w:rFonts w:ascii="GHEA Grapalat" w:hAnsi="GHEA Grapalat"/>
          <w:sz w:val="20"/>
          <w:szCs w:val="20"/>
        </w:rPr>
        <w:t xml:space="preserve"> </w:t>
      </w:r>
      <w:r w:rsidRPr="00C0452F">
        <w:rPr>
          <w:rFonts w:ascii="GHEA Grapalat" w:hAnsi="GHEA Grapalat" w:hint="eastAsia"/>
          <w:sz w:val="20"/>
          <w:szCs w:val="20"/>
        </w:rPr>
        <w:t>с</w:t>
      </w:r>
      <w:r w:rsidRPr="00C0452F">
        <w:rPr>
          <w:rFonts w:ascii="GHEA Grapalat" w:hAnsi="GHEA Grapalat"/>
          <w:sz w:val="20"/>
          <w:szCs w:val="20"/>
        </w:rPr>
        <w:t xml:space="preserve"> </w:t>
      </w:r>
      <w:r w:rsidRPr="00C0452F">
        <w:rPr>
          <w:rFonts w:ascii="GHEA Grapalat" w:hAnsi="GHEA Grapalat" w:hint="eastAsia"/>
          <w:sz w:val="20"/>
          <w:szCs w:val="20"/>
        </w:rPr>
        <w:t>приложением</w:t>
      </w:r>
      <w:r w:rsidRPr="00C0452F">
        <w:rPr>
          <w:rFonts w:ascii="GHEA Grapalat" w:hAnsi="GHEA Grapalat"/>
          <w:sz w:val="20"/>
          <w:szCs w:val="20"/>
        </w:rPr>
        <w:t xml:space="preserve"> </w:t>
      </w:r>
      <w:r w:rsidRPr="00C0452F">
        <w:rPr>
          <w:rFonts w:ascii="GHEA Grapalat" w:hAnsi="GHEA Grapalat" w:hint="eastAsia"/>
          <w:sz w:val="20"/>
          <w:szCs w:val="20"/>
        </w:rPr>
        <w:t>копии</w:t>
      </w:r>
      <w:r w:rsidRPr="00C0452F">
        <w:rPr>
          <w:rFonts w:ascii="GHEA Grapalat" w:hAnsi="GHEA Grapalat"/>
          <w:sz w:val="20"/>
          <w:szCs w:val="20"/>
        </w:rPr>
        <w:t xml:space="preserve"> представленного в заявке </w:t>
      </w:r>
      <w:r w:rsidRPr="00C0452F">
        <w:rPr>
          <w:rFonts w:ascii="GHEA Grapalat" w:hAnsi="GHEA Grapalat" w:hint="eastAsia"/>
          <w:sz w:val="20"/>
          <w:szCs w:val="20"/>
        </w:rPr>
        <w:t>документа</w:t>
      </w:r>
      <w:r w:rsidRPr="00C0452F">
        <w:rPr>
          <w:rFonts w:ascii="GHEA Grapalat" w:hAnsi="GHEA Grapalat"/>
          <w:sz w:val="20"/>
          <w:szCs w:val="20"/>
        </w:rPr>
        <w:t xml:space="preserve">, </w:t>
      </w:r>
      <w:r w:rsidRPr="00C0452F">
        <w:rPr>
          <w:rFonts w:ascii="GHEA Grapalat" w:hAnsi="GHEA Grapalat" w:hint="eastAsia"/>
          <w:sz w:val="20"/>
          <w:szCs w:val="20"/>
        </w:rPr>
        <w:t>об</w:t>
      </w:r>
      <w:r w:rsidRPr="00C0452F">
        <w:rPr>
          <w:rFonts w:ascii="GHEA Grapalat" w:hAnsi="GHEA Grapalat"/>
          <w:sz w:val="20"/>
          <w:szCs w:val="20"/>
        </w:rPr>
        <w:t xml:space="preserve"> </w:t>
      </w:r>
      <w:r w:rsidRPr="00C0452F">
        <w:rPr>
          <w:rFonts w:ascii="GHEA Grapalat" w:hAnsi="GHEA Grapalat" w:hint="eastAsia"/>
          <w:sz w:val="20"/>
          <w:szCs w:val="20"/>
        </w:rPr>
        <w:t>обосновании</w:t>
      </w:r>
      <w:r w:rsidRPr="00C0452F">
        <w:rPr>
          <w:rFonts w:ascii="GHEA Grapalat" w:hAnsi="GHEA Grapalat"/>
          <w:sz w:val="20"/>
          <w:szCs w:val="20"/>
        </w:rPr>
        <w:t xml:space="preserve"> </w:t>
      </w:r>
      <w:r w:rsidRPr="00C0452F">
        <w:rPr>
          <w:rFonts w:ascii="GHEA Grapalat" w:hAnsi="GHEA Grapalat" w:hint="eastAsia"/>
          <w:sz w:val="20"/>
          <w:szCs w:val="20"/>
        </w:rPr>
        <w:t>платежа</w:t>
      </w:r>
      <w:r w:rsidRPr="00C0452F">
        <w:rPr>
          <w:rFonts w:ascii="GHEA Grapalat" w:hAnsi="GHEA Grapalat"/>
          <w:sz w:val="20"/>
          <w:szCs w:val="20"/>
        </w:rPr>
        <w:t>,</w:t>
      </w:r>
    </w:p>
    <w:p w14:paraId="48D3C810" w14:textId="77777777" w:rsidR="00971BF8" w:rsidRPr="00C0452F" w:rsidRDefault="00971BF8" w:rsidP="00703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0"/>
          <w:szCs w:val="20"/>
        </w:rPr>
      </w:pPr>
      <w:r w:rsidRPr="00C0452F">
        <w:rPr>
          <w:rFonts w:ascii="GHEA Grapalat" w:hAnsi="GHEA Grapalat"/>
          <w:sz w:val="20"/>
          <w:szCs w:val="20"/>
        </w:rPr>
        <w:t xml:space="preserve">- </w:t>
      </w:r>
      <w:r w:rsidRPr="00C0452F">
        <w:rPr>
          <w:rFonts w:ascii="GHEA Grapalat" w:hAnsi="GHEA Grapalat" w:hint="eastAsia"/>
          <w:sz w:val="20"/>
          <w:szCs w:val="20"/>
        </w:rPr>
        <w:t>в</w:t>
      </w:r>
      <w:r w:rsidRPr="00C0452F">
        <w:rPr>
          <w:rFonts w:ascii="GHEA Grapalat" w:hAnsi="GHEA Grapalat"/>
          <w:sz w:val="20"/>
          <w:szCs w:val="20"/>
        </w:rPr>
        <w:t xml:space="preserve"> </w:t>
      </w:r>
      <w:r w:rsidRPr="00C0452F">
        <w:rPr>
          <w:rFonts w:ascii="GHEA Grapalat" w:hAnsi="GHEA Grapalat" w:hint="eastAsia"/>
          <w:sz w:val="20"/>
          <w:szCs w:val="20"/>
        </w:rPr>
        <w:t>случае</w:t>
      </w:r>
      <w:r w:rsidRPr="00C0452F">
        <w:rPr>
          <w:rFonts w:ascii="GHEA Grapalat" w:hAnsi="GHEA Grapalat"/>
          <w:sz w:val="20"/>
          <w:szCs w:val="20"/>
        </w:rPr>
        <w:t xml:space="preserve"> </w:t>
      </w:r>
      <w:r w:rsidRPr="00C0452F">
        <w:rPr>
          <w:rFonts w:ascii="GHEA Grapalat" w:hAnsi="GHEA Grapalat" w:hint="eastAsia"/>
          <w:sz w:val="20"/>
          <w:szCs w:val="20"/>
        </w:rPr>
        <w:t>обеспечения</w:t>
      </w:r>
      <w:r w:rsidRPr="00C0452F">
        <w:rPr>
          <w:rFonts w:ascii="GHEA Grapalat" w:hAnsi="GHEA Grapalat"/>
          <w:sz w:val="20"/>
          <w:szCs w:val="20"/>
        </w:rPr>
        <w:t xml:space="preserve">, </w:t>
      </w:r>
      <w:r w:rsidRPr="00C0452F">
        <w:rPr>
          <w:rFonts w:ascii="GHEA Grapalat" w:hAnsi="GHEA Grapalat" w:hint="eastAsia"/>
          <w:sz w:val="20"/>
          <w:szCs w:val="20"/>
        </w:rPr>
        <w:t>представленного</w:t>
      </w:r>
      <w:r w:rsidRPr="00C0452F">
        <w:rPr>
          <w:rFonts w:ascii="GHEA Grapalat" w:hAnsi="GHEA Grapalat"/>
          <w:sz w:val="20"/>
          <w:szCs w:val="20"/>
        </w:rPr>
        <w:t xml:space="preserve"> </w:t>
      </w:r>
      <w:r w:rsidRPr="00C0452F">
        <w:rPr>
          <w:rFonts w:ascii="GHEA Grapalat" w:hAnsi="GHEA Grapalat" w:hint="eastAsia"/>
          <w:sz w:val="20"/>
          <w:szCs w:val="20"/>
        </w:rPr>
        <w:t>в</w:t>
      </w:r>
      <w:r w:rsidRPr="00C0452F">
        <w:rPr>
          <w:rFonts w:ascii="GHEA Grapalat" w:hAnsi="GHEA Grapalat"/>
          <w:sz w:val="20"/>
          <w:szCs w:val="20"/>
        </w:rPr>
        <w:t xml:space="preserve"> </w:t>
      </w:r>
      <w:r w:rsidRPr="00C0452F">
        <w:rPr>
          <w:rFonts w:ascii="GHEA Grapalat" w:hAnsi="GHEA Grapalat" w:hint="eastAsia"/>
          <w:sz w:val="20"/>
          <w:szCs w:val="20"/>
        </w:rPr>
        <w:t>виде</w:t>
      </w:r>
      <w:r w:rsidRPr="00C0452F">
        <w:rPr>
          <w:rFonts w:ascii="GHEA Grapalat" w:hAnsi="GHEA Grapalat"/>
          <w:sz w:val="20"/>
          <w:szCs w:val="20"/>
        </w:rPr>
        <w:t xml:space="preserve"> </w:t>
      </w:r>
      <w:r w:rsidRPr="00C0452F">
        <w:rPr>
          <w:rFonts w:ascii="GHEA Grapalat" w:hAnsi="GHEA Grapalat" w:hint="eastAsia"/>
          <w:sz w:val="20"/>
          <w:szCs w:val="20"/>
        </w:rPr>
        <w:t>банковской</w:t>
      </w:r>
      <w:r w:rsidRPr="00C0452F">
        <w:rPr>
          <w:rFonts w:ascii="GHEA Grapalat" w:hAnsi="GHEA Grapalat"/>
          <w:sz w:val="20"/>
          <w:szCs w:val="20"/>
        </w:rPr>
        <w:t xml:space="preserve"> </w:t>
      </w:r>
      <w:r w:rsidRPr="00C0452F">
        <w:rPr>
          <w:rFonts w:ascii="GHEA Grapalat" w:hAnsi="GHEA Grapalat" w:hint="eastAsia"/>
          <w:sz w:val="20"/>
          <w:szCs w:val="20"/>
        </w:rPr>
        <w:t>гарантии</w:t>
      </w:r>
      <w:r w:rsidRPr="00C0452F">
        <w:rPr>
          <w:rFonts w:ascii="GHEA Grapalat" w:hAnsi="GHEA Grapalat"/>
          <w:sz w:val="20"/>
          <w:szCs w:val="20"/>
        </w:rPr>
        <w:t xml:space="preserve">- </w:t>
      </w:r>
      <w:r w:rsidRPr="00C0452F">
        <w:rPr>
          <w:rFonts w:ascii="GHEA Grapalat" w:hAnsi="GHEA Grapalat" w:hint="eastAsia"/>
          <w:sz w:val="20"/>
          <w:szCs w:val="20"/>
        </w:rPr>
        <w:t>банк</w:t>
      </w:r>
      <w:r w:rsidRPr="00C0452F">
        <w:rPr>
          <w:rFonts w:ascii="GHEA Grapalat" w:hAnsi="GHEA Grapalat"/>
          <w:sz w:val="20"/>
          <w:szCs w:val="20"/>
        </w:rPr>
        <w:t xml:space="preserve">, </w:t>
      </w:r>
      <w:r w:rsidRPr="00C0452F">
        <w:rPr>
          <w:rFonts w:ascii="GHEA Grapalat" w:hAnsi="GHEA Grapalat" w:hint="eastAsia"/>
          <w:sz w:val="20"/>
          <w:szCs w:val="20"/>
        </w:rPr>
        <w:t>выдавший</w:t>
      </w:r>
      <w:r w:rsidRPr="00C0452F">
        <w:rPr>
          <w:rFonts w:ascii="GHEA Grapalat" w:hAnsi="GHEA Grapalat"/>
          <w:sz w:val="20"/>
          <w:szCs w:val="20"/>
        </w:rPr>
        <w:t xml:space="preserve"> </w:t>
      </w:r>
      <w:r w:rsidRPr="00C0452F">
        <w:rPr>
          <w:rFonts w:ascii="GHEA Grapalat" w:hAnsi="GHEA Grapalat" w:hint="eastAsia"/>
          <w:sz w:val="20"/>
          <w:szCs w:val="20"/>
        </w:rPr>
        <w:t>гарантию</w:t>
      </w:r>
      <w:r w:rsidRPr="00C0452F">
        <w:rPr>
          <w:rFonts w:ascii="GHEA Grapalat" w:hAnsi="GHEA Grapalat"/>
          <w:sz w:val="20"/>
          <w:szCs w:val="20"/>
        </w:rPr>
        <w:t>;</w:t>
      </w:r>
    </w:p>
    <w:p w14:paraId="767226E3" w14:textId="409AD3B5" w:rsidR="003E194D" w:rsidRPr="00C0452F" w:rsidRDefault="00971BF8" w:rsidP="00B66A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b/>
        </w:rPr>
      </w:pPr>
      <w:r w:rsidRPr="00C0452F">
        <w:rPr>
          <w:rFonts w:ascii="GHEA Grapalat" w:hAnsi="GHEA Grapalat"/>
          <w:sz w:val="20"/>
          <w:szCs w:val="20"/>
        </w:rPr>
        <w:t xml:space="preserve">- </w:t>
      </w:r>
      <w:r w:rsidRPr="00C0452F">
        <w:rPr>
          <w:rFonts w:ascii="GHEA Grapalat" w:hAnsi="GHEA Grapalat" w:hint="eastAsia"/>
          <w:sz w:val="20"/>
          <w:szCs w:val="20"/>
        </w:rPr>
        <w:t>в</w:t>
      </w:r>
      <w:r w:rsidRPr="00C0452F">
        <w:rPr>
          <w:rFonts w:ascii="GHEA Grapalat" w:hAnsi="GHEA Grapalat"/>
          <w:sz w:val="20"/>
          <w:szCs w:val="20"/>
        </w:rPr>
        <w:t xml:space="preserve"> </w:t>
      </w:r>
      <w:r w:rsidRPr="00C0452F">
        <w:rPr>
          <w:rFonts w:ascii="GHEA Grapalat" w:hAnsi="GHEA Grapalat" w:hint="eastAsia"/>
          <w:sz w:val="20"/>
          <w:szCs w:val="20"/>
        </w:rPr>
        <w:t>случае</w:t>
      </w:r>
      <w:r w:rsidRPr="00C0452F">
        <w:rPr>
          <w:rFonts w:ascii="GHEA Grapalat" w:hAnsi="GHEA Grapalat"/>
          <w:sz w:val="20"/>
          <w:szCs w:val="20"/>
        </w:rPr>
        <w:t xml:space="preserve"> </w:t>
      </w:r>
      <w:r w:rsidRPr="00C0452F">
        <w:rPr>
          <w:rFonts w:ascii="GHEA Grapalat" w:hAnsi="GHEA Grapalat" w:hint="eastAsia"/>
          <w:sz w:val="20"/>
          <w:szCs w:val="20"/>
        </w:rPr>
        <w:t>обеспечения</w:t>
      </w:r>
      <w:r w:rsidRPr="00C0452F">
        <w:rPr>
          <w:rFonts w:ascii="GHEA Grapalat" w:hAnsi="GHEA Grapalat"/>
          <w:sz w:val="20"/>
          <w:szCs w:val="20"/>
        </w:rPr>
        <w:t xml:space="preserve">, </w:t>
      </w:r>
      <w:r w:rsidRPr="00C0452F">
        <w:rPr>
          <w:rFonts w:ascii="GHEA Grapalat" w:hAnsi="GHEA Grapalat" w:hint="eastAsia"/>
          <w:sz w:val="20"/>
          <w:szCs w:val="20"/>
        </w:rPr>
        <w:t>представленного</w:t>
      </w:r>
      <w:r w:rsidRPr="00C0452F">
        <w:rPr>
          <w:rFonts w:ascii="GHEA Grapalat" w:hAnsi="GHEA Grapalat"/>
          <w:sz w:val="20"/>
          <w:szCs w:val="20"/>
        </w:rPr>
        <w:t xml:space="preserve"> </w:t>
      </w:r>
      <w:r w:rsidRPr="00C0452F">
        <w:rPr>
          <w:rFonts w:ascii="GHEA Grapalat" w:hAnsi="GHEA Grapalat" w:hint="eastAsia"/>
          <w:sz w:val="20"/>
          <w:szCs w:val="20"/>
        </w:rPr>
        <w:t>в</w:t>
      </w:r>
      <w:r w:rsidRPr="00C0452F">
        <w:rPr>
          <w:rFonts w:ascii="GHEA Grapalat" w:hAnsi="GHEA Grapalat"/>
          <w:sz w:val="20"/>
          <w:szCs w:val="20"/>
        </w:rPr>
        <w:t xml:space="preserve"> </w:t>
      </w:r>
      <w:r w:rsidRPr="00C0452F">
        <w:rPr>
          <w:rFonts w:ascii="GHEA Grapalat" w:hAnsi="GHEA Grapalat" w:hint="eastAsia"/>
          <w:sz w:val="20"/>
          <w:szCs w:val="20"/>
        </w:rPr>
        <w:t>виде</w:t>
      </w:r>
      <w:r w:rsidRPr="00C0452F">
        <w:rPr>
          <w:rFonts w:ascii="GHEA Grapalat" w:hAnsi="GHEA Grapalat"/>
          <w:sz w:val="20"/>
          <w:szCs w:val="20"/>
        </w:rPr>
        <w:t xml:space="preserve"> соглашения о неустойке - </w:t>
      </w:r>
      <w:r w:rsidRPr="00C0452F">
        <w:rPr>
          <w:rFonts w:ascii="GHEA Grapalat" w:hAnsi="GHEA Grapalat" w:hint="eastAsia"/>
          <w:sz w:val="20"/>
          <w:szCs w:val="20"/>
        </w:rPr>
        <w:t>представивше</w:t>
      </w:r>
      <w:r w:rsidRPr="00C0452F">
        <w:rPr>
          <w:rFonts w:ascii="GHEA Grapalat" w:hAnsi="GHEA Grapalat"/>
          <w:sz w:val="20"/>
          <w:szCs w:val="20"/>
        </w:rPr>
        <w:t>го его участника</w:t>
      </w:r>
      <w:ins w:id="2" w:author="Inesa Kocharyan" w:date="2023-07-07T17:20:00Z">
        <w:r w:rsidRPr="00C0452F">
          <w:rPr>
            <w:rFonts w:ascii="GHEA Grapalat" w:hAnsi="GHEA Grapalat"/>
            <w:sz w:val="20"/>
            <w:szCs w:val="20"/>
          </w:rPr>
          <w:t>.</w:t>
        </w:r>
      </w:ins>
      <w:r w:rsidR="003E194D" w:rsidRPr="00C0452F">
        <w:rPr>
          <w:rFonts w:ascii="GHEA Grapalat" w:hAnsi="GHEA Grapalat"/>
        </w:rPr>
        <w:tab/>
      </w:r>
    </w:p>
    <w:p w14:paraId="144ABA18" w14:textId="4AF90BBA" w:rsidR="00096865" w:rsidRPr="00C0452F" w:rsidRDefault="008D5016" w:rsidP="00B66AF6">
      <w:pPr>
        <w:widowControl w:val="0"/>
        <w:jc w:val="center"/>
        <w:rPr>
          <w:rFonts w:ascii="GHEA Grapalat" w:hAnsi="GHEA Grapalat"/>
          <w:b/>
          <w:sz w:val="20"/>
          <w:szCs w:val="20"/>
        </w:rPr>
      </w:pPr>
      <w:r w:rsidRPr="00C0452F">
        <w:rPr>
          <w:rFonts w:ascii="GHEA Grapalat" w:hAnsi="GHEA Grapalat"/>
          <w:b/>
          <w:sz w:val="20"/>
          <w:szCs w:val="20"/>
        </w:rPr>
        <w:t>11. ОБЪЯВЛЕНИЕ ПРОЦЕДУРЫ НЕСОСТОЯВШЕЙСЯ</w:t>
      </w:r>
    </w:p>
    <w:p w14:paraId="11D1E64A" w14:textId="577F0459" w:rsidR="00096865" w:rsidRPr="00C0452F" w:rsidRDefault="00096865" w:rsidP="00B66AF6">
      <w:pPr>
        <w:widowControl w:val="0"/>
        <w:tabs>
          <w:tab w:val="left" w:pos="1276"/>
        </w:tabs>
        <w:ind w:firstLine="567"/>
        <w:jc w:val="both"/>
        <w:rPr>
          <w:rFonts w:ascii="GHEA Grapalat" w:hAnsi="GHEA Grapalat" w:cs="Sylfaen"/>
          <w:sz w:val="20"/>
          <w:szCs w:val="20"/>
        </w:rPr>
      </w:pPr>
      <w:r w:rsidRPr="00C0452F">
        <w:rPr>
          <w:rFonts w:ascii="GHEA Grapalat" w:hAnsi="GHEA Grapalat"/>
          <w:sz w:val="20"/>
          <w:szCs w:val="20"/>
        </w:rPr>
        <w:t>11.1</w:t>
      </w:r>
      <w:r w:rsidR="00801AC7" w:rsidRPr="00C0452F">
        <w:rPr>
          <w:rFonts w:ascii="GHEA Grapalat" w:hAnsi="GHEA Grapalat"/>
          <w:sz w:val="20"/>
          <w:szCs w:val="20"/>
        </w:rPr>
        <w:t>.</w:t>
      </w:r>
      <w:r w:rsidR="005B1155" w:rsidRPr="00C0452F">
        <w:rPr>
          <w:rFonts w:ascii="GHEA Grapalat" w:hAnsi="GHEA Grapalat"/>
          <w:sz w:val="20"/>
          <w:szCs w:val="20"/>
          <w:lang w:val="hy-AM"/>
        </w:rPr>
        <w:t xml:space="preserve"> </w:t>
      </w:r>
      <w:r w:rsidRPr="00C0452F">
        <w:rPr>
          <w:rFonts w:ascii="GHEA Grapalat" w:hAnsi="GHEA Grapalat"/>
          <w:sz w:val="20"/>
          <w:szCs w:val="20"/>
        </w:rPr>
        <w:t>Согласно статье 37 Закона, Комиссия объявляет настоящую процедуру несостоявшейся, если:</w:t>
      </w:r>
    </w:p>
    <w:p w14:paraId="3C7C67DF" w14:textId="77777777" w:rsidR="00096865" w:rsidRPr="00C0452F" w:rsidRDefault="00096865" w:rsidP="005B1155">
      <w:pPr>
        <w:widowControl w:val="0"/>
        <w:tabs>
          <w:tab w:val="left" w:pos="851"/>
        </w:tabs>
        <w:ind w:firstLine="567"/>
        <w:jc w:val="both"/>
        <w:rPr>
          <w:rFonts w:ascii="GHEA Grapalat" w:hAnsi="GHEA Grapalat" w:cs="Sylfaen"/>
          <w:sz w:val="20"/>
          <w:szCs w:val="20"/>
        </w:rPr>
      </w:pPr>
      <w:r w:rsidRPr="00C0452F">
        <w:rPr>
          <w:rFonts w:ascii="GHEA Grapalat" w:hAnsi="GHEA Grapalat"/>
          <w:sz w:val="20"/>
          <w:szCs w:val="20"/>
        </w:rPr>
        <w:t>1)</w:t>
      </w:r>
      <w:r w:rsidR="00801AC7" w:rsidRPr="00C0452F">
        <w:rPr>
          <w:rFonts w:ascii="GHEA Grapalat" w:hAnsi="GHEA Grapalat"/>
          <w:sz w:val="20"/>
          <w:szCs w:val="20"/>
        </w:rPr>
        <w:tab/>
      </w:r>
      <w:r w:rsidRPr="00C0452F">
        <w:rPr>
          <w:rFonts w:ascii="GHEA Grapalat" w:hAnsi="GHEA Grapalat"/>
          <w:sz w:val="20"/>
          <w:szCs w:val="20"/>
        </w:rPr>
        <w:t>ни одна из заявок не соответствует условиям приглашения;</w:t>
      </w:r>
    </w:p>
    <w:p w14:paraId="0BA99854" w14:textId="179B6C6A" w:rsidR="00096865" w:rsidRPr="00C0452F" w:rsidRDefault="00096865" w:rsidP="005B1155">
      <w:pPr>
        <w:widowControl w:val="0"/>
        <w:tabs>
          <w:tab w:val="left" w:pos="851"/>
        </w:tabs>
        <w:ind w:firstLine="567"/>
        <w:jc w:val="both"/>
        <w:rPr>
          <w:rFonts w:ascii="Cambria Math" w:hAnsi="Cambria Math" w:cs="Sylfaen"/>
          <w:sz w:val="20"/>
          <w:szCs w:val="20"/>
          <w:lang w:val="hy-AM"/>
        </w:rPr>
      </w:pPr>
      <w:r w:rsidRPr="00C0452F">
        <w:rPr>
          <w:rFonts w:ascii="GHEA Grapalat" w:hAnsi="GHEA Grapalat"/>
          <w:sz w:val="20"/>
          <w:szCs w:val="20"/>
        </w:rPr>
        <w:t>2)</w:t>
      </w:r>
      <w:r w:rsidR="00801AC7" w:rsidRPr="00C0452F">
        <w:rPr>
          <w:rFonts w:ascii="GHEA Grapalat" w:hAnsi="GHEA Grapalat"/>
          <w:sz w:val="20"/>
          <w:szCs w:val="20"/>
        </w:rPr>
        <w:tab/>
      </w:r>
      <w:r w:rsidRPr="00C0452F">
        <w:rPr>
          <w:rFonts w:ascii="GHEA Grapalat" w:hAnsi="GHEA Grapalat"/>
          <w:sz w:val="20"/>
          <w:szCs w:val="20"/>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C0452F">
        <w:rPr>
          <w:sz w:val="20"/>
          <w:szCs w:val="20"/>
          <w:lang w:val="en-US"/>
        </w:rPr>
        <w:t> </w:t>
      </w:r>
      <w:r w:rsidRPr="00C0452F">
        <w:rPr>
          <w:rFonts w:ascii="GHEA Grapalat" w:hAnsi="GHEA Grapalat"/>
          <w:sz w:val="20"/>
          <w:szCs w:val="20"/>
        </w:rPr>
        <w:t>— Совета попечителей</w:t>
      </w:r>
      <w:r w:rsidR="00B66AF6" w:rsidRPr="00C0452F">
        <w:rPr>
          <w:rFonts w:ascii="Cambria Math" w:hAnsi="Cambria Math"/>
          <w:sz w:val="20"/>
          <w:szCs w:val="20"/>
          <w:lang w:val="hy-AM"/>
        </w:rPr>
        <w:t>․</w:t>
      </w:r>
    </w:p>
    <w:p w14:paraId="0445787B" w14:textId="77777777" w:rsidR="00096865" w:rsidRPr="00C0452F" w:rsidRDefault="00096865" w:rsidP="005B1155">
      <w:pPr>
        <w:widowControl w:val="0"/>
        <w:tabs>
          <w:tab w:val="left" w:pos="851"/>
        </w:tabs>
        <w:ind w:firstLine="567"/>
        <w:jc w:val="both"/>
        <w:rPr>
          <w:rFonts w:ascii="GHEA Grapalat" w:hAnsi="GHEA Grapalat" w:cs="Sylfaen"/>
          <w:sz w:val="20"/>
          <w:szCs w:val="20"/>
        </w:rPr>
      </w:pPr>
      <w:r w:rsidRPr="00C0452F">
        <w:rPr>
          <w:rFonts w:ascii="GHEA Grapalat" w:hAnsi="GHEA Grapalat"/>
          <w:sz w:val="20"/>
          <w:szCs w:val="20"/>
        </w:rPr>
        <w:t>3)</w:t>
      </w:r>
      <w:r w:rsidR="00801AC7" w:rsidRPr="00C0452F">
        <w:rPr>
          <w:rFonts w:ascii="GHEA Grapalat" w:hAnsi="GHEA Grapalat"/>
          <w:sz w:val="20"/>
          <w:szCs w:val="20"/>
        </w:rPr>
        <w:tab/>
      </w:r>
      <w:r w:rsidRPr="00C0452F">
        <w:rPr>
          <w:rFonts w:ascii="GHEA Grapalat" w:hAnsi="GHEA Grapalat"/>
          <w:sz w:val="20"/>
          <w:szCs w:val="20"/>
        </w:rPr>
        <w:t>не подано ни одной заявки;</w:t>
      </w:r>
    </w:p>
    <w:p w14:paraId="782BAF5E" w14:textId="77777777" w:rsidR="00096865" w:rsidRPr="00C0452F" w:rsidRDefault="00096865" w:rsidP="005B1155">
      <w:pPr>
        <w:widowControl w:val="0"/>
        <w:tabs>
          <w:tab w:val="left" w:pos="851"/>
        </w:tabs>
        <w:ind w:firstLine="567"/>
        <w:jc w:val="both"/>
        <w:rPr>
          <w:rFonts w:ascii="GHEA Grapalat" w:hAnsi="GHEA Grapalat"/>
          <w:sz w:val="20"/>
          <w:szCs w:val="20"/>
        </w:rPr>
      </w:pPr>
      <w:r w:rsidRPr="00C0452F">
        <w:rPr>
          <w:rFonts w:ascii="GHEA Grapalat" w:hAnsi="GHEA Grapalat"/>
          <w:sz w:val="20"/>
          <w:szCs w:val="20"/>
        </w:rPr>
        <w:t>4)</w:t>
      </w:r>
      <w:r w:rsidR="00801AC7" w:rsidRPr="00C0452F">
        <w:rPr>
          <w:rFonts w:ascii="GHEA Grapalat" w:hAnsi="GHEA Grapalat"/>
          <w:sz w:val="20"/>
          <w:szCs w:val="20"/>
        </w:rPr>
        <w:tab/>
      </w:r>
      <w:r w:rsidRPr="00C0452F">
        <w:rPr>
          <w:rFonts w:ascii="GHEA Grapalat" w:hAnsi="GHEA Grapalat"/>
          <w:sz w:val="20"/>
          <w:szCs w:val="20"/>
        </w:rPr>
        <w:t>договор не заключается.</w:t>
      </w:r>
    </w:p>
    <w:p w14:paraId="3EF39B31" w14:textId="15D672E7" w:rsidR="00CA1C11" w:rsidRPr="00C0452F" w:rsidRDefault="00731D26" w:rsidP="00B66AF6">
      <w:pPr>
        <w:widowControl w:val="0"/>
        <w:tabs>
          <w:tab w:val="left" w:pos="1276"/>
        </w:tabs>
        <w:ind w:firstLine="567"/>
        <w:jc w:val="both"/>
        <w:rPr>
          <w:rFonts w:ascii="GHEA Grapalat" w:hAnsi="GHEA Grapalat"/>
          <w:sz w:val="20"/>
          <w:szCs w:val="20"/>
        </w:rPr>
      </w:pPr>
      <w:r w:rsidRPr="00C0452F">
        <w:rPr>
          <w:rFonts w:ascii="GHEA Grapalat" w:hAnsi="GHEA Grapalat"/>
          <w:sz w:val="20"/>
          <w:szCs w:val="20"/>
        </w:rPr>
        <w:t>11.2</w:t>
      </w:r>
      <w:r w:rsidR="007642C2" w:rsidRPr="00C0452F">
        <w:rPr>
          <w:rFonts w:ascii="GHEA Grapalat" w:hAnsi="GHEA Grapalat"/>
          <w:sz w:val="20"/>
          <w:szCs w:val="20"/>
        </w:rPr>
        <w:t>.</w:t>
      </w:r>
      <w:r w:rsidR="005B1155" w:rsidRPr="00C0452F">
        <w:rPr>
          <w:rFonts w:ascii="GHEA Grapalat" w:hAnsi="GHEA Grapalat"/>
          <w:sz w:val="20"/>
          <w:szCs w:val="20"/>
          <w:lang w:val="hy-AM"/>
        </w:rPr>
        <w:t xml:space="preserve"> </w:t>
      </w:r>
      <w:r w:rsidRPr="00C0452F">
        <w:rPr>
          <w:rFonts w:ascii="GHEA Grapalat" w:hAnsi="GHEA Grapalat"/>
          <w:sz w:val="20"/>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14D7783A" w14:textId="292C0CBB" w:rsidR="00B66AF6" w:rsidRPr="00C0452F" w:rsidRDefault="00B66AF6" w:rsidP="00B66AF6">
      <w:pPr>
        <w:widowControl w:val="0"/>
        <w:tabs>
          <w:tab w:val="left" w:pos="1276"/>
        </w:tabs>
        <w:ind w:firstLine="567"/>
        <w:jc w:val="both"/>
        <w:rPr>
          <w:rFonts w:ascii="GHEA Grapalat" w:hAnsi="GHEA Grapalat"/>
          <w:sz w:val="20"/>
          <w:szCs w:val="20"/>
        </w:rPr>
      </w:pPr>
    </w:p>
    <w:p w14:paraId="22956BF6" w14:textId="300264AC" w:rsidR="00096865" w:rsidRPr="00C0452F" w:rsidRDefault="008D5016" w:rsidP="00B575CD">
      <w:pPr>
        <w:widowControl w:val="0"/>
        <w:ind w:left="567" w:right="282"/>
        <w:jc w:val="center"/>
        <w:rPr>
          <w:rFonts w:ascii="GHEA Grapalat" w:hAnsi="GHEA Grapalat"/>
          <w:b/>
          <w:sz w:val="20"/>
          <w:szCs w:val="20"/>
        </w:rPr>
      </w:pPr>
      <w:r w:rsidRPr="00C0452F">
        <w:rPr>
          <w:rFonts w:ascii="GHEA Grapalat" w:hAnsi="GHEA Grapalat"/>
          <w:b/>
          <w:sz w:val="20"/>
          <w:szCs w:val="20"/>
        </w:rPr>
        <w:t xml:space="preserve">12. ПРАВО УЧАСТНИКА И </w:t>
      </w:r>
      <w:r w:rsidR="008E3307" w:rsidRPr="00C0452F">
        <w:rPr>
          <w:rFonts w:ascii="GHEA Grapalat" w:hAnsi="GHEA Grapalat"/>
          <w:b/>
          <w:sz w:val="20"/>
          <w:szCs w:val="20"/>
        </w:rPr>
        <w:t xml:space="preserve">ПОРЯДОК ОБЖАЛОВАНИЯ ИМ </w:t>
      </w:r>
      <w:r w:rsidR="00025A85" w:rsidRPr="00C0452F">
        <w:rPr>
          <w:rFonts w:ascii="GHEA Grapalat" w:hAnsi="GHEA Grapalat"/>
          <w:b/>
          <w:sz w:val="20"/>
          <w:szCs w:val="20"/>
        </w:rPr>
        <w:br/>
      </w:r>
      <w:r w:rsidRPr="00C0452F">
        <w:rPr>
          <w:rFonts w:ascii="GHEA Grapalat" w:hAnsi="GHEA Grapalat"/>
          <w:b/>
          <w:sz w:val="20"/>
          <w:szCs w:val="20"/>
        </w:rPr>
        <w:t>ДЕЙСТВИЙ И (ИЛИ) ПРИНЯТЫХ РЕШЕНИЙ, СВЯЗАННЫХ</w:t>
      </w:r>
      <w:r w:rsidR="00025A85" w:rsidRPr="00C0452F">
        <w:rPr>
          <w:rFonts w:ascii="Courier New" w:hAnsi="Courier New" w:cs="Courier New"/>
          <w:b/>
          <w:sz w:val="20"/>
          <w:szCs w:val="20"/>
          <w:lang w:val="en-US"/>
        </w:rPr>
        <w:t> </w:t>
      </w:r>
      <w:r w:rsidRPr="00C0452F">
        <w:rPr>
          <w:rFonts w:ascii="GHEA Grapalat" w:hAnsi="GHEA Grapalat"/>
          <w:b/>
          <w:sz w:val="20"/>
          <w:szCs w:val="20"/>
        </w:rPr>
        <w:t>С</w:t>
      </w:r>
      <w:r w:rsidR="00025A85" w:rsidRPr="00C0452F">
        <w:rPr>
          <w:rFonts w:ascii="Courier New" w:hAnsi="Courier New" w:cs="Courier New"/>
          <w:b/>
          <w:sz w:val="20"/>
          <w:szCs w:val="20"/>
          <w:lang w:val="en-US"/>
        </w:rPr>
        <w:t> </w:t>
      </w:r>
      <w:r w:rsidRPr="00C0452F">
        <w:rPr>
          <w:rFonts w:ascii="GHEA Grapalat" w:hAnsi="GHEA Grapalat"/>
          <w:b/>
          <w:sz w:val="20"/>
          <w:szCs w:val="20"/>
        </w:rPr>
        <w:t>ПРОЦЕССОМ ЗАКУПКИ</w:t>
      </w:r>
    </w:p>
    <w:p w14:paraId="595B88F1" w14:textId="77777777" w:rsidR="000E1E78" w:rsidRPr="00C0452F" w:rsidRDefault="000E1E78" w:rsidP="00A169ED">
      <w:pPr>
        <w:widowControl w:val="0"/>
        <w:tabs>
          <w:tab w:val="left" w:pos="1276"/>
        </w:tabs>
        <w:ind w:firstLine="567"/>
        <w:jc w:val="both"/>
        <w:rPr>
          <w:rFonts w:ascii="GHEA Grapalat" w:hAnsi="GHEA Grapalat"/>
          <w:sz w:val="20"/>
          <w:szCs w:val="20"/>
        </w:rPr>
      </w:pPr>
      <w:r w:rsidRPr="00C0452F">
        <w:rPr>
          <w:rFonts w:ascii="GHEA Grapalat" w:hAnsi="GHEA Grapalat"/>
          <w:sz w:val="20"/>
          <w:szCs w:val="20"/>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27A177D1" w14:textId="77777777" w:rsidR="000E1E78" w:rsidRPr="00C0452F" w:rsidRDefault="000E1E78" w:rsidP="00A169ED">
      <w:pPr>
        <w:widowControl w:val="0"/>
        <w:tabs>
          <w:tab w:val="left" w:pos="1276"/>
        </w:tabs>
        <w:ind w:firstLine="567"/>
        <w:jc w:val="both"/>
        <w:rPr>
          <w:rFonts w:ascii="GHEA Grapalat" w:hAnsi="GHEA Grapalat"/>
          <w:sz w:val="20"/>
          <w:szCs w:val="20"/>
        </w:rPr>
      </w:pPr>
      <w:r w:rsidRPr="00C0452F">
        <w:rPr>
          <w:rFonts w:ascii="GHEA Grapalat" w:hAnsi="GHEA Grapalat"/>
          <w:sz w:val="20"/>
          <w:szCs w:val="20"/>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787E66D6" w14:textId="77777777" w:rsidR="000E1E78" w:rsidRPr="00C0452F" w:rsidRDefault="000E1E78" w:rsidP="00A169ED">
      <w:pPr>
        <w:widowControl w:val="0"/>
        <w:tabs>
          <w:tab w:val="left" w:pos="1276"/>
        </w:tabs>
        <w:ind w:firstLine="567"/>
        <w:jc w:val="both"/>
        <w:rPr>
          <w:rFonts w:ascii="GHEA Grapalat" w:hAnsi="GHEA Grapalat"/>
          <w:sz w:val="20"/>
          <w:szCs w:val="20"/>
        </w:rPr>
      </w:pPr>
      <w:r w:rsidRPr="00C0452F">
        <w:rPr>
          <w:rFonts w:ascii="GHEA Grapalat" w:hAnsi="GHEA Grapalat"/>
          <w:sz w:val="20"/>
          <w:szCs w:val="20"/>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243C1EBF" w14:textId="77777777" w:rsidR="000E1E78" w:rsidRPr="00C0452F" w:rsidRDefault="000E1E78" w:rsidP="00A169ED">
      <w:pPr>
        <w:widowControl w:val="0"/>
        <w:tabs>
          <w:tab w:val="left" w:pos="1276"/>
        </w:tabs>
        <w:ind w:firstLine="567"/>
        <w:jc w:val="both"/>
        <w:rPr>
          <w:rFonts w:ascii="GHEA Grapalat" w:hAnsi="GHEA Grapalat"/>
          <w:sz w:val="20"/>
          <w:szCs w:val="20"/>
        </w:rPr>
      </w:pPr>
      <w:r w:rsidRPr="00C0452F">
        <w:rPr>
          <w:rFonts w:ascii="GHEA Grapalat" w:hAnsi="GHEA Grapalat"/>
          <w:sz w:val="20"/>
          <w:szCs w:val="20"/>
        </w:rPr>
        <w:lastRenderedPageBreak/>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31745ABB" w14:textId="77777777" w:rsidR="000E1E78" w:rsidRPr="00C0452F" w:rsidRDefault="000E1E78" w:rsidP="00A169ED">
      <w:pPr>
        <w:widowControl w:val="0"/>
        <w:ind w:firstLine="567"/>
        <w:jc w:val="both"/>
        <w:rPr>
          <w:rFonts w:ascii="GHEA Grapalat" w:hAnsi="GHEA Grapalat"/>
          <w:sz w:val="20"/>
          <w:szCs w:val="20"/>
        </w:rPr>
      </w:pPr>
      <w:r w:rsidRPr="00C0452F">
        <w:rPr>
          <w:rFonts w:ascii="GHEA Grapalat" w:hAnsi="GHEA Grapalat"/>
          <w:sz w:val="20"/>
          <w:szCs w:val="20"/>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57C98D80" w14:textId="77777777" w:rsidR="000E1E78" w:rsidRPr="00C0452F" w:rsidRDefault="000E1E78" w:rsidP="00A169ED">
      <w:pPr>
        <w:jc w:val="both"/>
        <w:rPr>
          <w:rFonts w:ascii="GHEA Grapalat" w:hAnsi="GHEA Grapalat"/>
          <w:sz w:val="20"/>
          <w:szCs w:val="20"/>
        </w:rPr>
      </w:pPr>
      <w:r w:rsidRPr="00C0452F">
        <w:rPr>
          <w:rFonts w:ascii="GHEA Grapalat" w:hAnsi="GHEA Grapalat"/>
          <w:sz w:val="20"/>
          <w:szCs w:val="20"/>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6A4651F9" w14:textId="77777777" w:rsidR="000E1E78" w:rsidRPr="00C0452F" w:rsidRDefault="000E1E78" w:rsidP="00A169ED">
      <w:pPr>
        <w:jc w:val="both"/>
        <w:rPr>
          <w:rFonts w:ascii="GHEA Grapalat" w:hAnsi="GHEA Grapalat"/>
          <w:sz w:val="20"/>
          <w:szCs w:val="20"/>
        </w:rPr>
      </w:pPr>
      <w:r w:rsidRPr="00C0452F">
        <w:rPr>
          <w:rFonts w:ascii="GHEA Grapalat" w:hAnsi="GHEA Grapalat"/>
          <w:sz w:val="20"/>
          <w:szCs w:val="20"/>
        </w:rPr>
        <w:t xml:space="preserve">       12.6. Суд решает вопрос о принятии искового заявления к производству в трехдневный срок после его подачи.</w:t>
      </w:r>
    </w:p>
    <w:p w14:paraId="26C39B92" w14:textId="77777777" w:rsidR="000E1E78" w:rsidRPr="00C0452F" w:rsidRDefault="000E1E78" w:rsidP="00A169ED">
      <w:pPr>
        <w:jc w:val="both"/>
        <w:rPr>
          <w:rFonts w:ascii="GHEA Grapalat" w:hAnsi="GHEA Grapalat"/>
          <w:sz w:val="20"/>
          <w:szCs w:val="20"/>
        </w:rPr>
      </w:pPr>
      <w:r w:rsidRPr="00C0452F">
        <w:rPr>
          <w:rFonts w:ascii="GHEA Grapalat" w:hAnsi="GHEA Grapalat"/>
          <w:sz w:val="20"/>
          <w:szCs w:val="20"/>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3933E8E9" w14:textId="7DF7A3E7" w:rsidR="000E1E78" w:rsidRPr="00C0452F" w:rsidRDefault="00B66AF6" w:rsidP="00A169ED">
      <w:pPr>
        <w:jc w:val="both"/>
        <w:rPr>
          <w:rFonts w:ascii="GHEA Grapalat" w:hAnsi="GHEA Grapalat"/>
          <w:sz w:val="20"/>
          <w:szCs w:val="20"/>
          <w:lang w:val="hy-AM"/>
        </w:rPr>
      </w:pPr>
      <w:r w:rsidRPr="00C0452F">
        <w:rPr>
          <w:rFonts w:ascii="GHEA Grapalat" w:hAnsi="GHEA Grapalat"/>
          <w:sz w:val="20"/>
          <w:szCs w:val="20"/>
          <w:lang w:val="hy-AM"/>
        </w:rPr>
        <w:t xml:space="preserve">    </w:t>
      </w:r>
      <w:r w:rsidR="000E1E78" w:rsidRPr="00C0452F">
        <w:rPr>
          <w:rFonts w:ascii="GHEA Grapalat" w:hAnsi="GHEA Grapalat"/>
          <w:sz w:val="20"/>
          <w:szCs w:val="20"/>
        </w:rPr>
        <w:t>12.8. Решение о требовании доказательств исполняется ответчиком в пятидневный срок после получения решения.</w:t>
      </w:r>
    </w:p>
    <w:p w14:paraId="177B0751" w14:textId="77777777" w:rsidR="000E1E78" w:rsidRPr="00C0452F" w:rsidRDefault="000E1E78" w:rsidP="00A169ED">
      <w:pPr>
        <w:jc w:val="both"/>
        <w:rPr>
          <w:rFonts w:ascii="GHEA Grapalat" w:hAnsi="GHEA Grapalat"/>
          <w:sz w:val="20"/>
          <w:szCs w:val="20"/>
        </w:rPr>
      </w:pPr>
      <w:r w:rsidRPr="00C0452F">
        <w:rPr>
          <w:rFonts w:ascii="GHEA Grapalat" w:hAnsi="GHEA Grapalat"/>
          <w:sz w:val="20"/>
          <w:szCs w:val="20"/>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65D46BA4" w14:textId="49D725CB" w:rsidR="000E1E78" w:rsidRPr="00C0452F" w:rsidRDefault="00B66AF6" w:rsidP="00A169ED">
      <w:pPr>
        <w:jc w:val="both"/>
        <w:rPr>
          <w:rFonts w:ascii="GHEA Grapalat" w:hAnsi="GHEA Grapalat"/>
          <w:sz w:val="20"/>
          <w:szCs w:val="20"/>
          <w:lang w:val="hy-AM"/>
        </w:rPr>
      </w:pPr>
      <w:r w:rsidRPr="00C0452F">
        <w:rPr>
          <w:rFonts w:ascii="GHEA Grapalat" w:hAnsi="GHEA Grapalat"/>
          <w:sz w:val="20"/>
          <w:szCs w:val="20"/>
          <w:lang w:val="hy-AM"/>
        </w:rPr>
        <w:t xml:space="preserve">   </w:t>
      </w:r>
      <w:r w:rsidR="000E1E78" w:rsidRPr="00C0452F">
        <w:rPr>
          <w:rFonts w:ascii="GHEA Grapalat" w:hAnsi="GHEA Grapalat"/>
          <w:sz w:val="20"/>
          <w:szCs w:val="20"/>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000E1E78" w:rsidRPr="00C0452F">
        <w:rPr>
          <w:rFonts w:ascii="GHEA Grapalat" w:hAnsi="GHEA Grapalat"/>
          <w:sz w:val="20"/>
          <w:szCs w:val="20"/>
          <w:lang w:val="hy-AM"/>
        </w:rPr>
        <w:t>.</w:t>
      </w:r>
    </w:p>
    <w:p w14:paraId="21325BC8" w14:textId="36726C7D" w:rsidR="000E1E78" w:rsidRPr="00C0452F" w:rsidRDefault="00B66AF6" w:rsidP="00A169ED">
      <w:pPr>
        <w:jc w:val="both"/>
        <w:rPr>
          <w:rFonts w:ascii="GHEA Grapalat" w:hAnsi="GHEA Grapalat"/>
          <w:sz w:val="20"/>
          <w:szCs w:val="20"/>
          <w:lang w:val="hy-AM"/>
        </w:rPr>
      </w:pPr>
      <w:r w:rsidRPr="00C0452F">
        <w:rPr>
          <w:rFonts w:ascii="GHEA Grapalat" w:hAnsi="GHEA Grapalat"/>
          <w:sz w:val="20"/>
          <w:szCs w:val="20"/>
          <w:lang w:val="hy-AM"/>
        </w:rPr>
        <w:t xml:space="preserve">   </w:t>
      </w:r>
      <w:r w:rsidR="000E1E78" w:rsidRPr="00C0452F">
        <w:rPr>
          <w:rFonts w:ascii="GHEA Grapalat" w:hAnsi="GHEA Grapalat"/>
          <w:sz w:val="20"/>
          <w:szCs w:val="20"/>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000E1E78" w:rsidRPr="00C0452F">
        <w:rPr>
          <w:rFonts w:ascii="GHEA Grapalat" w:hAnsi="GHEA Grapalat"/>
          <w:sz w:val="20"/>
          <w:szCs w:val="20"/>
          <w:lang w:val="hy-AM"/>
        </w:rPr>
        <w:t>.</w:t>
      </w:r>
      <w:r w:rsidR="000E1E78" w:rsidRPr="00C0452F">
        <w:rPr>
          <w:rFonts w:ascii="GHEA Grapalat" w:hAnsi="GHEA Grapalat"/>
          <w:sz w:val="20"/>
          <w:szCs w:val="20"/>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000E1E78" w:rsidRPr="00C0452F">
        <w:rPr>
          <w:rFonts w:ascii="GHEA Grapalat" w:hAnsi="GHEA Grapalat"/>
          <w:sz w:val="20"/>
          <w:szCs w:val="20"/>
          <w:lang w:val="hy-AM"/>
        </w:rPr>
        <w:t>.</w:t>
      </w:r>
    </w:p>
    <w:p w14:paraId="23F7BC08" w14:textId="7698A04A" w:rsidR="000E1E78" w:rsidRPr="00C0452F" w:rsidRDefault="00B66AF6" w:rsidP="00A169ED">
      <w:pPr>
        <w:jc w:val="both"/>
        <w:rPr>
          <w:rFonts w:ascii="GHEA Grapalat" w:hAnsi="GHEA Grapalat"/>
          <w:sz w:val="20"/>
          <w:szCs w:val="20"/>
          <w:lang w:val="hy-AM"/>
        </w:rPr>
      </w:pPr>
      <w:r w:rsidRPr="00C0452F">
        <w:rPr>
          <w:rFonts w:ascii="GHEA Grapalat" w:hAnsi="GHEA Grapalat"/>
          <w:sz w:val="20"/>
          <w:szCs w:val="20"/>
          <w:lang w:val="hy-AM"/>
        </w:rPr>
        <w:t xml:space="preserve">   </w:t>
      </w:r>
      <w:r w:rsidR="000E1E78" w:rsidRPr="00C0452F">
        <w:rPr>
          <w:rFonts w:ascii="GHEA Grapalat" w:hAnsi="GHEA Grapalat"/>
          <w:sz w:val="20"/>
          <w:szCs w:val="20"/>
        </w:rPr>
        <w:t xml:space="preserve">12.11. </w:t>
      </w:r>
      <w:r w:rsidR="000E1E78" w:rsidRPr="00C0452F">
        <w:rPr>
          <w:rFonts w:ascii="GHEA Grapalat" w:hAnsi="GHEA Grapalat"/>
          <w:sz w:val="20"/>
          <w:szCs w:val="20"/>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71F55778" w14:textId="747D3ED3" w:rsidR="000E1E78" w:rsidRPr="00C0452F" w:rsidRDefault="00B66AF6" w:rsidP="00A169ED">
      <w:pPr>
        <w:jc w:val="both"/>
        <w:rPr>
          <w:rFonts w:ascii="GHEA Grapalat" w:hAnsi="GHEA Grapalat"/>
          <w:sz w:val="20"/>
          <w:szCs w:val="20"/>
        </w:rPr>
      </w:pPr>
      <w:r w:rsidRPr="00C0452F">
        <w:rPr>
          <w:rFonts w:ascii="GHEA Grapalat" w:hAnsi="GHEA Grapalat"/>
          <w:sz w:val="20"/>
          <w:szCs w:val="20"/>
          <w:lang w:val="hy-AM"/>
        </w:rPr>
        <w:t xml:space="preserve">   </w:t>
      </w:r>
      <w:r w:rsidR="000E1E78" w:rsidRPr="00C0452F">
        <w:rPr>
          <w:rFonts w:ascii="GHEA Grapalat" w:hAnsi="GHEA Grapalat"/>
          <w:sz w:val="20"/>
          <w:szCs w:val="20"/>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6C298B41" w14:textId="1CF899B8" w:rsidR="000E1E78" w:rsidRPr="00C0452F" w:rsidRDefault="00B66AF6" w:rsidP="00A169ED">
      <w:pPr>
        <w:jc w:val="both"/>
        <w:rPr>
          <w:rFonts w:ascii="GHEA Grapalat" w:hAnsi="GHEA Grapalat"/>
          <w:sz w:val="20"/>
          <w:szCs w:val="20"/>
        </w:rPr>
      </w:pPr>
      <w:r w:rsidRPr="00C0452F">
        <w:rPr>
          <w:rFonts w:ascii="GHEA Grapalat" w:hAnsi="GHEA Grapalat"/>
          <w:sz w:val="20"/>
          <w:szCs w:val="20"/>
          <w:lang w:val="hy-AM"/>
        </w:rPr>
        <w:t xml:space="preserve">   </w:t>
      </w:r>
      <w:r w:rsidR="000E1E78" w:rsidRPr="00C0452F">
        <w:rPr>
          <w:rFonts w:ascii="GHEA Grapalat" w:hAnsi="GHEA Grapalat"/>
          <w:sz w:val="20"/>
          <w:szCs w:val="20"/>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10D035C7" w14:textId="76EFC331" w:rsidR="000E1E78" w:rsidRPr="00C0452F" w:rsidRDefault="00B66AF6" w:rsidP="00A169ED">
      <w:pPr>
        <w:jc w:val="both"/>
        <w:rPr>
          <w:rFonts w:ascii="GHEA Grapalat" w:hAnsi="GHEA Grapalat"/>
          <w:sz w:val="20"/>
          <w:szCs w:val="20"/>
        </w:rPr>
      </w:pPr>
      <w:r w:rsidRPr="00C0452F">
        <w:rPr>
          <w:rFonts w:ascii="GHEA Grapalat" w:hAnsi="GHEA Grapalat"/>
          <w:sz w:val="20"/>
          <w:szCs w:val="20"/>
          <w:lang w:val="hy-AM"/>
        </w:rPr>
        <w:t xml:space="preserve">   </w:t>
      </w:r>
      <w:r w:rsidR="000E1E78" w:rsidRPr="00C0452F">
        <w:rPr>
          <w:rFonts w:ascii="GHEA Grapalat" w:hAnsi="GHEA Grapalat"/>
          <w:sz w:val="20"/>
          <w:szCs w:val="20"/>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1EABBBD5" w14:textId="6E578B62" w:rsidR="000E1E78" w:rsidRPr="00C0452F" w:rsidRDefault="00B66AF6" w:rsidP="00A169ED">
      <w:pPr>
        <w:jc w:val="both"/>
        <w:rPr>
          <w:rFonts w:ascii="GHEA Grapalat" w:hAnsi="GHEA Grapalat"/>
          <w:sz w:val="20"/>
          <w:szCs w:val="20"/>
        </w:rPr>
      </w:pPr>
      <w:r w:rsidRPr="00C0452F">
        <w:rPr>
          <w:rFonts w:ascii="GHEA Grapalat" w:hAnsi="GHEA Grapalat"/>
          <w:sz w:val="20"/>
          <w:szCs w:val="20"/>
          <w:lang w:val="hy-AM"/>
        </w:rPr>
        <w:t xml:space="preserve">   </w:t>
      </w:r>
      <w:r w:rsidR="000E1E78" w:rsidRPr="00C0452F">
        <w:rPr>
          <w:rFonts w:ascii="GHEA Grapalat" w:hAnsi="GHEA Grapalat"/>
          <w:sz w:val="20"/>
          <w:szCs w:val="20"/>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3D51981F" w14:textId="62CDD75E" w:rsidR="000E1E78" w:rsidRPr="00C0452F" w:rsidRDefault="00B66AF6" w:rsidP="00A169ED">
      <w:pPr>
        <w:jc w:val="both"/>
        <w:rPr>
          <w:rFonts w:ascii="GHEA Grapalat" w:hAnsi="GHEA Grapalat"/>
          <w:sz w:val="20"/>
          <w:szCs w:val="20"/>
        </w:rPr>
      </w:pPr>
      <w:r w:rsidRPr="00C0452F">
        <w:rPr>
          <w:rFonts w:ascii="GHEA Grapalat" w:hAnsi="GHEA Grapalat"/>
          <w:sz w:val="20"/>
          <w:szCs w:val="20"/>
          <w:lang w:val="hy-AM"/>
        </w:rPr>
        <w:t xml:space="preserve">   </w:t>
      </w:r>
      <w:r w:rsidR="000E1E78" w:rsidRPr="00C0452F">
        <w:rPr>
          <w:rFonts w:ascii="GHEA Grapalat" w:hAnsi="GHEA Grapalat"/>
          <w:sz w:val="20"/>
          <w:szCs w:val="20"/>
        </w:rPr>
        <w:t>12.16. Вопрос рассмотрения дела в судебном заседании может решиться также решением о принятии искового заявления к производству.</w:t>
      </w:r>
    </w:p>
    <w:p w14:paraId="7E45AA82" w14:textId="3F0786B8" w:rsidR="000E1E78" w:rsidRPr="00C0452F" w:rsidRDefault="00B66AF6" w:rsidP="00A169ED">
      <w:pPr>
        <w:jc w:val="both"/>
        <w:rPr>
          <w:rFonts w:ascii="GHEA Grapalat" w:hAnsi="GHEA Grapalat"/>
          <w:sz w:val="20"/>
          <w:szCs w:val="20"/>
        </w:rPr>
      </w:pPr>
      <w:r w:rsidRPr="00C0452F">
        <w:rPr>
          <w:rFonts w:ascii="GHEA Grapalat" w:hAnsi="GHEA Grapalat"/>
          <w:sz w:val="20"/>
          <w:szCs w:val="20"/>
          <w:lang w:val="hy-AM"/>
        </w:rPr>
        <w:t xml:space="preserve">   </w:t>
      </w:r>
      <w:r w:rsidR="000E1E78" w:rsidRPr="00C0452F">
        <w:rPr>
          <w:rFonts w:ascii="GHEA Grapalat" w:hAnsi="GHEA Grapalat"/>
          <w:sz w:val="20"/>
          <w:szCs w:val="20"/>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51AB47D8" w14:textId="0FF77911" w:rsidR="000E1E78" w:rsidRPr="00C0452F" w:rsidRDefault="00B66AF6" w:rsidP="00A169ED">
      <w:pPr>
        <w:jc w:val="both"/>
        <w:rPr>
          <w:rFonts w:ascii="GHEA Grapalat" w:hAnsi="GHEA Grapalat"/>
          <w:sz w:val="20"/>
          <w:szCs w:val="20"/>
        </w:rPr>
      </w:pPr>
      <w:r w:rsidRPr="00C0452F">
        <w:rPr>
          <w:rFonts w:ascii="GHEA Grapalat" w:hAnsi="GHEA Grapalat"/>
          <w:sz w:val="20"/>
          <w:szCs w:val="20"/>
          <w:lang w:val="hy-AM"/>
        </w:rPr>
        <w:t xml:space="preserve">   </w:t>
      </w:r>
      <w:r w:rsidR="000E1E78" w:rsidRPr="00C0452F">
        <w:rPr>
          <w:rFonts w:ascii="GHEA Grapalat" w:hAnsi="GHEA Grapalat"/>
          <w:sz w:val="20"/>
          <w:szCs w:val="20"/>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32F004CF" w14:textId="09818FF8" w:rsidR="000E1E78" w:rsidRPr="00C0452F" w:rsidRDefault="000E1E78" w:rsidP="007437C7">
      <w:pPr>
        <w:ind w:left="180"/>
        <w:jc w:val="both"/>
        <w:rPr>
          <w:rFonts w:ascii="GHEA Grapalat" w:hAnsi="GHEA Grapalat"/>
          <w:sz w:val="20"/>
          <w:szCs w:val="20"/>
        </w:rPr>
      </w:pPr>
      <w:r w:rsidRPr="00C0452F">
        <w:rPr>
          <w:rFonts w:ascii="GHEA Grapalat" w:hAnsi="GHEA Grapalat"/>
          <w:sz w:val="20"/>
          <w:szCs w:val="20"/>
        </w:rPr>
        <w:t xml:space="preserve">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w:t>
      </w:r>
      <w:r w:rsidRPr="00C0452F">
        <w:rPr>
          <w:rFonts w:ascii="GHEA Grapalat" w:hAnsi="GHEA Grapalat"/>
          <w:sz w:val="20"/>
          <w:szCs w:val="20"/>
        </w:rPr>
        <w:lastRenderedPageBreak/>
        <w:t>вступления в силу заключительного судебного акта, вынесенного судом первой инстанции по результатам рассмотрения спора.</w:t>
      </w:r>
    </w:p>
    <w:p w14:paraId="3CF53CC9" w14:textId="77777777" w:rsidR="000E1E78" w:rsidRPr="00C0452F" w:rsidRDefault="000E1E78" w:rsidP="00A169ED">
      <w:pPr>
        <w:jc w:val="both"/>
        <w:rPr>
          <w:rFonts w:ascii="GHEA Grapalat" w:hAnsi="GHEA Grapalat"/>
          <w:sz w:val="20"/>
          <w:szCs w:val="20"/>
        </w:rPr>
      </w:pPr>
      <w:r w:rsidRPr="00C0452F">
        <w:rPr>
          <w:rFonts w:ascii="GHEA Grapalat" w:hAnsi="GHEA Grapalat"/>
          <w:sz w:val="20"/>
          <w:szCs w:val="20"/>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2729BEB7" w14:textId="77777777" w:rsidR="000E1E78" w:rsidRPr="00C0452F" w:rsidRDefault="000E1E78" w:rsidP="00A169ED">
      <w:pPr>
        <w:jc w:val="both"/>
        <w:rPr>
          <w:rFonts w:ascii="GHEA Grapalat" w:hAnsi="GHEA Grapalat"/>
          <w:sz w:val="20"/>
          <w:szCs w:val="20"/>
        </w:rPr>
      </w:pPr>
      <w:r w:rsidRPr="00C0452F">
        <w:rPr>
          <w:rFonts w:ascii="GHEA Grapalat" w:hAnsi="GHEA Grapalat"/>
          <w:sz w:val="20"/>
          <w:szCs w:val="20"/>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07864834" w14:textId="77777777" w:rsidR="000E1E78" w:rsidRPr="00C0452F" w:rsidRDefault="000E1E78" w:rsidP="00A169ED">
      <w:pPr>
        <w:jc w:val="both"/>
        <w:rPr>
          <w:rFonts w:ascii="GHEA Grapalat" w:hAnsi="GHEA Grapalat"/>
          <w:sz w:val="20"/>
          <w:szCs w:val="20"/>
        </w:rPr>
      </w:pPr>
      <w:r w:rsidRPr="00C0452F">
        <w:rPr>
          <w:rFonts w:ascii="GHEA Grapalat" w:hAnsi="GHEA Grapalat"/>
          <w:sz w:val="20"/>
          <w:szCs w:val="20"/>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458C9E93" w14:textId="77777777" w:rsidR="000E1E78" w:rsidRPr="00C0452F" w:rsidRDefault="000E1E78" w:rsidP="00A169ED">
      <w:pPr>
        <w:jc w:val="both"/>
        <w:rPr>
          <w:rFonts w:ascii="GHEA Grapalat" w:hAnsi="GHEA Grapalat"/>
          <w:sz w:val="20"/>
          <w:szCs w:val="20"/>
        </w:rPr>
      </w:pPr>
      <w:r w:rsidRPr="00C0452F">
        <w:rPr>
          <w:rFonts w:ascii="GHEA Grapalat" w:hAnsi="GHEA Grapalat"/>
          <w:sz w:val="20"/>
          <w:szCs w:val="20"/>
        </w:rPr>
        <w:t>Уполномоченный орган незамедлительно публикует в бюллетене заключительную часть решения суда или иной заключительный судебный акт.</w:t>
      </w:r>
    </w:p>
    <w:p w14:paraId="74D05246" w14:textId="77FA89C2" w:rsidR="00B66AF6" w:rsidRPr="00C0452F" w:rsidRDefault="00B66AF6" w:rsidP="007437C7">
      <w:pPr>
        <w:widowControl w:val="0"/>
        <w:jc w:val="both"/>
        <w:rPr>
          <w:rFonts w:ascii="GHEA Grapalat" w:hAnsi="GHEA Grapalat"/>
          <w:sz w:val="20"/>
          <w:szCs w:val="20"/>
        </w:rPr>
      </w:pPr>
      <w:r w:rsidRPr="00C0452F">
        <w:rPr>
          <w:rFonts w:ascii="GHEA Grapalat" w:hAnsi="GHEA Grapalat"/>
          <w:sz w:val="20"/>
          <w:szCs w:val="20"/>
          <w:lang w:val="hy-AM"/>
        </w:rPr>
        <w:t xml:space="preserve">    </w:t>
      </w:r>
      <w:r w:rsidR="000E1E78" w:rsidRPr="00C0452F">
        <w:rPr>
          <w:rFonts w:ascii="GHEA Grapalat" w:hAnsi="GHEA Grapalat"/>
          <w:sz w:val="20"/>
          <w:szCs w:val="20"/>
        </w:rPr>
        <w:t>12.23. Ставки государственных пошлин, взимаемых за обжалование, установлены законом "О государственной пошлине".</w:t>
      </w:r>
      <w:r w:rsidR="000E1E78" w:rsidRPr="00C0452F">
        <w:rPr>
          <w:rFonts w:ascii="GHEA Grapalat" w:hAnsi="GHEA Grapalat"/>
          <w:b/>
        </w:rPr>
        <w:t xml:space="preserve">                                                  </w:t>
      </w:r>
    </w:p>
    <w:p w14:paraId="18807511" w14:textId="4D814F69" w:rsidR="00096865" w:rsidRPr="00C0452F" w:rsidRDefault="00096865" w:rsidP="00B66AF6">
      <w:pPr>
        <w:widowControl w:val="0"/>
        <w:spacing w:after="160"/>
        <w:jc w:val="center"/>
        <w:rPr>
          <w:rFonts w:ascii="GHEA Grapalat" w:hAnsi="GHEA Grapalat" w:cs="Sylfaen"/>
          <w:b/>
          <w:sz w:val="22"/>
          <w:szCs w:val="22"/>
        </w:rPr>
      </w:pPr>
      <w:r w:rsidRPr="00C0452F">
        <w:rPr>
          <w:rFonts w:ascii="GHEA Grapalat" w:hAnsi="GHEA Grapalat"/>
          <w:b/>
          <w:sz w:val="22"/>
          <w:szCs w:val="22"/>
        </w:rPr>
        <w:t>ЧАСТЬ II</w:t>
      </w:r>
    </w:p>
    <w:p w14:paraId="1423975D" w14:textId="77777777" w:rsidR="00096865" w:rsidRPr="00C0452F" w:rsidRDefault="00096865" w:rsidP="00B66AF6">
      <w:pPr>
        <w:pStyle w:val="aa"/>
        <w:widowControl w:val="0"/>
        <w:spacing w:after="160"/>
        <w:jc w:val="center"/>
        <w:rPr>
          <w:rFonts w:ascii="GHEA Grapalat" w:hAnsi="GHEA Grapalat"/>
          <w:b/>
          <w:sz w:val="22"/>
          <w:szCs w:val="22"/>
        </w:rPr>
      </w:pPr>
      <w:r w:rsidRPr="00C0452F">
        <w:rPr>
          <w:rFonts w:ascii="GHEA Grapalat" w:hAnsi="GHEA Grapalat"/>
          <w:b/>
          <w:sz w:val="22"/>
          <w:szCs w:val="22"/>
        </w:rPr>
        <w:t>ИНСТРУКЦИЯ</w:t>
      </w:r>
      <w:r w:rsidR="00191D27" w:rsidRPr="00C0452F">
        <w:rPr>
          <w:rFonts w:ascii="GHEA Grapalat" w:hAnsi="GHEA Grapalat"/>
          <w:b/>
          <w:sz w:val="22"/>
          <w:szCs w:val="22"/>
        </w:rPr>
        <w:t xml:space="preserve"> </w:t>
      </w:r>
      <w:r w:rsidRPr="00C0452F">
        <w:rPr>
          <w:rFonts w:ascii="GHEA Grapalat" w:hAnsi="GHEA Grapalat"/>
          <w:b/>
          <w:sz w:val="22"/>
          <w:szCs w:val="22"/>
        </w:rPr>
        <w:t xml:space="preserve">ПО СОСТАВЛЕНИЮ </w:t>
      </w:r>
      <w:r w:rsidR="00191D27" w:rsidRPr="00C0452F">
        <w:rPr>
          <w:rFonts w:ascii="GHEA Grapalat" w:hAnsi="GHEA Grapalat"/>
          <w:b/>
          <w:sz w:val="22"/>
          <w:szCs w:val="22"/>
        </w:rPr>
        <w:br/>
      </w:r>
      <w:r w:rsidRPr="00C0452F">
        <w:rPr>
          <w:rFonts w:ascii="GHEA Grapalat" w:hAnsi="GHEA Grapalat"/>
          <w:b/>
          <w:sz w:val="22"/>
          <w:szCs w:val="22"/>
        </w:rPr>
        <w:t>ЗАЯВКИ НА ОТКРЫТЫЙ КОНКУРС</w:t>
      </w:r>
    </w:p>
    <w:p w14:paraId="3472951D" w14:textId="77777777" w:rsidR="00096865" w:rsidRPr="00C0452F" w:rsidRDefault="00096865" w:rsidP="00A169ED">
      <w:pPr>
        <w:widowControl w:val="0"/>
        <w:jc w:val="center"/>
        <w:rPr>
          <w:rFonts w:ascii="GHEA Grapalat" w:hAnsi="GHEA Grapalat"/>
          <w:sz w:val="20"/>
          <w:szCs w:val="20"/>
        </w:rPr>
      </w:pPr>
    </w:p>
    <w:p w14:paraId="2ACF5A92" w14:textId="77777777" w:rsidR="00096865" w:rsidRPr="00C0452F" w:rsidRDefault="008D5016" w:rsidP="00A169ED">
      <w:pPr>
        <w:widowControl w:val="0"/>
        <w:jc w:val="center"/>
        <w:rPr>
          <w:rFonts w:ascii="GHEA Grapalat" w:hAnsi="GHEA Grapalat"/>
          <w:b/>
          <w:sz w:val="20"/>
          <w:szCs w:val="20"/>
        </w:rPr>
      </w:pPr>
      <w:r w:rsidRPr="00C0452F">
        <w:rPr>
          <w:rFonts w:ascii="GHEA Grapalat" w:hAnsi="GHEA Grapalat"/>
          <w:b/>
          <w:sz w:val="20"/>
          <w:szCs w:val="20"/>
        </w:rPr>
        <w:t>1. ОБЩИЕ ПОЛОЖЕНИЯ</w:t>
      </w:r>
    </w:p>
    <w:p w14:paraId="6FD24F21" w14:textId="77777777" w:rsidR="00096865" w:rsidRPr="00C0452F" w:rsidRDefault="00096865" w:rsidP="00B575CD">
      <w:pPr>
        <w:widowControl w:val="0"/>
        <w:tabs>
          <w:tab w:val="left" w:pos="993"/>
        </w:tabs>
        <w:ind w:firstLine="567"/>
        <w:jc w:val="both"/>
        <w:rPr>
          <w:rFonts w:ascii="GHEA Grapalat" w:hAnsi="GHEA Grapalat" w:cs="Sylfaen"/>
          <w:sz w:val="20"/>
          <w:szCs w:val="20"/>
        </w:rPr>
      </w:pPr>
      <w:r w:rsidRPr="00C0452F">
        <w:rPr>
          <w:rFonts w:ascii="GHEA Grapalat" w:hAnsi="GHEA Grapalat"/>
          <w:sz w:val="20"/>
          <w:szCs w:val="20"/>
        </w:rPr>
        <w:t>1.1</w:t>
      </w:r>
      <w:r w:rsidR="003802B8" w:rsidRPr="00C0452F">
        <w:rPr>
          <w:rFonts w:ascii="GHEA Grapalat" w:hAnsi="GHEA Grapalat"/>
          <w:sz w:val="20"/>
          <w:szCs w:val="20"/>
        </w:rPr>
        <w:t>.</w:t>
      </w:r>
      <w:r w:rsidR="003802B8" w:rsidRPr="00C0452F">
        <w:rPr>
          <w:rFonts w:ascii="GHEA Grapalat" w:hAnsi="GHEA Grapalat"/>
          <w:sz w:val="20"/>
          <w:szCs w:val="20"/>
        </w:rPr>
        <w:tab/>
      </w:r>
      <w:r w:rsidRPr="00C0452F">
        <w:rPr>
          <w:rFonts w:ascii="GHEA Grapalat" w:hAnsi="GHEA Grapalat"/>
          <w:sz w:val="20"/>
          <w:szCs w:val="20"/>
        </w:rPr>
        <w:t>Целью настоящей Инструкции является содействие участникам при подготовке заявки.</w:t>
      </w:r>
    </w:p>
    <w:p w14:paraId="723298C0" w14:textId="77777777" w:rsidR="00096865" w:rsidRPr="00C0452F" w:rsidRDefault="00096865" w:rsidP="00B575CD">
      <w:pPr>
        <w:widowControl w:val="0"/>
        <w:tabs>
          <w:tab w:val="left" w:pos="993"/>
        </w:tabs>
        <w:ind w:firstLine="567"/>
        <w:jc w:val="both"/>
        <w:rPr>
          <w:rFonts w:ascii="GHEA Grapalat" w:hAnsi="GHEA Grapalat" w:cs="Sylfaen"/>
          <w:sz w:val="20"/>
          <w:szCs w:val="20"/>
        </w:rPr>
      </w:pPr>
      <w:r w:rsidRPr="00C0452F">
        <w:rPr>
          <w:rFonts w:ascii="GHEA Grapalat" w:hAnsi="GHEA Grapalat"/>
          <w:sz w:val="20"/>
          <w:szCs w:val="20"/>
        </w:rPr>
        <w:t>1.2</w:t>
      </w:r>
      <w:r w:rsidR="003802B8" w:rsidRPr="00C0452F">
        <w:rPr>
          <w:rFonts w:ascii="GHEA Grapalat" w:hAnsi="GHEA Grapalat"/>
          <w:sz w:val="20"/>
          <w:szCs w:val="20"/>
        </w:rPr>
        <w:t>.</w:t>
      </w:r>
      <w:r w:rsidR="003802B8" w:rsidRPr="00C0452F">
        <w:rPr>
          <w:rFonts w:ascii="GHEA Grapalat" w:hAnsi="GHEA Grapalat"/>
          <w:sz w:val="20"/>
          <w:szCs w:val="20"/>
        </w:rPr>
        <w:tab/>
      </w:r>
      <w:r w:rsidRPr="00C0452F">
        <w:rPr>
          <w:rFonts w:ascii="GHEA Grapalat" w:hAnsi="GHEA Grapalat"/>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1A1AF005" w14:textId="77777777" w:rsidR="00096865" w:rsidRPr="00C0452F" w:rsidRDefault="00096865" w:rsidP="00B575CD">
      <w:pPr>
        <w:widowControl w:val="0"/>
        <w:tabs>
          <w:tab w:val="left" w:pos="993"/>
        </w:tabs>
        <w:ind w:firstLine="567"/>
        <w:jc w:val="both"/>
        <w:rPr>
          <w:rFonts w:ascii="GHEA Grapalat" w:hAnsi="GHEA Grapalat"/>
          <w:sz w:val="20"/>
          <w:szCs w:val="20"/>
        </w:rPr>
      </w:pPr>
      <w:r w:rsidRPr="00C0452F">
        <w:rPr>
          <w:rFonts w:ascii="GHEA Grapalat" w:hAnsi="GHEA Grapalat"/>
          <w:sz w:val="20"/>
          <w:szCs w:val="20"/>
        </w:rPr>
        <w:t>1.3</w:t>
      </w:r>
      <w:r w:rsidR="003802B8" w:rsidRPr="00C0452F">
        <w:rPr>
          <w:rFonts w:ascii="GHEA Grapalat" w:hAnsi="GHEA Grapalat"/>
          <w:sz w:val="20"/>
          <w:szCs w:val="20"/>
        </w:rPr>
        <w:t>.</w:t>
      </w:r>
      <w:r w:rsidR="003802B8" w:rsidRPr="00C0452F">
        <w:rPr>
          <w:rFonts w:ascii="GHEA Grapalat" w:hAnsi="GHEA Grapalat"/>
          <w:sz w:val="20"/>
          <w:szCs w:val="20"/>
        </w:rPr>
        <w:tab/>
      </w:r>
      <w:r w:rsidRPr="00C0452F">
        <w:rPr>
          <w:rFonts w:ascii="GHEA Grapalat" w:hAnsi="GHEA Grapalat"/>
          <w:sz w:val="20"/>
          <w:szCs w:val="20"/>
        </w:rPr>
        <w:t>Кроме армянского языка, заявки могут быть поданы также н</w:t>
      </w:r>
      <w:r w:rsidR="00191D27" w:rsidRPr="00C0452F">
        <w:rPr>
          <w:rFonts w:ascii="GHEA Grapalat" w:hAnsi="GHEA Grapalat"/>
          <w:sz w:val="20"/>
          <w:szCs w:val="20"/>
        </w:rPr>
        <w:t>а английском или русском языке.</w:t>
      </w:r>
    </w:p>
    <w:p w14:paraId="72B13175" w14:textId="77777777" w:rsidR="008E3D94" w:rsidRDefault="008E3D94" w:rsidP="00B66AF6">
      <w:pPr>
        <w:widowControl w:val="0"/>
        <w:jc w:val="center"/>
        <w:rPr>
          <w:rFonts w:ascii="GHEA Grapalat" w:hAnsi="GHEA Grapalat"/>
          <w:b/>
          <w:sz w:val="20"/>
          <w:szCs w:val="20"/>
        </w:rPr>
      </w:pPr>
    </w:p>
    <w:p w14:paraId="1676A372" w14:textId="052EE26D" w:rsidR="00096865" w:rsidRPr="00C0452F" w:rsidRDefault="008D5016" w:rsidP="00B66AF6">
      <w:pPr>
        <w:widowControl w:val="0"/>
        <w:jc w:val="center"/>
        <w:rPr>
          <w:rFonts w:ascii="GHEA Grapalat" w:hAnsi="GHEA Grapalat"/>
          <w:b/>
          <w:sz w:val="20"/>
          <w:szCs w:val="20"/>
        </w:rPr>
      </w:pPr>
      <w:r w:rsidRPr="00C0452F">
        <w:rPr>
          <w:rFonts w:ascii="GHEA Grapalat" w:hAnsi="GHEA Grapalat"/>
          <w:b/>
          <w:sz w:val="20"/>
          <w:szCs w:val="20"/>
        </w:rPr>
        <w:t>2. ЗАЯВКА НА ПРОЦЕДУРУ</w:t>
      </w:r>
    </w:p>
    <w:p w14:paraId="606905A8" w14:textId="77777777" w:rsidR="00DE4E15" w:rsidRPr="00C0452F" w:rsidRDefault="00DE4E15" w:rsidP="00A169ED">
      <w:pPr>
        <w:widowControl w:val="0"/>
        <w:ind w:firstLine="567"/>
        <w:jc w:val="both"/>
        <w:rPr>
          <w:rFonts w:ascii="GHEA Grapalat" w:hAnsi="GHEA Grapalat"/>
          <w:sz w:val="20"/>
          <w:szCs w:val="20"/>
        </w:rPr>
      </w:pPr>
      <w:r w:rsidRPr="00C0452F">
        <w:rPr>
          <w:rFonts w:ascii="GHEA Grapalat" w:hAnsi="GHEA Grapalat"/>
          <w:sz w:val="20"/>
          <w:szCs w:val="20"/>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14:paraId="380AF58B" w14:textId="77777777" w:rsidR="002D5CF0" w:rsidRPr="00C0452F" w:rsidRDefault="0078387F" w:rsidP="00A169ED">
      <w:pPr>
        <w:widowControl w:val="0"/>
        <w:ind w:firstLine="567"/>
        <w:jc w:val="both"/>
        <w:rPr>
          <w:rFonts w:ascii="GHEA Grapalat" w:hAnsi="GHEA Grapalat" w:cs="Sylfaen"/>
          <w:sz w:val="20"/>
          <w:szCs w:val="20"/>
        </w:rPr>
      </w:pPr>
      <w:r w:rsidRPr="00C0452F">
        <w:rPr>
          <w:rFonts w:ascii="GHEA Grapalat" w:hAnsi="GHEA Grapalat"/>
          <w:sz w:val="20"/>
          <w:szCs w:val="20"/>
        </w:rPr>
        <w:t>Участник заявкой представляет утвержденные им:</w:t>
      </w:r>
    </w:p>
    <w:p w14:paraId="177AA479" w14:textId="77777777" w:rsidR="00096865" w:rsidRPr="00C0452F" w:rsidRDefault="002D5CF0" w:rsidP="00B575CD">
      <w:pPr>
        <w:widowControl w:val="0"/>
        <w:tabs>
          <w:tab w:val="left" w:pos="993"/>
        </w:tabs>
        <w:ind w:firstLine="567"/>
        <w:jc w:val="both"/>
        <w:rPr>
          <w:rFonts w:ascii="GHEA Grapalat" w:hAnsi="GHEA Grapalat"/>
          <w:sz w:val="20"/>
          <w:szCs w:val="20"/>
        </w:rPr>
      </w:pPr>
      <w:r w:rsidRPr="00C0452F">
        <w:rPr>
          <w:rFonts w:ascii="GHEA Grapalat" w:hAnsi="GHEA Grapalat"/>
          <w:sz w:val="20"/>
          <w:szCs w:val="20"/>
        </w:rPr>
        <w:t>2.1</w:t>
      </w:r>
      <w:r w:rsidR="005114D0" w:rsidRPr="00C0452F">
        <w:rPr>
          <w:rFonts w:ascii="GHEA Grapalat" w:hAnsi="GHEA Grapalat"/>
          <w:sz w:val="20"/>
          <w:szCs w:val="20"/>
        </w:rPr>
        <w:t>.</w:t>
      </w:r>
      <w:r w:rsidR="009873F3" w:rsidRPr="00C0452F">
        <w:rPr>
          <w:rFonts w:ascii="GHEA Grapalat" w:hAnsi="GHEA Grapalat"/>
          <w:sz w:val="20"/>
          <w:szCs w:val="20"/>
        </w:rPr>
        <w:tab/>
      </w:r>
      <w:r w:rsidRPr="00C0452F">
        <w:rPr>
          <w:rFonts w:ascii="GHEA Grapalat" w:hAnsi="GHEA Grapalat"/>
          <w:sz w:val="20"/>
          <w:szCs w:val="20"/>
        </w:rPr>
        <w:t>заявление</w:t>
      </w:r>
      <w:r w:rsidR="00EB3C28" w:rsidRPr="00C0452F">
        <w:rPr>
          <w:rFonts w:ascii="GHEA Grapalat" w:hAnsi="GHEA Grapalat"/>
          <w:sz w:val="20"/>
          <w:szCs w:val="20"/>
        </w:rPr>
        <w:t>--объявлени</w:t>
      </w:r>
      <w:r w:rsidR="00EB3C28" w:rsidRPr="00C0452F">
        <w:rPr>
          <w:rFonts w:ascii="GHEA Grapalat" w:hAnsi="GHEA Grapalat"/>
          <w:sz w:val="20"/>
          <w:szCs w:val="20"/>
          <w:lang w:val="en-US"/>
        </w:rPr>
        <w:t>e</w:t>
      </w:r>
      <w:r w:rsidR="00EB3C28" w:rsidRPr="00C0452F">
        <w:rPr>
          <w:rFonts w:ascii="GHEA Grapalat" w:hAnsi="GHEA Grapalat"/>
          <w:sz w:val="20"/>
          <w:szCs w:val="20"/>
        </w:rPr>
        <w:t xml:space="preserve"> </w:t>
      </w:r>
      <w:r w:rsidR="001504AC" w:rsidRPr="00C0452F">
        <w:rPr>
          <w:rFonts w:ascii="GHEA Grapalat" w:hAnsi="GHEA Grapalat"/>
          <w:sz w:val="20"/>
          <w:szCs w:val="20"/>
        </w:rPr>
        <w:t>н</w:t>
      </w:r>
      <w:r w:rsidRPr="00C0452F">
        <w:rPr>
          <w:rFonts w:ascii="GHEA Grapalat" w:hAnsi="GHEA Grapalat"/>
          <w:sz w:val="20"/>
          <w:szCs w:val="20"/>
        </w:rPr>
        <w:t>а участие в процедуре согласно Приложению №1;</w:t>
      </w:r>
    </w:p>
    <w:p w14:paraId="57047AAA" w14:textId="77777777" w:rsidR="009D7EFF" w:rsidRPr="00C0452F" w:rsidRDefault="009D7EFF" w:rsidP="00B575CD">
      <w:pPr>
        <w:widowControl w:val="0"/>
        <w:tabs>
          <w:tab w:val="left" w:pos="993"/>
        </w:tabs>
        <w:ind w:firstLine="567"/>
        <w:jc w:val="both"/>
        <w:rPr>
          <w:rFonts w:ascii="GHEA Grapalat" w:hAnsi="GHEA Grapalat"/>
          <w:sz w:val="20"/>
          <w:szCs w:val="20"/>
        </w:rPr>
      </w:pPr>
      <w:r w:rsidRPr="00C0452F">
        <w:rPr>
          <w:rFonts w:ascii="GHEA Grapalat" w:hAnsi="GHEA Grapalat"/>
          <w:sz w:val="20"/>
          <w:szCs w:val="20"/>
        </w:rPr>
        <w:t>2.</w:t>
      </w:r>
      <w:r w:rsidR="005A17BE" w:rsidRPr="00C0452F">
        <w:rPr>
          <w:rFonts w:ascii="GHEA Grapalat" w:hAnsi="GHEA Grapalat"/>
          <w:sz w:val="20"/>
          <w:szCs w:val="20"/>
        </w:rPr>
        <w:t>2</w:t>
      </w:r>
      <w:r w:rsidR="00EA7CA6" w:rsidRPr="00C0452F">
        <w:rPr>
          <w:rFonts w:ascii="GHEA Grapalat" w:hAnsi="GHEA Grapalat"/>
          <w:sz w:val="20"/>
          <w:szCs w:val="20"/>
        </w:rPr>
        <w:t xml:space="preserve"> </w:t>
      </w:r>
      <w:r w:rsidR="00524D3D" w:rsidRPr="00C0452F">
        <w:rPr>
          <w:rFonts w:ascii="GHEA Grapalat" w:hAnsi="GHEA Grapalat"/>
          <w:sz w:val="20"/>
          <w:szCs w:val="20"/>
        </w:rPr>
        <w:t xml:space="preserve"> </w:t>
      </w:r>
      <w:r w:rsidRPr="00C0452F">
        <w:rPr>
          <w:rFonts w:ascii="GHEA Grapalat" w:hAnsi="GHEA Grapalat"/>
          <w:sz w:val="20"/>
          <w:szCs w:val="20"/>
        </w:rPr>
        <w:t>копию договора</w:t>
      </w:r>
      <w:r w:rsidR="00AD6738" w:rsidRPr="00C0452F">
        <w:rPr>
          <w:rFonts w:ascii="GHEA Grapalat" w:hAnsi="GHEA Grapalat"/>
          <w:sz w:val="20"/>
          <w:szCs w:val="20"/>
        </w:rPr>
        <w:t xml:space="preserve"> субподряда</w:t>
      </w:r>
      <w:r w:rsidRPr="00C0452F">
        <w:rPr>
          <w:rFonts w:ascii="GHEA Grapalat" w:hAnsi="GHEA Grapalat"/>
          <w:sz w:val="20"/>
          <w:szCs w:val="20"/>
        </w:rPr>
        <w:t xml:space="preserve"> и данные лица, являющегося стороной этого договора, если Договор будет выполняться через </w:t>
      </w:r>
      <w:r w:rsidR="00771A24" w:rsidRPr="00C0452F">
        <w:rPr>
          <w:rFonts w:ascii="GHEA Grapalat" w:hAnsi="GHEA Grapalat"/>
          <w:sz w:val="20"/>
          <w:szCs w:val="20"/>
        </w:rPr>
        <w:t>субподряд</w:t>
      </w:r>
      <w:r w:rsidRPr="00C0452F">
        <w:rPr>
          <w:rFonts w:ascii="GHEA Grapalat" w:hAnsi="GHEA Grapalat"/>
          <w:sz w:val="20"/>
          <w:szCs w:val="20"/>
        </w:rPr>
        <w:t>;</w:t>
      </w:r>
    </w:p>
    <w:p w14:paraId="61E2BB40" w14:textId="239A2DE6" w:rsidR="008D4137" w:rsidRPr="00C0452F" w:rsidRDefault="008D4137" w:rsidP="00B575CD">
      <w:pPr>
        <w:widowControl w:val="0"/>
        <w:tabs>
          <w:tab w:val="left" w:pos="993"/>
        </w:tabs>
        <w:ind w:firstLine="567"/>
        <w:jc w:val="both"/>
        <w:rPr>
          <w:rFonts w:ascii="GHEA Grapalat" w:hAnsi="GHEA Grapalat"/>
          <w:sz w:val="20"/>
          <w:szCs w:val="20"/>
        </w:rPr>
      </w:pPr>
      <w:r w:rsidRPr="00C0452F">
        <w:rPr>
          <w:rFonts w:ascii="GHEA Grapalat" w:hAnsi="GHEA Grapalat"/>
          <w:sz w:val="20"/>
          <w:szCs w:val="20"/>
        </w:rPr>
        <w:t>2.</w:t>
      </w:r>
      <w:r w:rsidR="005A17BE" w:rsidRPr="00C0452F">
        <w:rPr>
          <w:rFonts w:ascii="GHEA Grapalat" w:hAnsi="GHEA Grapalat"/>
          <w:sz w:val="20"/>
          <w:szCs w:val="20"/>
        </w:rPr>
        <w:t>3</w:t>
      </w:r>
      <w:r w:rsidR="00EA7CA6" w:rsidRPr="00C0452F">
        <w:rPr>
          <w:rFonts w:ascii="GHEA Grapalat" w:hAnsi="GHEA Grapalat"/>
          <w:sz w:val="20"/>
          <w:szCs w:val="20"/>
        </w:rPr>
        <w:t xml:space="preserve"> </w:t>
      </w:r>
      <w:r w:rsidRPr="00C0452F">
        <w:rPr>
          <w:rFonts w:ascii="GHEA Grapalat" w:hAnsi="GHEA Grapalat"/>
          <w:sz w:val="20"/>
          <w:szCs w:val="20"/>
        </w:rPr>
        <w:t>договор о совместной деятельности, если участники участвуют в процедуре закупки в порядке совместной деятельности (консорциумом)</w:t>
      </w:r>
    </w:p>
    <w:p w14:paraId="0CAF1168" w14:textId="5B22DBAA" w:rsidR="0007329C" w:rsidRPr="00C0452F" w:rsidRDefault="002C4DBF" w:rsidP="00B575CD">
      <w:pPr>
        <w:widowControl w:val="0"/>
        <w:tabs>
          <w:tab w:val="left" w:pos="993"/>
        </w:tabs>
        <w:ind w:firstLine="567"/>
        <w:jc w:val="both"/>
        <w:rPr>
          <w:ins w:id="3" w:author="Inesa Kocharyan" w:date="2025-03-21T19:58:00Z"/>
          <w:rFonts w:ascii="GHEA Grapalat" w:hAnsi="GHEA Grapalat"/>
          <w:sz w:val="20"/>
          <w:szCs w:val="20"/>
        </w:rPr>
      </w:pPr>
      <w:r w:rsidRPr="00C0452F">
        <w:rPr>
          <w:rFonts w:ascii="GHEA Grapalat" w:hAnsi="GHEA Grapalat"/>
          <w:sz w:val="20"/>
          <w:szCs w:val="20"/>
        </w:rPr>
        <w:t>2.</w:t>
      </w:r>
      <w:r w:rsidR="005A17BE" w:rsidRPr="00C0452F">
        <w:rPr>
          <w:rFonts w:ascii="GHEA Grapalat" w:hAnsi="GHEA Grapalat"/>
          <w:sz w:val="20"/>
          <w:szCs w:val="20"/>
        </w:rPr>
        <w:t>4</w:t>
      </w:r>
      <w:r w:rsidR="005114D0" w:rsidRPr="00C0452F">
        <w:rPr>
          <w:rFonts w:ascii="GHEA Grapalat" w:hAnsi="GHEA Grapalat"/>
          <w:sz w:val="20"/>
          <w:szCs w:val="20"/>
        </w:rPr>
        <w:t>.</w:t>
      </w:r>
      <w:r w:rsidR="009873F3" w:rsidRPr="00C0452F">
        <w:rPr>
          <w:rFonts w:ascii="GHEA Grapalat" w:hAnsi="GHEA Grapalat"/>
          <w:sz w:val="20"/>
          <w:szCs w:val="20"/>
        </w:rPr>
        <w:tab/>
      </w:r>
      <w:r w:rsidRPr="00C0452F">
        <w:rPr>
          <w:rFonts w:ascii="GHEA Grapalat" w:hAnsi="GHEA Grapalat"/>
          <w:sz w:val="20"/>
          <w:szCs w:val="20"/>
        </w:rPr>
        <w:t>обеспечение заявки, которое представляется в форме наличных денег или банковской гарантии</w:t>
      </w:r>
      <w:r w:rsidR="00FC016A" w:rsidRPr="00C0452F">
        <w:rPr>
          <w:rFonts w:ascii="GHEA Grapalat" w:hAnsi="GHEA Grapalat"/>
          <w:sz w:val="20"/>
          <w:szCs w:val="20"/>
        </w:rPr>
        <w:t xml:space="preserve"> (Приложению №3)</w:t>
      </w:r>
      <w:r w:rsidRPr="00C0452F">
        <w:rPr>
          <w:rFonts w:ascii="GHEA Grapalat" w:hAnsi="GHEA Grapalat"/>
          <w:sz w:val="20"/>
          <w:szCs w:val="20"/>
        </w:rPr>
        <w:t xml:space="preserve">; При этом заявкой представляется </w:t>
      </w:r>
      <w:r w:rsidR="00030728" w:rsidRPr="00C0452F">
        <w:rPr>
          <w:rFonts w:ascii="GHEA Grapalat" w:hAnsi="GHEA Grapalat"/>
          <w:sz w:val="20"/>
          <w:szCs w:val="20"/>
        </w:rPr>
        <w:t>оригинал</w:t>
      </w:r>
      <w:r w:rsidRPr="00C0452F">
        <w:rPr>
          <w:rFonts w:ascii="GHEA Grapalat" w:hAnsi="GHEA Grapalat"/>
          <w:sz w:val="20"/>
          <w:szCs w:val="20"/>
        </w:rPr>
        <w:t xml:space="preserve"> документа, удостоверяющего опла</w:t>
      </w:r>
      <w:r w:rsidR="00030728" w:rsidRPr="00C0452F">
        <w:rPr>
          <w:rFonts w:ascii="GHEA Grapalat" w:hAnsi="GHEA Grapalat"/>
          <w:sz w:val="20"/>
          <w:szCs w:val="20"/>
        </w:rPr>
        <w:t>ту наличных денег, или оригинал</w:t>
      </w:r>
      <w:r w:rsidRPr="00C0452F">
        <w:rPr>
          <w:rFonts w:ascii="GHEA Grapalat" w:hAnsi="GHEA Grapalat"/>
          <w:sz w:val="20"/>
          <w:szCs w:val="20"/>
        </w:rPr>
        <w:t xml:space="preserve"> банковской гарантии.</w:t>
      </w:r>
    </w:p>
    <w:p w14:paraId="333B8A30" w14:textId="5620F9EA" w:rsidR="0007329C" w:rsidRPr="00C0452F" w:rsidRDefault="00A169ED" w:rsidP="00A169ED">
      <w:pPr>
        <w:pStyle w:val="HTML"/>
        <w:tabs>
          <w:tab w:val="left" w:pos="9922"/>
        </w:tabs>
        <w:jc w:val="both"/>
        <w:rPr>
          <w:rStyle w:val="y2iqfc"/>
          <w:rFonts w:ascii="GHEA Grapalat" w:hAnsi="GHEA Grapalat"/>
          <w:lang w:val="ru-RU"/>
        </w:rPr>
      </w:pPr>
      <w:r w:rsidRPr="00C0452F">
        <w:rPr>
          <w:rFonts w:ascii="GHEA Grapalat" w:hAnsi="GHEA Grapalat"/>
          <w:lang w:val="hy-AM"/>
        </w:rPr>
        <w:t xml:space="preserve">      </w:t>
      </w:r>
      <w:r w:rsidR="0007329C" w:rsidRPr="00C0452F">
        <w:rPr>
          <w:rFonts w:ascii="GHEA Grapalat" w:hAnsi="GHEA Grapalat"/>
          <w:lang w:val="ru-RU"/>
        </w:rPr>
        <w:t>2.4.1</w:t>
      </w:r>
      <w:r w:rsidR="00B87D26" w:rsidRPr="00C0452F">
        <w:rPr>
          <w:rFonts w:ascii="GHEA Grapalat" w:hAnsi="GHEA Grapalat"/>
          <w:lang w:val="ru-RU"/>
        </w:rPr>
        <w:t xml:space="preserve"> </w:t>
      </w:r>
      <w:r w:rsidR="0007329C" w:rsidRPr="00C0452F">
        <w:rPr>
          <w:rFonts w:ascii="GHEA Grapalat" w:hAnsi="GHEA Grapalat"/>
          <w:lang w:val="ru-RU"/>
        </w:rPr>
        <w:t xml:space="preserve"> по </w:t>
      </w:r>
      <w:r w:rsidR="0007329C" w:rsidRPr="00C0452F">
        <w:rPr>
          <w:rStyle w:val="y2iqfc"/>
          <w:rFonts w:ascii="GHEA Grapalat" w:hAnsi="GHEA Grapalat"/>
          <w:lang w:val="ru-RU"/>
        </w:rPr>
        <w:t>пункту 2.4.1 части 1 настоящего приглашения.</w:t>
      </w:r>
    </w:p>
    <w:p w14:paraId="0E313140" w14:textId="77777777" w:rsidR="0007329C" w:rsidRPr="00C0452F" w:rsidRDefault="0007329C" w:rsidP="00A169ED">
      <w:pPr>
        <w:pStyle w:val="HTML"/>
        <w:tabs>
          <w:tab w:val="clear" w:pos="10076"/>
          <w:tab w:val="left" w:pos="9922"/>
        </w:tabs>
        <w:rPr>
          <w:rStyle w:val="y2iqfc"/>
          <w:rFonts w:ascii="GHEA Grapalat" w:hAnsi="GHEA Grapalat"/>
          <w:lang w:val="ru-RU"/>
        </w:rPr>
      </w:pPr>
      <w:r w:rsidRPr="00C0452F">
        <w:rPr>
          <w:rStyle w:val="y2iqfc"/>
          <w:rFonts w:ascii="GHEA Grapalat" w:hAnsi="GHEA Grapalat"/>
          <w:lang w:val="ru-RU"/>
        </w:rPr>
        <w:t xml:space="preserve">1) документы, предусмотренные подпунктом 1, </w:t>
      </w:r>
    </w:p>
    <w:p w14:paraId="103B279D" w14:textId="77777777" w:rsidR="0007329C" w:rsidRPr="00C0452F" w:rsidRDefault="0007329C" w:rsidP="00A169ED">
      <w:pPr>
        <w:pStyle w:val="HTML"/>
        <w:tabs>
          <w:tab w:val="clear" w:pos="10076"/>
          <w:tab w:val="left" w:pos="9922"/>
        </w:tabs>
        <w:rPr>
          <w:rStyle w:val="y2iqfc"/>
          <w:rFonts w:ascii="GHEA Grapalat" w:hAnsi="GHEA Grapalat"/>
          <w:lang w:val="ru-RU"/>
        </w:rPr>
      </w:pPr>
      <w:r w:rsidRPr="00C0452F">
        <w:rPr>
          <w:rStyle w:val="y2iqfc"/>
          <w:rFonts w:ascii="GHEA Grapalat" w:hAnsi="GHEA Grapalat"/>
          <w:lang w:val="ru-RU"/>
        </w:rPr>
        <w:t xml:space="preserve">2) сведения, предусмотренные подпунктом 2, в соответствии с приложением </w:t>
      </w:r>
      <w:r w:rsidRPr="00C0452F">
        <w:rPr>
          <w:rStyle w:val="y2iqfc"/>
          <w:rFonts w:ascii="GHEA Grapalat" w:hAnsi="GHEA Grapalat"/>
        </w:rPr>
        <w:t>N</w:t>
      </w:r>
      <w:r w:rsidRPr="00C0452F">
        <w:rPr>
          <w:rStyle w:val="y2iqfc"/>
          <w:rFonts w:ascii="GHEA Grapalat" w:hAnsi="GHEA Grapalat"/>
          <w:lang w:val="ru-RU"/>
        </w:rPr>
        <w:t xml:space="preserve"> 1.2 и документы, предусмотренные этим подпунктом,</w:t>
      </w:r>
    </w:p>
    <w:p w14:paraId="486B70D3" w14:textId="77777777" w:rsidR="0007329C" w:rsidRPr="00C0452F" w:rsidRDefault="0007329C" w:rsidP="00A169ED">
      <w:pPr>
        <w:pStyle w:val="HTML"/>
        <w:tabs>
          <w:tab w:val="clear" w:pos="10076"/>
          <w:tab w:val="left" w:pos="9922"/>
        </w:tabs>
        <w:rPr>
          <w:rStyle w:val="y2iqfc"/>
          <w:rFonts w:ascii="GHEA Grapalat" w:hAnsi="GHEA Grapalat"/>
          <w:lang w:val="ru-RU"/>
        </w:rPr>
      </w:pPr>
      <w:r w:rsidRPr="00C0452F">
        <w:rPr>
          <w:rStyle w:val="y2iqfc"/>
          <w:rFonts w:ascii="GHEA Grapalat" w:hAnsi="GHEA Grapalat"/>
          <w:lang w:val="ru-RU"/>
        </w:rPr>
        <w:t xml:space="preserve">3) сведения о выполнении требований, установленных подпунктом 3, согласно приложению </w:t>
      </w:r>
      <w:r w:rsidRPr="00C0452F">
        <w:rPr>
          <w:rStyle w:val="y2iqfc"/>
          <w:rFonts w:ascii="GHEA Grapalat" w:hAnsi="GHEA Grapalat"/>
        </w:rPr>
        <w:t>N</w:t>
      </w:r>
      <w:r w:rsidRPr="00C0452F">
        <w:rPr>
          <w:rStyle w:val="y2iqfc"/>
          <w:rFonts w:ascii="GHEA Grapalat" w:hAnsi="GHEA Grapalat"/>
          <w:lang w:val="ru-RU"/>
        </w:rPr>
        <w:t xml:space="preserve"> 1.3 и документам, предусмотренным этим подпунктом,</w:t>
      </w:r>
    </w:p>
    <w:p w14:paraId="5CD430BB" w14:textId="77777777" w:rsidR="0007329C" w:rsidRPr="00C0452F" w:rsidRDefault="0007329C" w:rsidP="00A169ED">
      <w:pPr>
        <w:pStyle w:val="HTML"/>
        <w:tabs>
          <w:tab w:val="clear" w:pos="10076"/>
          <w:tab w:val="left" w:pos="9922"/>
        </w:tabs>
        <w:rPr>
          <w:rFonts w:ascii="GHEA Grapalat" w:hAnsi="GHEA Grapalat"/>
          <w:lang w:val="ru-RU"/>
        </w:rPr>
      </w:pPr>
      <w:r w:rsidRPr="00C0452F">
        <w:rPr>
          <w:rStyle w:val="y2iqfc"/>
          <w:rFonts w:ascii="GHEA Grapalat" w:hAnsi="GHEA Grapalat"/>
          <w:lang w:val="ru-RU"/>
        </w:rPr>
        <w:t xml:space="preserve">4) ) сведения, предусмотренные подпунктом 4, в соответствии с приложением </w:t>
      </w:r>
      <w:r w:rsidRPr="00C0452F">
        <w:rPr>
          <w:rStyle w:val="y2iqfc"/>
          <w:rFonts w:ascii="GHEA Grapalat" w:hAnsi="GHEA Grapalat"/>
        </w:rPr>
        <w:t>N</w:t>
      </w:r>
      <w:r w:rsidRPr="00C0452F">
        <w:rPr>
          <w:rStyle w:val="y2iqfc"/>
          <w:rFonts w:ascii="GHEA Grapalat" w:hAnsi="GHEA Grapalat"/>
          <w:lang w:val="ru-RU"/>
        </w:rPr>
        <w:t xml:space="preserve"> 1.4 и требуемые им документы.</w:t>
      </w:r>
    </w:p>
    <w:p w14:paraId="535E6D38" w14:textId="77777777" w:rsidR="00E67BA7" w:rsidRPr="00C0452F" w:rsidRDefault="00096865" w:rsidP="00A169ED">
      <w:pPr>
        <w:widowControl w:val="0"/>
        <w:tabs>
          <w:tab w:val="left" w:pos="1134"/>
        </w:tabs>
        <w:ind w:firstLine="567"/>
        <w:jc w:val="both"/>
        <w:rPr>
          <w:rFonts w:ascii="GHEA Grapalat" w:hAnsi="GHEA Grapalat"/>
          <w:sz w:val="20"/>
          <w:szCs w:val="20"/>
        </w:rPr>
      </w:pPr>
      <w:r w:rsidRPr="00C0452F">
        <w:rPr>
          <w:rFonts w:ascii="GHEA Grapalat" w:hAnsi="GHEA Grapalat"/>
          <w:sz w:val="20"/>
          <w:szCs w:val="20"/>
        </w:rPr>
        <w:t>2.</w:t>
      </w:r>
      <w:r w:rsidR="005E7AC1" w:rsidRPr="00C0452F">
        <w:rPr>
          <w:rFonts w:ascii="GHEA Grapalat" w:hAnsi="GHEA Grapalat"/>
          <w:sz w:val="20"/>
          <w:szCs w:val="20"/>
        </w:rPr>
        <w:t>5</w:t>
      </w:r>
      <w:r w:rsidR="004413A5" w:rsidRPr="00C0452F">
        <w:rPr>
          <w:rFonts w:ascii="GHEA Grapalat" w:hAnsi="GHEA Grapalat"/>
          <w:sz w:val="20"/>
          <w:szCs w:val="20"/>
        </w:rPr>
        <w:t>.</w:t>
      </w:r>
      <w:r w:rsidR="00367A9A" w:rsidRPr="00C0452F">
        <w:rPr>
          <w:rFonts w:ascii="GHEA Grapalat" w:hAnsi="GHEA Grapalat"/>
          <w:sz w:val="20"/>
          <w:szCs w:val="20"/>
        </w:rPr>
        <w:tab/>
      </w:r>
      <w:r w:rsidRPr="00C0452F">
        <w:rPr>
          <w:rFonts w:ascii="GHEA Grapalat" w:hAnsi="GHEA Grapalat"/>
          <w:sz w:val="20"/>
          <w:szCs w:val="20"/>
        </w:rPr>
        <w:t>ценовое предложение согласно Приложению №</w:t>
      </w:r>
      <w:r w:rsidR="00385C27" w:rsidRPr="00C0452F">
        <w:rPr>
          <w:rFonts w:ascii="GHEA Grapalat" w:hAnsi="GHEA Grapalat"/>
          <w:sz w:val="20"/>
          <w:szCs w:val="20"/>
        </w:rPr>
        <w:t>2</w:t>
      </w:r>
      <w:r w:rsidRPr="00C0452F">
        <w:rPr>
          <w:rFonts w:ascii="GHEA Grapalat" w:hAnsi="GHEA Grapalat"/>
          <w:sz w:val="20"/>
          <w:szCs w:val="20"/>
        </w:rPr>
        <w:t>; Ценовое предложение представляется в форме расчета, состоящего из обобщенных компонентов стоимости</w:t>
      </w:r>
      <w:del w:id="4" w:author="Vardan" w:date="2020-06-03T18:32:00Z">
        <w:r w:rsidR="002C0665" w:rsidRPr="00C0452F" w:rsidDel="00C14716">
          <w:rPr>
            <w:rFonts w:ascii="GHEA Grapalat" w:hAnsi="GHEA Grapalat"/>
            <w:sz w:val="20"/>
            <w:szCs w:val="20"/>
          </w:rPr>
          <w:delText>,</w:delText>
        </w:r>
      </w:del>
      <w:ins w:id="5" w:author="Vardan" w:date="2020-06-03T18:33:00Z">
        <w:r w:rsidR="001D5C13" w:rsidRPr="00C0452F">
          <w:rPr>
            <w:rFonts w:ascii="GHEA Grapalat" w:hAnsi="GHEA Grapalat"/>
            <w:sz w:val="20"/>
            <w:szCs w:val="20"/>
          </w:rPr>
          <w:t xml:space="preserve"> </w:t>
        </w:r>
      </w:ins>
      <w:r w:rsidR="001D5C13" w:rsidRPr="00C0452F">
        <w:rPr>
          <w:rFonts w:ascii="GHEA Grapalat" w:hAnsi="GHEA Grapalat"/>
          <w:sz w:val="20"/>
          <w:szCs w:val="20"/>
        </w:rPr>
        <w:t xml:space="preserve">(совокупность себестоимости и </w:t>
      </w:r>
      <w:r w:rsidR="001D5C13" w:rsidRPr="00C0452F">
        <w:rPr>
          <w:rFonts w:ascii="GHEA Grapalat" w:hAnsi="GHEA Grapalat"/>
          <w:sz w:val="20"/>
          <w:szCs w:val="20"/>
        </w:rPr>
        <w:lastRenderedPageBreak/>
        <w:t>прогнозируемой прибыли)</w:t>
      </w:r>
      <w:r w:rsidRPr="00C0452F">
        <w:rPr>
          <w:rFonts w:ascii="GHEA Grapalat" w:hAnsi="GHEA Grapalat"/>
          <w:sz w:val="20"/>
          <w:szCs w:val="20"/>
        </w:rPr>
        <w:t xml:space="preserve"> и налога на добавленную стоимость. Расчет компонентов стоимости — разбивка или другие детали — не</w:t>
      </w:r>
      <w:r w:rsidR="00E267E5" w:rsidRPr="00C0452F">
        <w:rPr>
          <w:rFonts w:ascii="GHEA Grapalat" w:hAnsi="GHEA Grapalat"/>
          <w:sz w:val="20"/>
          <w:szCs w:val="20"/>
        </w:rPr>
        <w:t xml:space="preserve"> требуются и не представляются.</w:t>
      </w:r>
    </w:p>
    <w:p w14:paraId="6890DDC6" w14:textId="5C45554D" w:rsidR="00F27A50" w:rsidRPr="00C0452F" w:rsidRDefault="005E7AC1" w:rsidP="00A169ED">
      <w:pPr>
        <w:pStyle w:val="norm"/>
        <w:widowControl w:val="0"/>
        <w:tabs>
          <w:tab w:val="left" w:pos="1134"/>
        </w:tabs>
        <w:spacing w:line="240" w:lineRule="auto"/>
        <w:ind w:firstLine="567"/>
        <w:rPr>
          <w:rFonts w:ascii="GHEA Grapalat" w:hAnsi="GHEA Grapalat"/>
          <w:sz w:val="20"/>
        </w:rPr>
      </w:pPr>
      <w:r w:rsidRPr="00C0452F">
        <w:rPr>
          <w:rFonts w:ascii="GHEA Grapalat" w:hAnsi="GHEA Grapalat"/>
          <w:sz w:val="20"/>
        </w:rPr>
        <w:t xml:space="preserve">2.6 </w:t>
      </w:r>
      <w:r w:rsidR="00F27A50" w:rsidRPr="00C0452F">
        <w:rPr>
          <w:rFonts w:ascii="GHEA Grapalat" w:hAnsi="GHEA Grapalat"/>
          <w:sz w:val="20"/>
        </w:rPr>
        <w:t>При закупке строительных работ</w:t>
      </w:r>
      <w:r w:rsidR="00074F4F" w:rsidRPr="00C0452F">
        <w:rPr>
          <w:rFonts w:ascii="GHEA Grapalat" w:hAnsi="GHEA Grapalat"/>
          <w:sz w:val="20"/>
        </w:rPr>
        <w:t xml:space="preserve">- </w:t>
      </w:r>
      <w:r w:rsidR="00D70ABA" w:rsidRPr="00C0452F">
        <w:rPr>
          <w:rFonts w:ascii="GHEA Grapalat" w:hAnsi="GHEA Grapalat" w:cs="Courier New"/>
          <w:sz w:val="20"/>
          <w:lang w:eastAsia="en-US" w:bidi="ar-SA"/>
        </w:rPr>
        <w:t>-</w:t>
      </w:r>
      <w:r w:rsidR="00BF154A" w:rsidRPr="00C0452F">
        <w:rPr>
          <w:rFonts w:ascii="GHEA Grapalat" w:hAnsi="GHEA Grapalat"/>
          <w:sz w:val="20"/>
        </w:rPr>
        <w:t xml:space="preserve">утвержденое им заверение, согласно приложению N 1.1, с приложенной к настоящему приглашению проектной документацией, которая также является неотъемлемой частью заключаемого контракта, об обязательстве по установке (использованию) материалов и / или приборов и оборудования, соответствующих установленным техническим характеристикам и условиям гарантийного обслуживания,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 Заверение предусмотренное настоящим подпунктом, также </w:t>
      </w:r>
      <w:r w:rsidR="0094010C" w:rsidRPr="00C0452F">
        <w:rPr>
          <w:rFonts w:ascii="GHEA Grapalat" w:hAnsi="GHEA Grapalat"/>
          <w:sz w:val="20"/>
        </w:rPr>
        <w:t>у</w:t>
      </w:r>
      <w:r w:rsidR="00BF154A" w:rsidRPr="00C0452F">
        <w:rPr>
          <w:rFonts w:ascii="GHEA Grapalat" w:hAnsi="GHEA Grapalat"/>
          <w:sz w:val="20"/>
        </w:rPr>
        <w:t>тверждается отдельным приложением к заключаемому договору.</w:t>
      </w:r>
    </w:p>
    <w:p w14:paraId="1898EC5E" w14:textId="77777777" w:rsidR="008B1F31" w:rsidRPr="00C0452F" w:rsidRDefault="008B1F31" w:rsidP="00B66AF6">
      <w:pPr>
        <w:widowControl w:val="0"/>
        <w:spacing w:line="360" w:lineRule="auto"/>
        <w:jc w:val="center"/>
        <w:rPr>
          <w:rFonts w:ascii="GHEA Grapalat" w:hAnsi="GHEA Grapalat"/>
          <w:b/>
          <w:sz w:val="20"/>
          <w:szCs w:val="20"/>
        </w:rPr>
      </w:pPr>
    </w:p>
    <w:p w14:paraId="3DB09A28" w14:textId="77777777" w:rsidR="008B1F31" w:rsidRPr="00C0452F" w:rsidRDefault="008B1F31" w:rsidP="00B5440B">
      <w:pPr>
        <w:widowControl w:val="0"/>
        <w:jc w:val="center"/>
        <w:rPr>
          <w:rFonts w:ascii="GHEA Grapalat" w:hAnsi="GHEA Grapalat" w:cs="Sylfaen"/>
          <w:b/>
          <w:sz w:val="20"/>
          <w:szCs w:val="20"/>
        </w:rPr>
      </w:pPr>
      <w:r w:rsidRPr="00C0452F">
        <w:rPr>
          <w:rFonts w:ascii="GHEA Grapalat" w:hAnsi="GHEA Grapalat"/>
          <w:b/>
          <w:sz w:val="20"/>
          <w:szCs w:val="20"/>
        </w:rPr>
        <w:t>3. ПОРЯДОК ПОДГОТОВКИ ЗАЯВКИ</w:t>
      </w:r>
    </w:p>
    <w:p w14:paraId="3B16B95D" w14:textId="77777777" w:rsidR="008B1F31" w:rsidRPr="00C0452F" w:rsidRDefault="008B1F31" w:rsidP="00EC7566">
      <w:pPr>
        <w:widowControl w:val="0"/>
        <w:tabs>
          <w:tab w:val="left" w:pos="993"/>
        </w:tabs>
        <w:ind w:firstLine="567"/>
        <w:jc w:val="both"/>
        <w:rPr>
          <w:rFonts w:ascii="GHEA Grapalat" w:hAnsi="GHEA Grapalat" w:cs="Sylfaen"/>
          <w:sz w:val="20"/>
          <w:szCs w:val="20"/>
        </w:rPr>
      </w:pPr>
      <w:r w:rsidRPr="00C0452F">
        <w:rPr>
          <w:rFonts w:ascii="GHEA Grapalat" w:hAnsi="GHEA Grapalat"/>
          <w:sz w:val="20"/>
          <w:szCs w:val="20"/>
        </w:rPr>
        <w:t>3.1.</w:t>
      </w:r>
      <w:r w:rsidRPr="00C0452F">
        <w:rPr>
          <w:rFonts w:ascii="GHEA Grapalat" w:hAnsi="GHEA Grapalat"/>
          <w:sz w:val="20"/>
          <w:szCs w:val="20"/>
        </w:rPr>
        <w:tab/>
        <w:t xml:space="preserve">Участник подает заявку в порядке, установленном настоящим приглашением. </w:t>
      </w:r>
    </w:p>
    <w:p w14:paraId="71D1ED8A" w14:textId="2AA9950F" w:rsidR="008B1F31" w:rsidRPr="00C0452F" w:rsidRDefault="008B1F31" w:rsidP="00A169ED">
      <w:pPr>
        <w:widowControl w:val="0"/>
        <w:ind w:firstLine="567"/>
        <w:jc w:val="both"/>
        <w:rPr>
          <w:rFonts w:ascii="GHEA Grapalat" w:hAnsi="GHEA Grapalat" w:cs="Sylfaen"/>
          <w:sz w:val="20"/>
          <w:szCs w:val="20"/>
        </w:rPr>
      </w:pPr>
      <w:r w:rsidRPr="00C0452F">
        <w:rPr>
          <w:rFonts w:ascii="GHEA Grapalat" w:hAnsi="GHEA Grapalat"/>
          <w:sz w:val="20"/>
          <w:szCs w:val="20"/>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C0452F">
        <w:rPr>
          <w:rFonts w:ascii="Courier New" w:hAnsi="Courier New" w:cs="Courier New"/>
          <w:sz w:val="20"/>
          <w:szCs w:val="20"/>
        </w:rPr>
        <w:t> </w:t>
      </w:r>
      <w:r w:rsidRPr="00C0452F">
        <w:rPr>
          <w:rFonts w:ascii="GHEA Grapalat" w:hAnsi="GHEA Grapalat"/>
          <w:sz w:val="20"/>
          <w:szCs w:val="20"/>
        </w:rPr>
        <w:t>исключением документов, представленных либо утвержденных 3-ьей стороной, в случае которых представляется вариант, отксерокопированный с</w:t>
      </w:r>
      <w:r w:rsidRPr="00C0452F">
        <w:rPr>
          <w:rFonts w:ascii="Courier New" w:hAnsi="Courier New" w:cs="Courier New"/>
          <w:sz w:val="20"/>
          <w:szCs w:val="20"/>
        </w:rPr>
        <w:t> </w:t>
      </w:r>
      <w:r w:rsidRPr="00C0452F">
        <w:rPr>
          <w:rFonts w:ascii="GHEA Grapalat" w:hAnsi="GHEA Grapalat"/>
          <w:sz w:val="20"/>
          <w:szCs w:val="20"/>
        </w:rPr>
        <w:t xml:space="preserve">оригинала) и копий в </w:t>
      </w:r>
      <w:r w:rsidR="00EC7566" w:rsidRPr="00C0452F">
        <w:rPr>
          <w:rFonts w:ascii="GHEA Grapalat" w:hAnsi="GHEA Grapalat"/>
          <w:b/>
          <w:bCs/>
          <w:sz w:val="20"/>
          <w:szCs w:val="20"/>
          <w:lang w:val="hy-AM"/>
        </w:rPr>
        <w:t>1</w:t>
      </w:r>
      <w:r w:rsidRPr="00C0452F">
        <w:rPr>
          <w:rFonts w:ascii="GHEA Grapalat" w:hAnsi="GHEA Grapalat"/>
          <w:b/>
          <w:bCs/>
          <w:sz w:val="20"/>
          <w:szCs w:val="20"/>
        </w:rPr>
        <w:t xml:space="preserve"> </w:t>
      </w:r>
      <w:r w:rsidRPr="00C0452F">
        <w:rPr>
          <w:rFonts w:ascii="GHEA Grapalat" w:hAnsi="GHEA Grapalat"/>
          <w:sz w:val="20"/>
          <w:szCs w:val="20"/>
        </w:rPr>
        <w:t>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1D92AF49" w14:textId="77777777" w:rsidR="008B1F31" w:rsidRPr="00C0452F" w:rsidRDefault="008B1F31" w:rsidP="00A169ED">
      <w:pPr>
        <w:widowControl w:val="0"/>
        <w:ind w:firstLine="567"/>
        <w:jc w:val="both"/>
        <w:rPr>
          <w:rFonts w:ascii="GHEA Grapalat" w:hAnsi="GHEA Grapalat"/>
          <w:sz w:val="20"/>
          <w:szCs w:val="20"/>
        </w:rPr>
      </w:pPr>
      <w:r w:rsidRPr="00C0452F">
        <w:rPr>
          <w:rFonts w:ascii="GHEA Grapalat" w:hAnsi="GHEA Grapalat"/>
          <w:sz w:val="20"/>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1F5B4994" w14:textId="77777777" w:rsidR="008B1F31" w:rsidRPr="00C0452F" w:rsidRDefault="008B1F31" w:rsidP="00EC7566">
      <w:pPr>
        <w:widowControl w:val="0"/>
        <w:tabs>
          <w:tab w:val="left" w:pos="993"/>
        </w:tabs>
        <w:ind w:firstLine="567"/>
        <w:jc w:val="both"/>
        <w:rPr>
          <w:rFonts w:ascii="GHEA Grapalat" w:hAnsi="GHEA Grapalat"/>
          <w:sz w:val="20"/>
          <w:szCs w:val="20"/>
        </w:rPr>
      </w:pPr>
      <w:r w:rsidRPr="00C0452F">
        <w:rPr>
          <w:rFonts w:ascii="GHEA Grapalat" w:hAnsi="GHEA Grapalat"/>
          <w:sz w:val="20"/>
          <w:szCs w:val="20"/>
        </w:rPr>
        <w:t>3.2.</w:t>
      </w:r>
      <w:r w:rsidRPr="00C0452F">
        <w:rPr>
          <w:rFonts w:ascii="GHEA Grapalat" w:hAnsi="GHEA Grapalat"/>
          <w:sz w:val="20"/>
          <w:szCs w:val="20"/>
        </w:rPr>
        <w:tab/>
        <w:t xml:space="preserve">На конверте, указанном в пункте 3.1 настоящей инструкции, на языке составления заявки указываются: </w:t>
      </w:r>
    </w:p>
    <w:p w14:paraId="0C22863D" w14:textId="77777777" w:rsidR="008B1F31" w:rsidRPr="00C0452F" w:rsidRDefault="008B1F31" w:rsidP="00EC7566">
      <w:pPr>
        <w:widowControl w:val="0"/>
        <w:tabs>
          <w:tab w:val="left" w:pos="851"/>
        </w:tabs>
        <w:ind w:firstLine="567"/>
        <w:rPr>
          <w:rFonts w:ascii="GHEA Grapalat" w:hAnsi="GHEA Grapalat"/>
          <w:sz w:val="20"/>
          <w:szCs w:val="20"/>
        </w:rPr>
      </w:pPr>
      <w:r w:rsidRPr="00C0452F">
        <w:rPr>
          <w:rFonts w:ascii="GHEA Grapalat" w:hAnsi="GHEA Grapalat"/>
          <w:sz w:val="20"/>
          <w:szCs w:val="20"/>
        </w:rPr>
        <w:t>1)</w:t>
      </w:r>
      <w:r w:rsidRPr="00C0452F">
        <w:rPr>
          <w:rFonts w:ascii="GHEA Grapalat" w:hAnsi="GHEA Grapalat"/>
          <w:sz w:val="20"/>
          <w:szCs w:val="20"/>
        </w:rPr>
        <w:tab/>
        <w:t>наименование заказчика и место (адрес) подачи заявки;</w:t>
      </w:r>
    </w:p>
    <w:p w14:paraId="238492FA" w14:textId="77777777" w:rsidR="008B1F31" w:rsidRPr="00C0452F" w:rsidRDefault="008B1F31" w:rsidP="00EC7566">
      <w:pPr>
        <w:widowControl w:val="0"/>
        <w:tabs>
          <w:tab w:val="left" w:pos="851"/>
          <w:tab w:val="left" w:pos="6284"/>
        </w:tabs>
        <w:ind w:firstLine="567"/>
        <w:jc w:val="both"/>
        <w:rPr>
          <w:rFonts w:ascii="GHEA Grapalat" w:hAnsi="GHEA Grapalat"/>
          <w:sz w:val="20"/>
          <w:szCs w:val="20"/>
        </w:rPr>
      </w:pPr>
      <w:r w:rsidRPr="00C0452F">
        <w:rPr>
          <w:rFonts w:ascii="GHEA Grapalat" w:hAnsi="GHEA Grapalat"/>
          <w:sz w:val="20"/>
          <w:szCs w:val="20"/>
        </w:rPr>
        <w:t>2)</w:t>
      </w:r>
      <w:r w:rsidRPr="00C0452F">
        <w:rPr>
          <w:rFonts w:ascii="GHEA Grapalat" w:hAnsi="GHEA Grapalat"/>
          <w:sz w:val="20"/>
          <w:szCs w:val="20"/>
        </w:rPr>
        <w:tab/>
        <w:t>код процедуры;</w:t>
      </w:r>
      <w:r w:rsidRPr="00C0452F">
        <w:rPr>
          <w:rFonts w:ascii="GHEA Grapalat" w:hAnsi="GHEA Grapalat"/>
          <w:sz w:val="20"/>
          <w:szCs w:val="20"/>
        </w:rPr>
        <w:tab/>
      </w:r>
    </w:p>
    <w:p w14:paraId="300738DE" w14:textId="77777777" w:rsidR="008B1F31" w:rsidRPr="00C0452F" w:rsidRDefault="008B1F31" w:rsidP="00EC7566">
      <w:pPr>
        <w:widowControl w:val="0"/>
        <w:tabs>
          <w:tab w:val="left" w:pos="851"/>
        </w:tabs>
        <w:ind w:firstLine="567"/>
        <w:jc w:val="both"/>
        <w:rPr>
          <w:rFonts w:ascii="GHEA Grapalat" w:hAnsi="GHEA Grapalat"/>
          <w:sz w:val="20"/>
          <w:szCs w:val="20"/>
        </w:rPr>
      </w:pPr>
      <w:r w:rsidRPr="00C0452F">
        <w:rPr>
          <w:rFonts w:ascii="GHEA Grapalat" w:hAnsi="GHEA Grapalat"/>
          <w:sz w:val="20"/>
          <w:szCs w:val="20"/>
        </w:rPr>
        <w:t>3)</w:t>
      </w:r>
      <w:r w:rsidRPr="00C0452F">
        <w:rPr>
          <w:rFonts w:ascii="GHEA Grapalat" w:hAnsi="GHEA Grapalat"/>
          <w:sz w:val="20"/>
          <w:szCs w:val="20"/>
        </w:rPr>
        <w:tab/>
        <w:t>слова “не вскрывать до заседания по вскрытию заявок”;</w:t>
      </w:r>
    </w:p>
    <w:p w14:paraId="201D7165" w14:textId="77777777" w:rsidR="008B1F31" w:rsidRPr="00C0452F" w:rsidRDefault="008B1F31" w:rsidP="00EC7566">
      <w:pPr>
        <w:widowControl w:val="0"/>
        <w:tabs>
          <w:tab w:val="left" w:pos="851"/>
        </w:tabs>
        <w:ind w:firstLine="567"/>
        <w:jc w:val="both"/>
        <w:rPr>
          <w:rFonts w:ascii="GHEA Grapalat" w:hAnsi="GHEA Grapalat"/>
          <w:sz w:val="20"/>
          <w:szCs w:val="20"/>
        </w:rPr>
      </w:pPr>
      <w:r w:rsidRPr="00C0452F">
        <w:rPr>
          <w:rFonts w:ascii="GHEA Grapalat" w:hAnsi="GHEA Grapalat"/>
          <w:sz w:val="20"/>
          <w:szCs w:val="20"/>
        </w:rPr>
        <w:t>4)</w:t>
      </w:r>
      <w:r w:rsidRPr="00C0452F">
        <w:rPr>
          <w:rFonts w:ascii="GHEA Grapalat" w:hAnsi="GHEA Grapalat"/>
          <w:sz w:val="20"/>
          <w:szCs w:val="20"/>
        </w:rPr>
        <w:tab/>
        <w:t>наименование (имя), место нахождения и номер телефона участника.</w:t>
      </w:r>
    </w:p>
    <w:p w14:paraId="2493F3E1" w14:textId="77777777" w:rsidR="008B1F31" w:rsidRPr="00C0452F" w:rsidRDefault="008B1F31" w:rsidP="00EC7566">
      <w:pPr>
        <w:widowControl w:val="0"/>
        <w:tabs>
          <w:tab w:val="left" w:pos="993"/>
        </w:tabs>
        <w:ind w:firstLine="567"/>
        <w:jc w:val="both"/>
        <w:rPr>
          <w:rFonts w:ascii="GHEA Grapalat" w:hAnsi="GHEA Grapalat" w:cs="Sylfaen"/>
          <w:sz w:val="20"/>
          <w:szCs w:val="20"/>
        </w:rPr>
      </w:pPr>
      <w:r w:rsidRPr="00C0452F">
        <w:rPr>
          <w:rFonts w:ascii="GHEA Grapalat" w:hAnsi="GHEA Grapalat"/>
          <w:sz w:val="20"/>
          <w:szCs w:val="20"/>
        </w:rPr>
        <w:t>3.3.</w:t>
      </w:r>
      <w:r w:rsidRPr="00C0452F">
        <w:rPr>
          <w:rFonts w:ascii="GHEA Grapalat" w:hAnsi="GHEA Grapalat"/>
          <w:sz w:val="20"/>
          <w:szCs w:val="20"/>
        </w:rPr>
        <w:tab/>
        <w:t>На заседании по вскрытию заявок комиссия отклоняет заявки, не</w:t>
      </w:r>
      <w:r w:rsidRPr="00C0452F">
        <w:rPr>
          <w:rFonts w:ascii="Courier New" w:hAnsi="Courier New" w:cs="Courier New"/>
          <w:sz w:val="20"/>
          <w:szCs w:val="20"/>
        </w:rPr>
        <w:t> </w:t>
      </w:r>
      <w:r w:rsidRPr="00C0452F">
        <w:rPr>
          <w:rFonts w:ascii="GHEA Grapalat" w:hAnsi="GHEA Grapalat"/>
          <w:sz w:val="20"/>
          <w:szCs w:val="20"/>
        </w:rPr>
        <w:t>соответствующие требованиям пунктов 3.1 и 3.2 настоящей инструкции, и в том же виде возвращает подающему их лицу.</w:t>
      </w:r>
    </w:p>
    <w:p w14:paraId="5AFFBD74" w14:textId="77777777" w:rsidR="00B01410" w:rsidRPr="00C0452F" w:rsidRDefault="00B01410" w:rsidP="00A169ED">
      <w:pPr>
        <w:rPr>
          <w:ins w:id="6" w:author="Inesa Kocharyan" w:date="2024-02-12T14:54:00Z"/>
          <w:rFonts w:ascii="GHEA Grapalat" w:hAnsi="GHEA Grapalat"/>
          <w:b/>
          <w:sz w:val="20"/>
          <w:szCs w:val="20"/>
        </w:rPr>
      </w:pPr>
      <w:ins w:id="7" w:author="Inesa Kocharyan" w:date="2024-02-12T14:54:00Z">
        <w:r w:rsidRPr="00C0452F">
          <w:rPr>
            <w:rFonts w:ascii="GHEA Grapalat" w:hAnsi="GHEA Grapalat"/>
            <w:b/>
            <w:sz w:val="20"/>
            <w:szCs w:val="20"/>
          </w:rPr>
          <w:br w:type="page"/>
        </w:r>
      </w:ins>
    </w:p>
    <w:p w14:paraId="2013E641" w14:textId="77777777" w:rsidR="00B2572B" w:rsidRPr="00C0452F" w:rsidRDefault="00B2572B" w:rsidP="00F13D2F">
      <w:pPr>
        <w:pStyle w:val="norm"/>
        <w:widowControl w:val="0"/>
        <w:spacing w:line="240" w:lineRule="auto"/>
        <w:ind w:firstLine="284"/>
        <w:jc w:val="right"/>
        <w:rPr>
          <w:rFonts w:ascii="GHEA Grapalat" w:hAnsi="GHEA Grapalat" w:cs="Arial"/>
          <w:bCs/>
          <w:sz w:val="20"/>
        </w:rPr>
      </w:pPr>
      <w:r w:rsidRPr="00C0452F">
        <w:rPr>
          <w:rFonts w:ascii="GHEA Grapalat" w:hAnsi="GHEA Grapalat"/>
          <w:bCs/>
          <w:sz w:val="20"/>
        </w:rPr>
        <w:lastRenderedPageBreak/>
        <w:t>Приложение № 1</w:t>
      </w:r>
    </w:p>
    <w:p w14:paraId="367520A8" w14:textId="6309D2F9" w:rsidR="00B2572B" w:rsidRPr="00C0452F" w:rsidRDefault="00B2572B" w:rsidP="00F13D2F">
      <w:pPr>
        <w:pStyle w:val="31"/>
        <w:widowControl w:val="0"/>
        <w:spacing w:line="240" w:lineRule="auto"/>
        <w:jc w:val="right"/>
        <w:rPr>
          <w:rFonts w:ascii="GHEA Grapalat" w:hAnsi="GHEA Grapalat" w:cs="Arial"/>
          <w:bCs/>
        </w:rPr>
      </w:pPr>
      <w:r w:rsidRPr="00C0452F">
        <w:rPr>
          <w:rFonts w:ascii="GHEA Grapalat" w:hAnsi="GHEA Grapalat"/>
          <w:bCs/>
        </w:rPr>
        <w:t>к Приглашению на открытый конкурс</w:t>
      </w:r>
      <w:r w:rsidR="00123294" w:rsidRPr="00C0452F">
        <w:rPr>
          <w:rFonts w:ascii="GHEA Grapalat" w:hAnsi="GHEA Grapalat" w:cs="Arial"/>
          <w:bCs/>
        </w:rPr>
        <w:br/>
      </w:r>
      <w:r w:rsidRPr="00C0452F">
        <w:rPr>
          <w:rFonts w:ascii="GHEA Grapalat" w:hAnsi="GHEA Grapalat"/>
          <w:bCs/>
        </w:rPr>
        <w:t xml:space="preserve">под кодом </w:t>
      </w:r>
      <w:r w:rsidR="00F13D2F" w:rsidRPr="00C0452F">
        <w:rPr>
          <w:rFonts w:ascii="GHEA Grapalat" w:hAnsi="GHEA Grapalat"/>
          <w:b/>
        </w:rPr>
        <w:t>HH NGN K BMAShDzB</w:t>
      </w:r>
      <w:r w:rsidR="00F13D2F" w:rsidRPr="00C0452F">
        <w:rPr>
          <w:rFonts w:ascii="GHEA Grapalat" w:hAnsi="GHEA Grapalat"/>
          <w:b/>
          <w:lang w:val="hy-AM"/>
        </w:rPr>
        <w:t>-25</w:t>
      </w:r>
      <w:r w:rsidR="00F13D2F" w:rsidRPr="00C0452F">
        <w:rPr>
          <w:rFonts w:ascii="GHEA Grapalat" w:hAnsi="GHEA Grapalat"/>
          <w:b/>
        </w:rPr>
        <w:t>/</w:t>
      </w:r>
      <w:r w:rsidR="00F13D2F" w:rsidRPr="00C0452F">
        <w:rPr>
          <w:rFonts w:ascii="GHEA Grapalat" w:hAnsi="GHEA Grapalat"/>
          <w:b/>
          <w:lang w:val="hy-AM"/>
        </w:rPr>
        <w:t>5</w:t>
      </w:r>
    </w:p>
    <w:p w14:paraId="52363A05" w14:textId="77777777" w:rsidR="000019AD" w:rsidRPr="00C0452F" w:rsidRDefault="000019AD" w:rsidP="00B46D58">
      <w:pPr>
        <w:widowControl w:val="0"/>
        <w:spacing w:after="160"/>
        <w:jc w:val="center"/>
        <w:rPr>
          <w:rFonts w:ascii="GHEA Grapalat" w:hAnsi="GHEA Grapalat"/>
          <w:b/>
          <w:sz w:val="20"/>
          <w:szCs w:val="20"/>
        </w:rPr>
      </w:pPr>
    </w:p>
    <w:p w14:paraId="38671FF3" w14:textId="070B2926" w:rsidR="00B2572B" w:rsidRPr="00C0452F" w:rsidRDefault="00B2572B" w:rsidP="000019AD">
      <w:pPr>
        <w:widowControl w:val="0"/>
        <w:jc w:val="center"/>
        <w:rPr>
          <w:rFonts w:ascii="GHEA Grapalat" w:hAnsi="GHEA Grapalat" w:cs="Arial"/>
          <w:b/>
          <w:sz w:val="20"/>
          <w:szCs w:val="20"/>
        </w:rPr>
      </w:pPr>
      <w:r w:rsidRPr="00C0452F">
        <w:rPr>
          <w:rFonts w:ascii="GHEA Grapalat" w:hAnsi="GHEA Grapalat"/>
          <w:b/>
          <w:sz w:val="20"/>
          <w:szCs w:val="20"/>
        </w:rPr>
        <w:t>ЗАЯВЛЕНИЕ</w:t>
      </w:r>
      <w:r w:rsidR="00350210" w:rsidRPr="00C0452F">
        <w:rPr>
          <w:rFonts w:ascii="GHEA Grapalat" w:hAnsi="GHEA Grapalat"/>
          <w:b/>
          <w:sz w:val="20"/>
          <w:szCs w:val="20"/>
        </w:rPr>
        <w:t>-</w:t>
      </w:r>
      <w:r w:rsidR="005A6435" w:rsidRPr="00C0452F">
        <w:rPr>
          <w:rFonts w:ascii="GHEA Grapalat" w:hAnsi="GHEA Grapalat"/>
          <w:b/>
          <w:sz w:val="20"/>
          <w:szCs w:val="20"/>
        </w:rPr>
        <w:t xml:space="preserve">  ОБЪЯВЛЕНИЕ </w:t>
      </w:r>
      <w:r w:rsidRPr="00C0452F">
        <w:rPr>
          <w:rFonts w:ascii="GHEA Grapalat" w:hAnsi="GHEA Grapalat"/>
          <w:b/>
          <w:sz w:val="20"/>
          <w:szCs w:val="20"/>
        </w:rPr>
        <w:t>*</w:t>
      </w:r>
    </w:p>
    <w:p w14:paraId="674189E3" w14:textId="737DD838" w:rsidR="00B2572B" w:rsidRPr="00C0452F" w:rsidRDefault="00B2572B" w:rsidP="000019AD">
      <w:pPr>
        <w:pStyle w:val="6"/>
        <w:keepNext w:val="0"/>
        <w:widowControl w:val="0"/>
        <w:jc w:val="center"/>
        <w:rPr>
          <w:rFonts w:ascii="GHEA Grapalat" w:hAnsi="GHEA Grapalat"/>
          <w:color w:val="auto"/>
          <w:sz w:val="20"/>
        </w:rPr>
      </w:pPr>
      <w:r w:rsidRPr="00C0452F">
        <w:rPr>
          <w:rFonts w:ascii="GHEA Grapalat" w:hAnsi="GHEA Grapalat"/>
          <w:color w:val="auto"/>
          <w:sz w:val="20"/>
        </w:rPr>
        <w:t>на участие в открытом конкурсе</w:t>
      </w:r>
      <w:r w:rsidR="00AA7117" w:rsidRPr="00C0452F">
        <w:rPr>
          <w:rFonts w:ascii="GHEA Grapalat" w:hAnsi="GHEA Grapalat"/>
          <w:color w:val="auto"/>
          <w:sz w:val="20"/>
        </w:rPr>
        <w:t xml:space="preserve"> </w:t>
      </w:r>
    </w:p>
    <w:p w14:paraId="3DDCD0DC" w14:textId="5B454CC8" w:rsidR="00B5440B" w:rsidRPr="00C0452F" w:rsidRDefault="00B5440B" w:rsidP="00B5440B"/>
    <w:p w14:paraId="0C9F6BBA" w14:textId="77777777" w:rsidR="00B5440B" w:rsidRPr="00C0452F" w:rsidRDefault="00B5440B" w:rsidP="00B5440B"/>
    <w:p w14:paraId="1E981763" w14:textId="77777777" w:rsidR="00374F4A" w:rsidRPr="00C0452F" w:rsidRDefault="00374F4A" w:rsidP="00B46D58">
      <w:pPr>
        <w:jc w:val="both"/>
        <w:rPr>
          <w:rFonts w:ascii="GHEA Grapalat" w:hAnsi="GHEA Grapalat"/>
          <w:sz w:val="20"/>
          <w:szCs w:val="20"/>
        </w:rPr>
      </w:pPr>
      <w:r w:rsidRPr="00C0452F">
        <w:rPr>
          <w:rFonts w:ascii="GHEA Grapalat" w:hAnsi="GHEA Grapalat"/>
          <w:sz w:val="20"/>
          <w:szCs w:val="20"/>
        </w:rPr>
        <w:t xml:space="preserve">______________________________________________________________заявляет, что </w:t>
      </w:r>
    </w:p>
    <w:p w14:paraId="4BC5E6B0" w14:textId="77777777" w:rsidR="00374F4A" w:rsidRPr="00C0452F" w:rsidRDefault="00374F4A" w:rsidP="00B46D58">
      <w:pPr>
        <w:spacing w:after="160"/>
        <w:ind w:left="2694"/>
        <w:jc w:val="both"/>
        <w:rPr>
          <w:rFonts w:ascii="GHEA Grapalat" w:hAnsi="GHEA Grapalat"/>
          <w:vertAlign w:val="superscript"/>
        </w:rPr>
      </w:pPr>
      <w:r w:rsidRPr="00C0452F">
        <w:rPr>
          <w:rFonts w:ascii="GHEA Grapalat" w:hAnsi="GHEA Grapalat"/>
          <w:vertAlign w:val="superscript"/>
        </w:rPr>
        <w:t xml:space="preserve">наименование участника </w:t>
      </w:r>
    </w:p>
    <w:p w14:paraId="022FD0D9" w14:textId="77777777" w:rsidR="00374F4A" w:rsidRPr="00C0452F" w:rsidRDefault="00374F4A" w:rsidP="00B46D58">
      <w:pPr>
        <w:jc w:val="both"/>
        <w:rPr>
          <w:rFonts w:ascii="GHEA Grapalat" w:hAnsi="GHEA Grapalat"/>
          <w:sz w:val="20"/>
          <w:szCs w:val="20"/>
          <w:u w:val="single"/>
        </w:rPr>
      </w:pPr>
      <w:r w:rsidRPr="00C0452F">
        <w:rPr>
          <w:rFonts w:ascii="GHEA Grapalat" w:hAnsi="GHEA Grapalat"/>
          <w:sz w:val="20"/>
          <w:szCs w:val="20"/>
        </w:rPr>
        <w:t>желает участвовать в лоте (лотах)_______________________________ объявленного</w:t>
      </w:r>
    </w:p>
    <w:p w14:paraId="7F6BBF50" w14:textId="77777777" w:rsidR="00374F4A" w:rsidRPr="00C0452F" w:rsidRDefault="000814B8" w:rsidP="00B46D58">
      <w:pPr>
        <w:spacing w:after="160"/>
        <w:ind w:left="4395"/>
        <w:jc w:val="both"/>
        <w:rPr>
          <w:rFonts w:ascii="GHEA Grapalat" w:hAnsi="GHEA Grapalat" w:cs="Sylfaen"/>
          <w:sz w:val="20"/>
          <w:szCs w:val="20"/>
        </w:rPr>
      </w:pPr>
      <w:r w:rsidRPr="00C0452F">
        <w:rPr>
          <w:rFonts w:ascii="GHEA Grapalat" w:hAnsi="GHEA Grapalat"/>
          <w:sz w:val="20"/>
          <w:szCs w:val="20"/>
        </w:rPr>
        <w:t xml:space="preserve">                             </w:t>
      </w:r>
      <w:r w:rsidR="00374F4A" w:rsidRPr="00C0452F">
        <w:rPr>
          <w:rFonts w:ascii="GHEA Grapalat" w:hAnsi="GHEA Grapalat"/>
          <w:sz w:val="20"/>
          <w:szCs w:val="20"/>
        </w:rPr>
        <w:t>номер лота (лотов)</w:t>
      </w:r>
    </w:p>
    <w:p w14:paraId="63975FE4" w14:textId="1AA8CD22" w:rsidR="00374F4A" w:rsidRPr="00C0452F" w:rsidRDefault="00DD16D8" w:rsidP="00B46D58">
      <w:pPr>
        <w:jc w:val="both"/>
        <w:rPr>
          <w:rFonts w:ascii="GHEA Grapalat" w:hAnsi="GHEA Grapalat" w:cs="Sylfaen"/>
          <w:sz w:val="20"/>
          <w:szCs w:val="20"/>
        </w:rPr>
      </w:pPr>
      <w:r w:rsidRPr="00C0452F">
        <w:rPr>
          <w:rFonts w:ascii="GHEA Grapalat" w:hAnsi="GHEA Grapalat"/>
          <w:sz w:val="20"/>
          <w:szCs w:val="20"/>
        </w:rPr>
        <w:t>ГНКО «Образовательный комплекс МВД РА»</w:t>
      </w:r>
      <w:r w:rsidR="00374F4A" w:rsidRPr="00C0452F">
        <w:rPr>
          <w:rFonts w:ascii="GHEA Grapalat" w:hAnsi="GHEA Grapalat"/>
          <w:sz w:val="20"/>
          <w:szCs w:val="20"/>
        </w:rPr>
        <w:t xml:space="preserve"> под кодом </w:t>
      </w:r>
      <w:r w:rsidR="00F13D2F" w:rsidRPr="00C0452F">
        <w:rPr>
          <w:rFonts w:ascii="GHEA Grapalat" w:hAnsi="GHEA Grapalat"/>
          <w:b/>
          <w:sz w:val="20"/>
          <w:szCs w:val="20"/>
        </w:rPr>
        <w:t>HH NGN K BMAShDzB</w:t>
      </w:r>
      <w:r w:rsidR="00F13D2F" w:rsidRPr="00C0452F">
        <w:rPr>
          <w:rFonts w:ascii="GHEA Grapalat" w:hAnsi="GHEA Grapalat"/>
          <w:b/>
          <w:sz w:val="20"/>
          <w:szCs w:val="20"/>
          <w:lang w:val="hy-AM"/>
        </w:rPr>
        <w:t>-25</w:t>
      </w:r>
      <w:r w:rsidR="00F13D2F" w:rsidRPr="00C0452F">
        <w:rPr>
          <w:rFonts w:ascii="GHEA Grapalat" w:hAnsi="GHEA Grapalat"/>
          <w:b/>
          <w:sz w:val="20"/>
          <w:szCs w:val="20"/>
        </w:rPr>
        <w:t>/</w:t>
      </w:r>
      <w:r w:rsidR="00F13D2F" w:rsidRPr="00C0452F">
        <w:rPr>
          <w:rFonts w:ascii="GHEA Grapalat" w:hAnsi="GHEA Grapalat"/>
          <w:b/>
          <w:sz w:val="20"/>
          <w:szCs w:val="20"/>
          <w:lang w:val="hy-AM"/>
        </w:rPr>
        <w:t>5</w:t>
      </w:r>
    </w:p>
    <w:p w14:paraId="4C929CFA" w14:textId="77777777" w:rsidR="00374F4A" w:rsidRPr="00C0452F" w:rsidRDefault="00374F4A" w:rsidP="00B46D58">
      <w:pPr>
        <w:spacing w:after="160"/>
        <w:jc w:val="both"/>
        <w:rPr>
          <w:rFonts w:ascii="GHEA Grapalat" w:hAnsi="GHEA Grapalat"/>
          <w:sz w:val="20"/>
          <w:szCs w:val="20"/>
        </w:rPr>
      </w:pPr>
      <w:r w:rsidRPr="00C0452F">
        <w:rPr>
          <w:rFonts w:ascii="GHEA Grapalat" w:hAnsi="GHEA Grapalat"/>
          <w:sz w:val="20"/>
          <w:szCs w:val="20"/>
        </w:rPr>
        <w:t>открытого конкурса и в соответствии с требованиями приглашения подает заявку.</w:t>
      </w:r>
    </w:p>
    <w:p w14:paraId="2F9D123D" w14:textId="77777777" w:rsidR="00374F4A" w:rsidRPr="00C0452F" w:rsidRDefault="00374F4A" w:rsidP="00B46D58">
      <w:pPr>
        <w:jc w:val="both"/>
        <w:rPr>
          <w:rFonts w:ascii="GHEA Grapalat" w:hAnsi="GHEA Grapalat"/>
          <w:sz w:val="20"/>
          <w:szCs w:val="20"/>
        </w:rPr>
      </w:pPr>
      <w:r w:rsidRPr="00C0452F">
        <w:rPr>
          <w:rFonts w:ascii="GHEA Grapalat" w:hAnsi="GHEA Grapalat"/>
          <w:sz w:val="20"/>
          <w:szCs w:val="20"/>
        </w:rPr>
        <w:t>__________________________________________________ заявляет и заверяет, что</w:t>
      </w:r>
    </w:p>
    <w:p w14:paraId="37D18BD2" w14:textId="77777777" w:rsidR="00374F4A" w:rsidRPr="00C0452F" w:rsidRDefault="00374F4A" w:rsidP="00B46D58">
      <w:pPr>
        <w:spacing w:after="160"/>
        <w:ind w:left="1843"/>
        <w:jc w:val="both"/>
        <w:rPr>
          <w:rFonts w:ascii="GHEA Grapalat" w:hAnsi="GHEA Grapalat" w:cs="Sylfaen"/>
          <w:vertAlign w:val="superscript"/>
        </w:rPr>
      </w:pPr>
      <w:r w:rsidRPr="00C0452F">
        <w:rPr>
          <w:rFonts w:ascii="GHEA Grapalat" w:hAnsi="GHEA Grapalat"/>
          <w:vertAlign w:val="superscript"/>
        </w:rPr>
        <w:t>наименование участника</w:t>
      </w:r>
    </w:p>
    <w:p w14:paraId="7CEDD313" w14:textId="77777777" w:rsidR="00374F4A" w:rsidRPr="00C0452F" w:rsidRDefault="00374F4A" w:rsidP="00B46D58">
      <w:pPr>
        <w:jc w:val="both"/>
        <w:rPr>
          <w:rFonts w:ascii="GHEA Grapalat" w:hAnsi="GHEA Grapalat" w:cs="Sylfaen"/>
          <w:sz w:val="20"/>
          <w:szCs w:val="20"/>
        </w:rPr>
      </w:pPr>
      <w:r w:rsidRPr="00C0452F">
        <w:rPr>
          <w:rFonts w:ascii="GHEA Grapalat" w:hAnsi="GHEA Grapalat"/>
          <w:sz w:val="20"/>
          <w:szCs w:val="20"/>
        </w:rPr>
        <w:t>является</w:t>
      </w:r>
      <w:r w:rsidR="00F453C2" w:rsidRPr="00C0452F">
        <w:rPr>
          <w:rFonts w:ascii="GHEA Grapalat" w:hAnsi="GHEA Grapalat"/>
          <w:sz w:val="20"/>
          <w:szCs w:val="20"/>
        </w:rPr>
        <w:t xml:space="preserve"> </w:t>
      </w:r>
      <w:r w:rsidRPr="00C0452F">
        <w:rPr>
          <w:rFonts w:ascii="GHEA Grapalat" w:hAnsi="GHEA Grapalat"/>
          <w:sz w:val="20"/>
          <w:szCs w:val="20"/>
        </w:rPr>
        <w:t>резидентом ______________________________________________________</w:t>
      </w:r>
      <w:r w:rsidR="00D04575" w:rsidRPr="00C0452F">
        <w:rPr>
          <w:rFonts w:ascii="GHEA Grapalat" w:hAnsi="GHEA Grapalat"/>
          <w:sz w:val="20"/>
          <w:szCs w:val="20"/>
        </w:rPr>
        <w:t>.</w:t>
      </w:r>
    </w:p>
    <w:p w14:paraId="4AC76D4C" w14:textId="77777777" w:rsidR="00374F4A" w:rsidRPr="00C0452F" w:rsidRDefault="00374F4A" w:rsidP="00B46D58">
      <w:pPr>
        <w:spacing w:after="160"/>
        <w:ind w:left="4111"/>
        <w:jc w:val="both"/>
        <w:rPr>
          <w:rFonts w:ascii="GHEA Grapalat" w:hAnsi="GHEA Grapalat" w:cs="Arial"/>
          <w:vertAlign w:val="superscript"/>
        </w:rPr>
      </w:pPr>
      <w:r w:rsidRPr="00C0452F">
        <w:rPr>
          <w:rFonts w:ascii="GHEA Grapalat" w:hAnsi="GHEA Grapalat"/>
          <w:vertAlign w:val="superscript"/>
        </w:rPr>
        <w:t>наименование страны</w:t>
      </w:r>
    </w:p>
    <w:p w14:paraId="52273E84" w14:textId="77777777" w:rsidR="000612B9" w:rsidRPr="00C0452F" w:rsidRDefault="004F0CAA" w:rsidP="00B46D58">
      <w:pPr>
        <w:jc w:val="both"/>
        <w:rPr>
          <w:rFonts w:ascii="GHEA Grapalat" w:hAnsi="GHEA Grapalat"/>
          <w:sz w:val="20"/>
          <w:szCs w:val="20"/>
        </w:rPr>
      </w:pPr>
      <w:r w:rsidRPr="00C0452F">
        <w:rPr>
          <w:rFonts w:ascii="GHEA Grapalat" w:hAnsi="GHEA Grapalat"/>
          <w:sz w:val="20"/>
          <w:szCs w:val="20"/>
        </w:rPr>
        <w:t>Данные</w:t>
      </w:r>
      <w:r w:rsidR="002A0700" w:rsidRPr="00C0452F">
        <w:rPr>
          <w:rFonts w:ascii="GHEA Grapalat" w:hAnsi="GHEA Grapalat"/>
          <w:sz w:val="20"/>
          <w:szCs w:val="20"/>
        </w:rPr>
        <w:t xml:space="preserve">       </w:t>
      </w:r>
      <w:r w:rsidR="000612B9" w:rsidRPr="00C0452F">
        <w:rPr>
          <w:rFonts w:ascii="GHEA Grapalat" w:hAnsi="GHEA Grapalat"/>
          <w:sz w:val="20"/>
          <w:szCs w:val="20"/>
        </w:rPr>
        <w:t>----------------------------------------</w:t>
      </w:r>
      <w:r w:rsidR="00304237" w:rsidRPr="00C0452F">
        <w:rPr>
          <w:rFonts w:ascii="GHEA Grapalat" w:hAnsi="GHEA Grapalat"/>
          <w:sz w:val="20"/>
          <w:szCs w:val="20"/>
        </w:rPr>
        <w:t xml:space="preserve">  </w:t>
      </w:r>
      <w:r w:rsidR="00F96993" w:rsidRPr="00C0452F">
        <w:rPr>
          <w:rFonts w:ascii="GHEA Grapalat" w:hAnsi="GHEA Grapalat"/>
          <w:sz w:val="20"/>
          <w:szCs w:val="20"/>
        </w:rPr>
        <w:t>следующие</w:t>
      </w:r>
      <w:r w:rsidR="00304237" w:rsidRPr="00C0452F">
        <w:rPr>
          <w:rFonts w:ascii="GHEA Grapalat" w:hAnsi="GHEA Grapalat"/>
          <w:sz w:val="20"/>
          <w:szCs w:val="20"/>
        </w:rPr>
        <w:t>:</w:t>
      </w:r>
    </w:p>
    <w:p w14:paraId="4696313C" w14:textId="77777777" w:rsidR="002A0700" w:rsidRPr="00C0452F" w:rsidRDefault="002A0700" w:rsidP="000811C1">
      <w:pPr>
        <w:spacing w:after="160"/>
        <w:ind w:left="1843"/>
        <w:rPr>
          <w:rFonts w:ascii="GHEA Grapalat" w:hAnsi="GHEA Grapalat" w:cs="Sylfaen"/>
          <w:vertAlign w:val="superscript"/>
          <w:lang w:val="hy-AM"/>
        </w:rPr>
      </w:pPr>
      <w:r w:rsidRPr="00C0452F">
        <w:rPr>
          <w:rFonts w:ascii="GHEA Grapalat" w:hAnsi="GHEA Grapalat"/>
          <w:vertAlign w:val="superscript"/>
        </w:rPr>
        <w:t>наименование участника</w:t>
      </w:r>
    </w:p>
    <w:p w14:paraId="0B37C87D" w14:textId="77777777" w:rsidR="00374F4A" w:rsidRPr="00C0452F" w:rsidRDefault="00374F4A" w:rsidP="00B46D58">
      <w:pPr>
        <w:jc w:val="both"/>
        <w:rPr>
          <w:rFonts w:ascii="GHEA Grapalat" w:hAnsi="GHEA Grapalat"/>
          <w:sz w:val="20"/>
          <w:szCs w:val="20"/>
        </w:rPr>
      </w:pPr>
      <w:r w:rsidRPr="00C0452F">
        <w:rPr>
          <w:rFonts w:ascii="GHEA Grapalat" w:hAnsi="GHEA Grapalat"/>
          <w:sz w:val="20"/>
          <w:szCs w:val="20"/>
        </w:rPr>
        <w:t xml:space="preserve">Учетный номер налогоплательщика  </w:t>
      </w:r>
      <w:r w:rsidR="00B138F3" w:rsidRPr="00C0452F">
        <w:rPr>
          <w:rFonts w:ascii="GHEA Grapalat" w:hAnsi="GHEA Grapalat"/>
          <w:sz w:val="20"/>
          <w:szCs w:val="20"/>
        </w:rPr>
        <w:t xml:space="preserve">             </w:t>
      </w:r>
      <w:r w:rsidRPr="00C0452F">
        <w:rPr>
          <w:rFonts w:ascii="GHEA Grapalat" w:hAnsi="GHEA Grapalat"/>
          <w:sz w:val="20"/>
          <w:szCs w:val="20"/>
        </w:rPr>
        <w:t>________________</w:t>
      </w:r>
    </w:p>
    <w:p w14:paraId="7613141C" w14:textId="57233167" w:rsidR="00374F4A" w:rsidRPr="00C0452F" w:rsidRDefault="00F13D2F" w:rsidP="00F13D2F">
      <w:pPr>
        <w:tabs>
          <w:tab w:val="left" w:pos="7371"/>
        </w:tabs>
        <w:jc w:val="both"/>
        <w:rPr>
          <w:rFonts w:ascii="GHEA Grapalat" w:hAnsi="GHEA Grapalat" w:cs="Arial"/>
          <w:sz w:val="20"/>
          <w:szCs w:val="20"/>
          <w:vertAlign w:val="superscript"/>
        </w:rPr>
      </w:pPr>
      <w:r w:rsidRPr="00C0452F">
        <w:rPr>
          <w:rFonts w:ascii="GHEA Grapalat" w:hAnsi="GHEA Grapalat"/>
          <w:sz w:val="20"/>
          <w:szCs w:val="20"/>
          <w:lang w:val="hy-AM"/>
        </w:rPr>
        <w:t xml:space="preserve">                                                </w:t>
      </w:r>
      <w:r w:rsidR="00B138F3" w:rsidRPr="00C0452F">
        <w:rPr>
          <w:rFonts w:ascii="GHEA Grapalat" w:hAnsi="GHEA Grapalat"/>
          <w:sz w:val="20"/>
          <w:szCs w:val="20"/>
        </w:rPr>
        <w:t xml:space="preserve">            </w:t>
      </w:r>
      <w:r w:rsidR="00374F4A" w:rsidRPr="00C0452F">
        <w:rPr>
          <w:rFonts w:ascii="GHEA Grapalat" w:hAnsi="GHEA Grapalat"/>
          <w:vertAlign w:val="superscript"/>
        </w:rPr>
        <w:t>учетный номер</w:t>
      </w:r>
      <w:r w:rsidR="00B138F3" w:rsidRPr="00C0452F">
        <w:rPr>
          <w:rFonts w:ascii="GHEA Grapalat" w:hAnsi="GHEA Grapalat"/>
          <w:vertAlign w:val="superscript"/>
        </w:rPr>
        <w:t xml:space="preserve"> </w:t>
      </w:r>
      <w:r w:rsidR="00374F4A" w:rsidRPr="00C0452F">
        <w:rPr>
          <w:rFonts w:ascii="GHEA Grapalat" w:hAnsi="GHEA Grapalat"/>
          <w:vertAlign w:val="superscript"/>
        </w:rPr>
        <w:t>налогоплательщика</w:t>
      </w:r>
    </w:p>
    <w:p w14:paraId="29B59B4B" w14:textId="77777777" w:rsidR="005F0A31" w:rsidRPr="00C0452F" w:rsidRDefault="00B138F3" w:rsidP="005F0A31">
      <w:pPr>
        <w:jc w:val="both"/>
        <w:rPr>
          <w:rFonts w:ascii="GHEA Grapalat" w:hAnsi="GHEA Grapalat"/>
          <w:sz w:val="20"/>
          <w:szCs w:val="20"/>
        </w:rPr>
      </w:pPr>
      <w:r w:rsidRPr="00C0452F">
        <w:rPr>
          <w:rFonts w:ascii="GHEA Grapalat" w:hAnsi="GHEA Grapalat"/>
          <w:sz w:val="20"/>
          <w:szCs w:val="20"/>
        </w:rPr>
        <w:t xml:space="preserve"> </w:t>
      </w:r>
      <w:r w:rsidR="00374F4A" w:rsidRPr="00C0452F">
        <w:rPr>
          <w:rFonts w:ascii="GHEA Grapalat" w:hAnsi="GHEA Grapalat"/>
          <w:sz w:val="20"/>
          <w:szCs w:val="20"/>
        </w:rPr>
        <w:t xml:space="preserve">Адрес электронной почты </w:t>
      </w:r>
      <w:r w:rsidRPr="00C0452F">
        <w:rPr>
          <w:rFonts w:ascii="GHEA Grapalat" w:hAnsi="GHEA Grapalat"/>
          <w:sz w:val="20"/>
          <w:szCs w:val="20"/>
        </w:rPr>
        <w:t xml:space="preserve">                           </w:t>
      </w:r>
      <w:r w:rsidR="00374F4A" w:rsidRPr="00C0452F">
        <w:rPr>
          <w:rFonts w:ascii="GHEA Grapalat" w:hAnsi="GHEA Grapalat"/>
          <w:sz w:val="20"/>
          <w:szCs w:val="20"/>
        </w:rPr>
        <w:t>__________________</w:t>
      </w:r>
    </w:p>
    <w:p w14:paraId="15824E68" w14:textId="56AAF2ED" w:rsidR="00374F4A" w:rsidRPr="00C0452F" w:rsidRDefault="005F0A31" w:rsidP="005F0A31">
      <w:pPr>
        <w:jc w:val="both"/>
        <w:rPr>
          <w:rFonts w:ascii="GHEA Grapalat" w:hAnsi="GHEA Grapalat"/>
          <w:sz w:val="20"/>
          <w:szCs w:val="20"/>
        </w:rPr>
      </w:pPr>
      <w:r w:rsidRPr="00C0452F">
        <w:rPr>
          <w:rFonts w:ascii="GHEA Grapalat" w:hAnsi="GHEA Grapalat"/>
          <w:sz w:val="20"/>
          <w:szCs w:val="20"/>
          <w:lang w:val="hy-AM"/>
        </w:rPr>
        <w:t xml:space="preserve">                                    </w:t>
      </w:r>
      <w:r w:rsidR="00B138F3" w:rsidRPr="00C0452F">
        <w:rPr>
          <w:rFonts w:ascii="GHEA Grapalat" w:hAnsi="GHEA Grapalat"/>
          <w:sz w:val="20"/>
          <w:szCs w:val="20"/>
        </w:rPr>
        <w:t xml:space="preserve">                      </w:t>
      </w:r>
      <w:r w:rsidRPr="00C0452F">
        <w:rPr>
          <w:rFonts w:ascii="GHEA Grapalat" w:hAnsi="GHEA Grapalat"/>
          <w:sz w:val="20"/>
          <w:szCs w:val="20"/>
          <w:lang w:val="hy-AM"/>
        </w:rPr>
        <w:t xml:space="preserve">     </w:t>
      </w:r>
      <w:r w:rsidR="00B138F3" w:rsidRPr="00C0452F">
        <w:rPr>
          <w:rFonts w:ascii="GHEA Grapalat" w:hAnsi="GHEA Grapalat"/>
          <w:sz w:val="20"/>
          <w:szCs w:val="20"/>
        </w:rPr>
        <w:t xml:space="preserve">    </w:t>
      </w:r>
      <w:r w:rsidR="00374F4A" w:rsidRPr="00C0452F">
        <w:rPr>
          <w:rFonts w:ascii="GHEA Grapalat" w:hAnsi="GHEA Grapalat"/>
          <w:vertAlign w:val="superscript"/>
        </w:rPr>
        <w:t>адрес электронной</w:t>
      </w:r>
      <w:r w:rsidRPr="00C0452F">
        <w:rPr>
          <w:rFonts w:ascii="GHEA Grapalat" w:hAnsi="GHEA Grapalat"/>
          <w:vertAlign w:val="superscript"/>
          <w:lang w:val="hy-AM"/>
        </w:rPr>
        <w:t xml:space="preserve"> </w:t>
      </w:r>
      <w:r w:rsidR="00374F4A" w:rsidRPr="00C0452F">
        <w:rPr>
          <w:rFonts w:ascii="GHEA Grapalat" w:hAnsi="GHEA Grapalat"/>
          <w:vertAlign w:val="superscript"/>
        </w:rPr>
        <w:t>почты</w:t>
      </w:r>
    </w:p>
    <w:p w14:paraId="6FA57DD2" w14:textId="77777777" w:rsidR="009E1181" w:rsidRPr="00C0452F" w:rsidRDefault="00F96993" w:rsidP="00F96993">
      <w:pPr>
        <w:jc w:val="both"/>
        <w:rPr>
          <w:rFonts w:ascii="GHEA Grapalat" w:hAnsi="GHEA Grapalat"/>
          <w:sz w:val="20"/>
          <w:szCs w:val="20"/>
        </w:rPr>
      </w:pPr>
      <w:r w:rsidRPr="00C0452F">
        <w:rPr>
          <w:rFonts w:ascii="GHEA Grapalat" w:hAnsi="GHEA Grapalat"/>
          <w:sz w:val="20"/>
          <w:szCs w:val="20"/>
        </w:rPr>
        <w:t>Адрес деятельности</w:t>
      </w:r>
      <w:r w:rsidR="009E1181" w:rsidRPr="00C0452F">
        <w:rPr>
          <w:rFonts w:ascii="GHEA Grapalat" w:hAnsi="GHEA Grapalat"/>
          <w:sz w:val="20"/>
          <w:szCs w:val="20"/>
        </w:rPr>
        <w:t xml:space="preserve">              ----------------------------</w:t>
      </w:r>
      <w:r w:rsidR="009627B3" w:rsidRPr="00C0452F">
        <w:rPr>
          <w:rFonts w:ascii="GHEA Grapalat" w:hAnsi="GHEA Grapalat"/>
          <w:sz w:val="20"/>
          <w:szCs w:val="20"/>
        </w:rPr>
        <w:t>--------------------------------</w:t>
      </w:r>
    </w:p>
    <w:p w14:paraId="3AD8C611" w14:textId="77777777" w:rsidR="00F96993" w:rsidRPr="00C0452F" w:rsidRDefault="009E1181" w:rsidP="00F96993">
      <w:pPr>
        <w:jc w:val="both"/>
        <w:rPr>
          <w:rFonts w:ascii="GHEA Grapalat" w:hAnsi="GHEA Grapalat"/>
          <w:sz w:val="20"/>
          <w:szCs w:val="20"/>
          <w:vertAlign w:val="superscript"/>
        </w:rPr>
      </w:pPr>
      <w:r w:rsidRPr="00C0452F">
        <w:rPr>
          <w:rFonts w:ascii="GHEA Grapalat" w:hAnsi="GHEA Grapalat"/>
          <w:sz w:val="20"/>
          <w:szCs w:val="20"/>
        </w:rPr>
        <w:t xml:space="preserve">            </w:t>
      </w:r>
      <w:r w:rsidR="00F96993" w:rsidRPr="00C0452F">
        <w:rPr>
          <w:rFonts w:ascii="GHEA Grapalat" w:hAnsi="GHEA Grapalat"/>
          <w:sz w:val="20"/>
          <w:szCs w:val="20"/>
        </w:rPr>
        <w:t xml:space="preserve">  </w:t>
      </w:r>
      <w:r w:rsidRPr="00C0452F">
        <w:rPr>
          <w:rFonts w:ascii="GHEA Grapalat" w:hAnsi="GHEA Grapalat"/>
          <w:sz w:val="20"/>
          <w:szCs w:val="20"/>
        </w:rPr>
        <w:t xml:space="preserve">                                </w:t>
      </w:r>
      <w:r w:rsidR="00B138F3" w:rsidRPr="00C0452F">
        <w:rPr>
          <w:rFonts w:ascii="GHEA Grapalat" w:hAnsi="GHEA Grapalat"/>
          <w:sz w:val="20"/>
          <w:szCs w:val="20"/>
        </w:rPr>
        <w:t xml:space="preserve">                        </w:t>
      </w:r>
      <w:r w:rsidRPr="00C0452F">
        <w:rPr>
          <w:rFonts w:ascii="GHEA Grapalat" w:hAnsi="GHEA Grapalat"/>
          <w:vertAlign w:val="superscript"/>
        </w:rPr>
        <w:t>адрес деятельности</w:t>
      </w:r>
    </w:p>
    <w:p w14:paraId="32F11AB1" w14:textId="77777777" w:rsidR="00B16483" w:rsidRPr="00C0452F" w:rsidRDefault="00B16483" w:rsidP="00F96993">
      <w:pPr>
        <w:jc w:val="both"/>
        <w:rPr>
          <w:rFonts w:ascii="GHEA Grapalat" w:hAnsi="GHEA Grapalat"/>
          <w:sz w:val="20"/>
          <w:szCs w:val="20"/>
        </w:rPr>
      </w:pPr>
      <w:r w:rsidRPr="00C0452F">
        <w:rPr>
          <w:rFonts w:ascii="GHEA Grapalat" w:hAnsi="GHEA Grapalat"/>
          <w:sz w:val="20"/>
          <w:szCs w:val="20"/>
        </w:rPr>
        <w:t>Номер телефона                     ------------------------------</w:t>
      </w:r>
      <w:r w:rsidR="009627B3" w:rsidRPr="00C0452F">
        <w:rPr>
          <w:rFonts w:ascii="GHEA Grapalat" w:hAnsi="GHEA Grapalat"/>
          <w:sz w:val="20"/>
          <w:szCs w:val="20"/>
        </w:rPr>
        <w:t>-------------------------------</w:t>
      </w:r>
      <w:r w:rsidRPr="00C0452F">
        <w:rPr>
          <w:rFonts w:ascii="GHEA Grapalat" w:hAnsi="GHEA Grapalat"/>
          <w:sz w:val="20"/>
          <w:szCs w:val="20"/>
        </w:rPr>
        <w:t xml:space="preserve"> </w:t>
      </w:r>
    </w:p>
    <w:p w14:paraId="6699D2BD" w14:textId="2664892A" w:rsidR="006B3E56" w:rsidRPr="00C0452F" w:rsidRDefault="00B138F3" w:rsidP="00B16483">
      <w:pPr>
        <w:tabs>
          <w:tab w:val="left" w:pos="7371"/>
        </w:tabs>
        <w:spacing w:after="160"/>
        <w:ind w:left="3544" w:firstLine="3"/>
        <w:jc w:val="both"/>
        <w:rPr>
          <w:rFonts w:ascii="GHEA Grapalat" w:hAnsi="GHEA Grapalat"/>
          <w:sz w:val="20"/>
          <w:szCs w:val="20"/>
          <w:vertAlign w:val="superscript"/>
        </w:rPr>
      </w:pPr>
      <w:r w:rsidRPr="00C0452F">
        <w:rPr>
          <w:rFonts w:ascii="GHEA Grapalat" w:hAnsi="GHEA Grapalat"/>
          <w:sz w:val="20"/>
          <w:szCs w:val="20"/>
        </w:rPr>
        <w:t xml:space="preserve">           </w:t>
      </w:r>
      <w:r w:rsidR="00B16483" w:rsidRPr="00C0452F">
        <w:rPr>
          <w:rFonts w:ascii="GHEA Grapalat" w:hAnsi="GHEA Grapalat"/>
          <w:vertAlign w:val="superscript"/>
        </w:rPr>
        <w:t>Номер телефона</w:t>
      </w:r>
    </w:p>
    <w:p w14:paraId="63CE6E43" w14:textId="77777777" w:rsidR="006B3E56" w:rsidRPr="00C0452F" w:rsidRDefault="006B3E56" w:rsidP="00B46D58">
      <w:pPr>
        <w:widowControl w:val="0"/>
        <w:jc w:val="both"/>
        <w:rPr>
          <w:rFonts w:ascii="GHEA Grapalat" w:hAnsi="GHEA Grapalat"/>
          <w:sz w:val="20"/>
          <w:szCs w:val="20"/>
        </w:rPr>
      </w:pPr>
      <w:r w:rsidRPr="00C0452F">
        <w:rPr>
          <w:rFonts w:ascii="GHEA Grapalat" w:hAnsi="GHEA Grapalat"/>
          <w:sz w:val="20"/>
          <w:szCs w:val="20"/>
        </w:rPr>
        <w:t>Настоящим _________________________________объявляет и подтверждает,что:</w:t>
      </w:r>
    </w:p>
    <w:p w14:paraId="0168F7EE" w14:textId="77777777" w:rsidR="006B3E56" w:rsidRPr="00C0452F" w:rsidRDefault="006B3E56" w:rsidP="00B46D58">
      <w:pPr>
        <w:widowControl w:val="0"/>
        <w:spacing w:after="120"/>
        <w:ind w:left="2835"/>
        <w:jc w:val="both"/>
        <w:rPr>
          <w:rFonts w:ascii="GHEA Grapalat" w:hAnsi="GHEA Grapalat"/>
          <w:vertAlign w:val="superscript"/>
        </w:rPr>
      </w:pPr>
      <w:r w:rsidRPr="00C0452F">
        <w:rPr>
          <w:rFonts w:ascii="GHEA Grapalat" w:hAnsi="GHEA Grapalat"/>
          <w:vertAlign w:val="superscript"/>
        </w:rPr>
        <w:t>наименование участника</w:t>
      </w:r>
    </w:p>
    <w:p w14:paraId="32FC150B" w14:textId="77777777" w:rsidR="00E1773C" w:rsidRPr="00C0452F" w:rsidRDefault="00E1773C" w:rsidP="00E1773C">
      <w:pPr>
        <w:ind w:firstLine="709"/>
        <w:rPr>
          <w:rFonts w:ascii="GHEA Grapalat" w:hAnsi="GHEA Grapalat"/>
          <w:sz w:val="20"/>
          <w:szCs w:val="20"/>
          <w:lang w:val="es-ES"/>
        </w:rPr>
      </w:pPr>
      <w:r w:rsidRPr="00C0452F">
        <w:rPr>
          <w:rFonts w:ascii="GHEA Grapalat" w:hAnsi="GHEA Grapalat" w:cs="Arial"/>
          <w:sz w:val="20"/>
          <w:szCs w:val="20"/>
          <w:lang w:val="es-ES"/>
        </w:rPr>
        <w:t>1)</w:t>
      </w:r>
      <w:r w:rsidRPr="00C0452F">
        <w:rPr>
          <w:rFonts w:ascii="GHEA Grapalat" w:hAnsi="GHEA Grapalat"/>
          <w:sz w:val="20"/>
          <w:szCs w:val="20"/>
          <w:lang w:val="hy-AM"/>
        </w:rPr>
        <w:t xml:space="preserve">  </w:t>
      </w:r>
      <w:r w:rsidRPr="00C0452F">
        <w:rPr>
          <w:rFonts w:ascii="GHEA Grapalat" w:hAnsi="GHEA Grapalat"/>
          <w:sz w:val="20"/>
          <w:szCs w:val="20"/>
          <w:u w:val="single"/>
          <w:lang w:val="hy-AM"/>
        </w:rPr>
        <w:t xml:space="preserve">                                                </w:t>
      </w:r>
      <w:r w:rsidRPr="00C0452F">
        <w:rPr>
          <w:rFonts w:ascii="GHEA Grapalat" w:hAnsi="GHEA Grapalat"/>
          <w:sz w:val="20"/>
          <w:szCs w:val="20"/>
          <w:u w:val="single"/>
          <w:lang w:val="es-ES"/>
        </w:rPr>
        <w:t xml:space="preserve">                         </w:t>
      </w:r>
      <w:r w:rsidRPr="00C0452F">
        <w:rPr>
          <w:rFonts w:ascii="GHEA Grapalat" w:hAnsi="GHEA Grapalat"/>
          <w:sz w:val="20"/>
          <w:szCs w:val="20"/>
          <w:u w:val="single"/>
          <w:lang w:val="hy-AM"/>
        </w:rPr>
        <w:t xml:space="preserve">          </w:t>
      </w:r>
      <w:r w:rsidRPr="00C0452F">
        <w:rPr>
          <w:rFonts w:ascii="GHEA Grapalat" w:hAnsi="GHEA Grapalat"/>
          <w:sz w:val="20"/>
          <w:szCs w:val="20"/>
          <w:u w:val="single"/>
        </w:rPr>
        <w:t xml:space="preserve">и </w:t>
      </w:r>
      <w:r w:rsidRPr="00C0452F">
        <w:rPr>
          <w:rFonts w:ascii="GHEA Grapalat" w:hAnsi="GHEA Grapalat"/>
          <w:sz w:val="20"/>
          <w:szCs w:val="20"/>
          <w:lang w:val="hy-AM"/>
        </w:rPr>
        <w:t>аффилированные</w:t>
      </w:r>
      <w:r w:rsidRPr="00C0452F">
        <w:rPr>
          <w:rFonts w:ascii="GHEA Grapalat" w:hAnsi="GHEA Grapalat"/>
          <w:sz w:val="20"/>
          <w:szCs w:val="20"/>
        </w:rPr>
        <w:t xml:space="preserve"> с ним</w:t>
      </w:r>
      <w:r w:rsidRPr="00C0452F">
        <w:rPr>
          <w:rFonts w:ascii="GHEA Grapalat" w:hAnsi="GHEA Grapalat"/>
          <w:sz w:val="20"/>
          <w:szCs w:val="20"/>
          <w:lang w:val="hy-AM"/>
        </w:rPr>
        <w:t xml:space="preserve"> </w:t>
      </w:r>
    </w:p>
    <w:p w14:paraId="0BC00797" w14:textId="77777777" w:rsidR="00E1773C" w:rsidRPr="00C0452F" w:rsidRDefault="00E1773C" w:rsidP="00E1773C">
      <w:pPr>
        <w:widowControl w:val="0"/>
        <w:spacing w:after="120"/>
        <w:ind w:left="2835"/>
        <w:rPr>
          <w:rFonts w:ascii="GHEA Grapalat" w:hAnsi="GHEA Grapalat"/>
          <w:vertAlign w:val="superscript"/>
        </w:rPr>
      </w:pPr>
      <w:r w:rsidRPr="00C0452F">
        <w:rPr>
          <w:rFonts w:ascii="GHEA Grapalat" w:hAnsi="GHEA Grapalat"/>
          <w:vertAlign w:val="superscript"/>
        </w:rPr>
        <w:t>наименование участника</w:t>
      </w:r>
    </w:p>
    <w:p w14:paraId="6C9E29E4" w14:textId="72DEB359" w:rsidR="00E1773C" w:rsidRPr="00C0452F" w:rsidRDefault="00E1773C" w:rsidP="00E1773C">
      <w:pPr>
        <w:rPr>
          <w:rFonts w:ascii="GHEA Grapalat" w:hAnsi="GHEA Grapalat" w:cs="Sylfaen"/>
          <w:sz w:val="20"/>
          <w:szCs w:val="20"/>
          <w:lang w:val="hy-AM"/>
        </w:rPr>
      </w:pPr>
      <w:r w:rsidRPr="00C0452F">
        <w:rPr>
          <w:rFonts w:ascii="GHEA Grapalat" w:hAnsi="GHEA Grapalat"/>
          <w:sz w:val="20"/>
          <w:szCs w:val="20"/>
          <w:lang w:val="hy-AM"/>
        </w:rPr>
        <w:t>лица</w:t>
      </w:r>
      <w:r w:rsidRPr="00C0452F">
        <w:rPr>
          <w:rFonts w:ascii="GHEA Grapalat" w:hAnsi="GHEA Grapalat" w:cs="Arial"/>
          <w:sz w:val="20"/>
          <w:szCs w:val="20"/>
          <w:lang w:val="es-ES"/>
        </w:rPr>
        <w:t xml:space="preserve"> </w:t>
      </w:r>
      <w:r w:rsidRPr="00C0452F">
        <w:rPr>
          <w:rFonts w:ascii="GHEA Grapalat" w:hAnsi="GHEA Grapalat" w:cs="Arial"/>
          <w:sz w:val="20"/>
          <w:szCs w:val="20"/>
          <w:lang w:val="hy-AM"/>
        </w:rPr>
        <w:t xml:space="preserve"> </w:t>
      </w:r>
      <w:r w:rsidRPr="00C0452F">
        <w:rPr>
          <w:rFonts w:ascii="GHEA Grapalat" w:hAnsi="GHEA Grapalat"/>
          <w:sz w:val="20"/>
          <w:szCs w:val="20"/>
          <w:lang w:val="hy-AM"/>
        </w:rPr>
        <w:t xml:space="preserve">удовлетворяют </w:t>
      </w:r>
      <w:r w:rsidRPr="00C0452F">
        <w:rPr>
          <w:rFonts w:ascii="GHEA Grapalat" w:hAnsi="GHEA Grapalat"/>
          <w:spacing w:val="-4"/>
          <w:sz w:val="20"/>
          <w:szCs w:val="20"/>
        </w:rPr>
        <w:t>требованиям</w:t>
      </w:r>
      <w:r w:rsidRPr="00C0452F">
        <w:rPr>
          <w:rFonts w:ascii="GHEA Grapalat" w:hAnsi="GHEA Grapalat"/>
          <w:sz w:val="20"/>
          <w:szCs w:val="20"/>
          <w:lang w:val="es-ES"/>
        </w:rPr>
        <w:t xml:space="preserve"> </w:t>
      </w:r>
      <w:r w:rsidRPr="00C0452F">
        <w:rPr>
          <w:rFonts w:ascii="GHEA Grapalat" w:hAnsi="GHEA Grapalat"/>
          <w:spacing w:val="-4"/>
          <w:sz w:val="20"/>
          <w:szCs w:val="20"/>
        </w:rPr>
        <w:t>права</w:t>
      </w:r>
      <w:r w:rsidRPr="00C0452F">
        <w:rPr>
          <w:rFonts w:ascii="GHEA Grapalat" w:hAnsi="GHEA Grapalat"/>
          <w:spacing w:val="-4"/>
          <w:sz w:val="20"/>
          <w:szCs w:val="20"/>
          <w:lang w:val="es-ES"/>
        </w:rPr>
        <w:t xml:space="preserve"> </w:t>
      </w:r>
      <w:r w:rsidRPr="00C0452F">
        <w:rPr>
          <w:rFonts w:ascii="GHEA Grapalat" w:hAnsi="GHEA Grapalat"/>
          <w:spacing w:val="-4"/>
          <w:sz w:val="20"/>
          <w:szCs w:val="20"/>
        </w:rPr>
        <w:t>участия</w:t>
      </w:r>
      <w:r w:rsidRPr="00C0452F">
        <w:rPr>
          <w:rFonts w:ascii="GHEA Grapalat" w:hAnsi="GHEA Grapalat"/>
          <w:sz w:val="20"/>
          <w:szCs w:val="20"/>
          <w:lang w:val="es-ES"/>
        </w:rPr>
        <w:t xml:space="preserve"> </w:t>
      </w:r>
      <w:ins w:id="8" w:author="Inesa Kocharyan" w:date="2025-03-21T20:00:00Z">
        <w:r w:rsidR="000F4632" w:rsidRPr="00C0452F">
          <w:rPr>
            <w:rFonts w:ascii="GHEA Grapalat" w:hAnsi="GHEA Grapalat"/>
            <w:sz w:val="20"/>
            <w:szCs w:val="20"/>
          </w:rPr>
          <w:t xml:space="preserve"> </w:t>
        </w:r>
      </w:ins>
      <w:r w:rsidR="000F4632" w:rsidRPr="00C0452F">
        <w:rPr>
          <w:rFonts w:ascii="GHEA Grapalat" w:hAnsi="GHEA Grapalat"/>
          <w:spacing w:val="-4"/>
          <w:sz w:val="20"/>
          <w:szCs w:val="20"/>
        </w:rPr>
        <w:t>и квалификационным критериям</w:t>
      </w:r>
      <w:r w:rsidR="000F4632" w:rsidRPr="00C0452F">
        <w:rPr>
          <w:rFonts w:ascii="GHEA Grapalat" w:hAnsi="GHEA Grapalat"/>
          <w:sz w:val="20"/>
          <w:szCs w:val="20"/>
          <w:lang w:val="es-ES"/>
        </w:rPr>
        <w:t xml:space="preserve"> </w:t>
      </w:r>
      <w:r w:rsidRPr="00C0452F">
        <w:rPr>
          <w:rFonts w:ascii="GHEA Grapalat" w:hAnsi="GHEA Grapalat"/>
          <w:spacing w:val="-4"/>
          <w:sz w:val="20"/>
          <w:szCs w:val="20"/>
        </w:rPr>
        <w:t>установленным</w:t>
      </w:r>
      <w:r w:rsidRPr="00C0452F">
        <w:rPr>
          <w:rFonts w:ascii="GHEA Grapalat" w:hAnsi="GHEA Grapalat"/>
          <w:spacing w:val="-4"/>
          <w:sz w:val="20"/>
          <w:szCs w:val="20"/>
          <w:lang w:val="es-ES"/>
        </w:rPr>
        <w:t xml:space="preserve"> </w:t>
      </w:r>
      <w:r w:rsidRPr="00C0452F">
        <w:rPr>
          <w:rFonts w:ascii="GHEA Grapalat" w:hAnsi="GHEA Grapalat"/>
          <w:spacing w:val="-4"/>
          <w:sz w:val="20"/>
          <w:szCs w:val="20"/>
        </w:rPr>
        <w:t xml:space="preserve">приглашением на </w:t>
      </w:r>
      <w:r w:rsidRPr="00C0452F">
        <w:rPr>
          <w:rFonts w:ascii="GHEA Grapalat" w:hAnsi="GHEA Grapalat"/>
          <w:sz w:val="20"/>
          <w:szCs w:val="20"/>
        </w:rPr>
        <w:t>открытый конкурс</w:t>
      </w:r>
      <w:r w:rsidRPr="00C0452F">
        <w:rPr>
          <w:rFonts w:ascii="GHEA Grapalat" w:hAnsi="GHEA Grapalat"/>
          <w:spacing w:val="-4"/>
          <w:sz w:val="20"/>
          <w:szCs w:val="20"/>
          <w:lang w:val="es-ES"/>
        </w:rPr>
        <w:t xml:space="preserve"> </w:t>
      </w:r>
      <w:r w:rsidRPr="00C0452F">
        <w:rPr>
          <w:rFonts w:ascii="GHEA Grapalat" w:hAnsi="GHEA Grapalat"/>
          <w:sz w:val="20"/>
          <w:szCs w:val="20"/>
        </w:rPr>
        <w:t>под</w:t>
      </w:r>
      <w:r w:rsidR="00D142B3" w:rsidRPr="00C0452F">
        <w:rPr>
          <w:rFonts w:ascii="GHEA Grapalat" w:hAnsi="GHEA Grapalat"/>
          <w:sz w:val="20"/>
          <w:szCs w:val="20"/>
        </w:rPr>
        <w:t xml:space="preserve"> кодом </w:t>
      </w:r>
      <w:r w:rsidRPr="00C0452F">
        <w:rPr>
          <w:rFonts w:ascii="GHEA Grapalat" w:hAnsi="GHEA Grapalat"/>
          <w:sz w:val="20"/>
          <w:szCs w:val="20"/>
          <w:lang w:val="es-ES"/>
        </w:rPr>
        <w:t xml:space="preserve"> </w:t>
      </w:r>
      <w:r w:rsidR="00F13D2F" w:rsidRPr="00C0452F">
        <w:rPr>
          <w:rFonts w:ascii="GHEA Grapalat" w:hAnsi="GHEA Grapalat"/>
          <w:b/>
          <w:sz w:val="20"/>
          <w:szCs w:val="20"/>
        </w:rPr>
        <w:t>HH NGN K BMAShDzB</w:t>
      </w:r>
      <w:r w:rsidR="00F13D2F" w:rsidRPr="00C0452F">
        <w:rPr>
          <w:rFonts w:ascii="GHEA Grapalat" w:hAnsi="GHEA Grapalat"/>
          <w:b/>
          <w:sz w:val="20"/>
          <w:szCs w:val="20"/>
          <w:lang w:val="hy-AM"/>
        </w:rPr>
        <w:t>-25</w:t>
      </w:r>
      <w:r w:rsidR="00F13D2F" w:rsidRPr="00C0452F">
        <w:rPr>
          <w:rFonts w:ascii="GHEA Grapalat" w:hAnsi="GHEA Grapalat"/>
          <w:b/>
          <w:sz w:val="20"/>
          <w:szCs w:val="20"/>
        </w:rPr>
        <w:t>/</w:t>
      </w:r>
      <w:r w:rsidR="00F13D2F" w:rsidRPr="00C0452F">
        <w:rPr>
          <w:rFonts w:ascii="GHEA Grapalat" w:hAnsi="GHEA Grapalat"/>
          <w:b/>
          <w:sz w:val="20"/>
          <w:szCs w:val="20"/>
          <w:lang w:val="hy-AM"/>
        </w:rPr>
        <w:t>5,</w:t>
      </w:r>
    </w:p>
    <w:p w14:paraId="0AB9F9A1" w14:textId="298B6553" w:rsidR="006B3E56" w:rsidRPr="00C0452F" w:rsidRDefault="006B3E56" w:rsidP="00DE3244">
      <w:pPr>
        <w:pStyle w:val="aff3"/>
        <w:widowControl w:val="0"/>
        <w:numPr>
          <w:ilvl w:val="0"/>
          <w:numId w:val="35"/>
        </w:numPr>
        <w:tabs>
          <w:tab w:val="left" w:pos="567"/>
        </w:tabs>
        <w:spacing w:after="160"/>
        <w:jc w:val="both"/>
        <w:rPr>
          <w:rFonts w:ascii="GHEA Grapalat" w:hAnsi="GHEA Grapalat" w:cs="Arial"/>
          <w:sz w:val="20"/>
          <w:szCs w:val="20"/>
        </w:rPr>
      </w:pPr>
      <w:r w:rsidRPr="00C0452F">
        <w:rPr>
          <w:rFonts w:ascii="GHEA Grapalat" w:hAnsi="GHEA Grapalat"/>
          <w:sz w:val="20"/>
          <w:szCs w:val="20"/>
        </w:rPr>
        <w:t xml:space="preserve">в рамках участия в </w:t>
      </w:r>
      <w:r w:rsidR="00305944" w:rsidRPr="00C0452F">
        <w:rPr>
          <w:rFonts w:ascii="GHEA Grapalat" w:hAnsi="GHEA Grapalat"/>
          <w:sz w:val="20"/>
          <w:szCs w:val="20"/>
        </w:rPr>
        <w:t xml:space="preserve">открытом конкурсе </w:t>
      </w:r>
      <w:r w:rsidRPr="00C0452F">
        <w:rPr>
          <w:rFonts w:ascii="GHEA Grapalat" w:hAnsi="GHEA Grapalat"/>
          <w:sz w:val="20"/>
          <w:szCs w:val="20"/>
        </w:rPr>
        <w:t xml:space="preserve">под кодом </w:t>
      </w:r>
      <w:r w:rsidR="00F13D2F" w:rsidRPr="00C0452F">
        <w:rPr>
          <w:rFonts w:ascii="GHEA Grapalat" w:hAnsi="GHEA Grapalat"/>
          <w:b/>
          <w:sz w:val="20"/>
          <w:szCs w:val="20"/>
        </w:rPr>
        <w:t>HH NGN K BMAShDzB</w:t>
      </w:r>
      <w:r w:rsidR="00F13D2F" w:rsidRPr="00C0452F">
        <w:rPr>
          <w:rFonts w:ascii="GHEA Grapalat" w:hAnsi="GHEA Grapalat"/>
          <w:b/>
          <w:sz w:val="20"/>
          <w:szCs w:val="20"/>
          <w:lang w:val="hy-AM"/>
        </w:rPr>
        <w:t>-25</w:t>
      </w:r>
      <w:r w:rsidR="00F13D2F" w:rsidRPr="00C0452F">
        <w:rPr>
          <w:rFonts w:ascii="GHEA Grapalat" w:hAnsi="GHEA Grapalat"/>
          <w:b/>
          <w:sz w:val="20"/>
          <w:szCs w:val="20"/>
        </w:rPr>
        <w:t>/</w:t>
      </w:r>
      <w:r w:rsidR="00F13D2F" w:rsidRPr="00C0452F">
        <w:rPr>
          <w:rFonts w:ascii="GHEA Grapalat" w:hAnsi="GHEA Grapalat"/>
          <w:b/>
          <w:sz w:val="20"/>
          <w:szCs w:val="20"/>
          <w:lang w:val="hy-AM"/>
        </w:rPr>
        <w:t>5</w:t>
      </w:r>
    </w:p>
    <w:p w14:paraId="1BAA5B40" w14:textId="77777777" w:rsidR="006B3E56" w:rsidRPr="00C0452F" w:rsidRDefault="006B3E56" w:rsidP="00B46D58">
      <w:pPr>
        <w:pStyle w:val="aff3"/>
        <w:widowControl w:val="0"/>
        <w:numPr>
          <w:ilvl w:val="0"/>
          <w:numId w:val="22"/>
        </w:numPr>
        <w:tabs>
          <w:tab w:val="left" w:pos="567"/>
        </w:tabs>
        <w:spacing w:after="160"/>
        <w:jc w:val="both"/>
        <w:rPr>
          <w:rFonts w:ascii="GHEA Grapalat" w:hAnsi="GHEA Grapalat"/>
          <w:sz w:val="20"/>
          <w:szCs w:val="20"/>
        </w:rPr>
      </w:pPr>
      <w:r w:rsidRPr="00C0452F">
        <w:rPr>
          <w:rFonts w:ascii="GHEA Grapalat" w:hAnsi="GHEA Grapalat"/>
          <w:sz w:val="20"/>
          <w:szCs w:val="20"/>
        </w:rPr>
        <w:t>не допускал и (или) не допустит</w:t>
      </w:r>
      <w:r w:rsidR="00637246" w:rsidRPr="00C0452F">
        <w:rPr>
          <w:rFonts w:ascii="GHEA Grapalat" w:hAnsi="GHEA Grapalat"/>
          <w:sz w:val="20"/>
          <w:szCs w:val="20"/>
        </w:rPr>
        <w:t xml:space="preserve"> недобросовестной конкуренции,</w:t>
      </w:r>
      <w:r w:rsidRPr="00C0452F">
        <w:rPr>
          <w:rFonts w:ascii="GHEA Grapalat" w:hAnsi="GHEA Grapalat"/>
          <w:sz w:val="20"/>
          <w:szCs w:val="20"/>
        </w:rPr>
        <w:t xml:space="preserve"> злоупотребления доминирующим положением и антиконкурентного соглашения,</w:t>
      </w:r>
    </w:p>
    <w:p w14:paraId="717B5DD8" w14:textId="77777777" w:rsidR="006B3E56" w:rsidRPr="00C0452F" w:rsidRDefault="006B3E56" w:rsidP="00B46D58">
      <w:pPr>
        <w:pStyle w:val="aff3"/>
        <w:widowControl w:val="0"/>
        <w:numPr>
          <w:ilvl w:val="0"/>
          <w:numId w:val="22"/>
        </w:numPr>
        <w:tabs>
          <w:tab w:val="left" w:pos="567"/>
        </w:tabs>
        <w:spacing w:after="160"/>
        <w:jc w:val="both"/>
        <w:rPr>
          <w:rFonts w:ascii="GHEA Grapalat" w:hAnsi="GHEA Grapalat"/>
          <w:spacing w:val="-6"/>
          <w:sz w:val="20"/>
          <w:szCs w:val="20"/>
        </w:rPr>
      </w:pPr>
      <w:r w:rsidRPr="00C0452F">
        <w:rPr>
          <w:rFonts w:ascii="GHEA Grapalat" w:hAnsi="GHEA Grapalat"/>
          <w:spacing w:val="-6"/>
          <w:sz w:val="20"/>
          <w:szCs w:val="20"/>
        </w:rPr>
        <w:t xml:space="preserve">отсутствует случай установленного приглашением на </w:t>
      </w:r>
      <w:r w:rsidR="00305944" w:rsidRPr="00C0452F">
        <w:rPr>
          <w:rFonts w:ascii="GHEA Grapalat" w:hAnsi="GHEA Grapalat"/>
          <w:sz w:val="20"/>
          <w:szCs w:val="20"/>
        </w:rPr>
        <w:t>открытый конкурс</w:t>
      </w:r>
      <w:r w:rsidRPr="00C0452F">
        <w:rPr>
          <w:rFonts w:ascii="GHEA Grapalat" w:hAnsi="GHEA Grapalat"/>
          <w:sz w:val="20"/>
          <w:szCs w:val="20"/>
        </w:rPr>
        <w:t xml:space="preserve"> случая     одновременного </w:t>
      </w:r>
    </w:p>
    <w:p w14:paraId="24CC1F22" w14:textId="77777777" w:rsidR="006B3E56" w:rsidRPr="00C0452F" w:rsidRDefault="006B3E56" w:rsidP="00B46D58">
      <w:pPr>
        <w:pStyle w:val="a3"/>
        <w:widowControl w:val="0"/>
        <w:spacing w:line="240" w:lineRule="auto"/>
        <w:ind w:firstLine="0"/>
        <w:jc w:val="left"/>
        <w:rPr>
          <w:rFonts w:ascii="GHEA Grapalat" w:hAnsi="GHEA Grapalat"/>
          <w:i w:val="0"/>
        </w:rPr>
      </w:pPr>
      <w:r w:rsidRPr="00C0452F">
        <w:rPr>
          <w:rFonts w:ascii="GHEA Grapalat" w:hAnsi="GHEA Grapalat"/>
          <w:i w:val="0"/>
        </w:rPr>
        <w:t>участия взаимосвязанных с ________________ лиц и (или) учрежденных__________</w:t>
      </w:r>
    </w:p>
    <w:p w14:paraId="45D311F9" w14:textId="120C1852" w:rsidR="006B3E56" w:rsidRPr="00C0452F" w:rsidRDefault="005F0A31" w:rsidP="005F0A31">
      <w:pPr>
        <w:widowControl w:val="0"/>
        <w:tabs>
          <w:tab w:val="left" w:pos="7938"/>
        </w:tabs>
        <w:jc w:val="both"/>
        <w:rPr>
          <w:rFonts w:ascii="GHEA Grapalat" w:hAnsi="GHEA Grapalat"/>
          <w:vertAlign w:val="superscript"/>
        </w:rPr>
      </w:pPr>
      <w:r w:rsidRPr="00C0452F">
        <w:rPr>
          <w:rFonts w:ascii="GHEA Grapalat" w:hAnsi="GHEA Grapalat"/>
          <w:vertAlign w:val="superscript"/>
          <w:lang w:val="hy-AM"/>
        </w:rPr>
        <w:t xml:space="preserve">                                                     </w:t>
      </w:r>
      <w:r w:rsidR="006B3E56" w:rsidRPr="00C0452F">
        <w:rPr>
          <w:rFonts w:ascii="GHEA Grapalat" w:hAnsi="GHEA Grapalat"/>
          <w:vertAlign w:val="superscript"/>
        </w:rPr>
        <w:t>наименование участника</w:t>
      </w:r>
      <w:r w:rsidRPr="00C0452F">
        <w:rPr>
          <w:rFonts w:ascii="GHEA Grapalat" w:hAnsi="GHEA Grapalat"/>
          <w:vertAlign w:val="superscript"/>
          <w:lang w:val="hy-AM"/>
        </w:rPr>
        <w:t xml:space="preserve">                                                               </w:t>
      </w:r>
      <w:r w:rsidR="006B3E56" w:rsidRPr="00C0452F">
        <w:rPr>
          <w:rFonts w:ascii="GHEA Grapalat" w:hAnsi="GHEA Grapalat"/>
          <w:vertAlign w:val="superscript"/>
        </w:rPr>
        <w:t>наименование</w:t>
      </w:r>
    </w:p>
    <w:p w14:paraId="4D656741" w14:textId="77777777" w:rsidR="006B3E56" w:rsidRPr="00C0452F" w:rsidRDefault="006B3E56" w:rsidP="00B46D58">
      <w:pPr>
        <w:widowControl w:val="0"/>
        <w:tabs>
          <w:tab w:val="left" w:pos="7938"/>
        </w:tabs>
        <w:spacing w:after="160"/>
        <w:ind w:left="8080"/>
        <w:jc w:val="both"/>
        <w:rPr>
          <w:rFonts w:ascii="GHEA Grapalat" w:hAnsi="GHEA Grapalat" w:cs="Arial"/>
          <w:sz w:val="20"/>
          <w:szCs w:val="20"/>
        </w:rPr>
      </w:pPr>
      <w:r w:rsidRPr="00C0452F">
        <w:rPr>
          <w:rFonts w:ascii="GHEA Grapalat" w:hAnsi="GHEA Grapalat"/>
          <w:sz w:val="20"/>
          <w:szCs w:val="20"/>
        </w:rPr>
        <w:t>участника</w:t>
      </w:r>
    </w:p>
    <w:p w14:paraId="463714BC" w14:textId="77777777" w:rsidR="006B3E56" w:rsidRPr="00C0452F" w:rsidRDefault="006B3E56" w:rsidP="00B46D58">
      <w:pPr>
        <w:widowControl w:val="0"/>
        <w:jc w:val="both"/>
        <w:rPr>
          <w:rFonts w:ascii="GHEA Grapalat" w:hAnsi="GHEA Grapalat"/>
          <w:sz w:val="20"/>
          <w:szCs w:val="20"/>
          <w:u w:val="single"/>
        </w:rPr>
      </w:pPr>
      <w:r w:rsidRPr="00C0452F">
        <w:rPr>
          <w:rFonts w:ascii="GHEA Grapalat" w:hAnsi="GHEA Grapalat"/>
          <w:sz w:val="20"/>
          <w:szCs w:val="20"/>
        </w:rPr>
        <w:t>организаций, либо организаций, имеющих принадлежащую ____________________</w:t>
      </w:r>
    </w:p>
    <w:p w14:paraId="4A234E42" w14:textId="41BF2463" w:rsidR="006B3E56" w:rsidRPr="00C0452F" w:rsidRDefault="005F0A31" w:rsidP="005F0A31">
      <w:pPr>
        <w:widowControl w:val="0"/>
        <w:spacing w:after="160"/>
        <w:jc w:val="both"/>
        <w:rPr>
          <w:rFonts w:ascii="GHEA Grapalat" w:hAnsi="GHEA Grapalat"/>
        </w:rPr>
      </w:pPr>
      <w:r w:rsidRPr="00C0452F">
        <w:rPr>
          <w:rFonts w:ascii="GHEA Grapalat" w:hAnsi="GHEA Grapalat"/>
          <w:vertAlign w:val="superscript"/>
          <w:lang w:val="hy-AM"/>
        </w:rPr>
        <w:lastRenderedPageBreak/>
        <w:t xml:space="preserve">                                                                                                                                      </w:t>
      </w:r>
      <w:r w:rsidR="006B3E56" w:rsidRPr="00C0452F">
        <w:rPr>
          <w:rFonts w:ascii="GHEA Grapalat" w:hAnsi="GHEA Grapalat"/>
          <w:vertAlign w:val="superscript"/>
        </w:rPr>
        <w:t>наименование участника</w:t>
      </w:r>
    </w:p>
    <w:p w14:paraId="477E0B46" w14:textId="77777777" w:rsidR="006B3E56" w:rsidRPr="00C0452F" w:rsidRDefault="006B3E56" w:rsidP="00B46D58">
      <w:pPr>
        <w:widowControl w:val="0"/>
        <w:spacing w:after="160"/>
        <w:jc w:val="both"/>
        <w:rPr>
          <w:rFonts w:ascii="GHEA Grapalat" w:hAnsi="GHEA Grapalat"/>
          <w:sz w:val="20"/>
          <w:szCs w:val="20"/>
        </w:rPr>
      </w:pPr>
      <w:r w:rsidRPr="00C0452F">
        <w:rPr>
          <w:rFonts w:ascii="GHEA Grapalat" w:hAnsi="GHEA Grapalat"/>
          <w:sz w:val="20"/>
          <w:szCs w:val="20"/>
        </w:rPr>
        <w:t>долю (пай) в размере более пятидесяти процентов</w:t>
      </w:r>
      <w:r w:rsidR="00D4396D" w:rsidRPr="00C0452F">
        <w:rPr>
          <w:rFonts w:ascii="GHEA Grapalat" w:hAnsi="GHEA Grapalat"/>
          <w:sz w:val="20"/>
          <w:szCs w:val="20"/>
        </w:rPr>
        <w:t>.</w:t>
      </w:r>
    </w:p>
    <w:p w14:paraId="49835957" w14:textId="77777777" w:rsidR="00D4396D" w:rsidRPr="00C0452F" w:rsidRDefault="00D4396D" w:rsidP="00D4396D">
      <w:pPr>
        <w:widowControl w:val="0"/>
        <w:spacing w:after="160"/>
        <w:contextualSpacing/>
        <w:jc w:val="both"/>
        <w:rPr>
          <w:rFonts w:ascii="GHEA Grapalat" w:hAnsi="GHEA Grapalat"/>
          <w:sz w:val="20"/>
          <w:szCs w:val="20"/>
        </w:rPr>
      </w:pPr>
      <w:r w:rsidRPr="00C0452F">
        <w:rPr>
          <w:rFonts w:ascii="GHEA Grapalat" w:hAnsi="GHEA Grapalat"/>
          <w:sz w:val="20"/>
          <w:szCs w:val="20"/>
        </w:rPr>
        <w:t>Ниже  --------------------------------------------</w:t>
      </w:r>
      <w:r w:rsidR="001849D9" w:rsidRPr="00C0452F">
        <w:rPr>
          <w:rFonts w:ascii="GHEA Grapalat" w:hAnsi="GHEA Grapalat"/>
          <w:sz w:val="20"/>
          <w:szCs w:val="20"/>
        </w:rPr>
        <w:t xml:space="preserve">---------------------- </w:t>
      </w:r>
      <w:r w:rsidR="00314E49" w:rsidRPr="00C0452F">
        <w:rPr>
          <w:rFonts w:ascii="GHEA Grapalat" w:hAnsi="GHEA Grapalat"/>
          <w:sz w:val="20"/>
          <w:szCs w:val="20"/>
        </w:rPr>
        <w:t xml:space="preserve">представляет </w:t>
      </w:r>
      <w:r w:rsidR="001849D9" w:rsidRPr="00C0452F">
        <w:rPr>
          <w:rFonts w:ascii="GHEA Grapalat" w:hAnsi="GHEA Grapalat"/>
          <w:sz w:val="20"/>
          <w:szCs w:val="20"/>
        </w:rPr>
        <w:t>ссылку на сайт,</w:t>
      </w:r>
    </w:p>
    <w:p w14:paraId="4F07416F" w14:textId="77777777" w:rsidR="00D4396D" w:rsidRPr="00C0452F" w:rsidRDefault="00D4396D" w:rsidP="001849D9">
      <w:pPr>
        <w:widowControl w:val="0"/>
        <w:spacing w:after="160"/>
        <w:ind w:left="2835"/>
        <w:contextualSpacing/>
        <w:jc w:val="both"/>
        <w:rPr>
          <w:rFonts w:ascii="GHEA Grapalat" w:hAnsi="GHEA Grapalat"/>
          <w:sz w:val="20"/>
          <w:szCs w:val="20"/>
        </w:rPr>
      </w:pPr>
      <w:r w:rsidRPr="00C0452F">
        <w:rPr>
          <w:rFonts w:ascii="GHEA Grapalat" w:hAnsi="GHEA Grapalat"/>
          <w:sz w:val="20"/>
          <w:szCs w:val="20"/>
        </w:rPr>
        <w:t xml:space="preserve"> </w:t>
      </w:r>
      <w:r w:rsidRPr="00C0452F">
        <w:rPr>
          <w:rFonts w:ascii="GHEA Grapalat" w:hAnsi="GHEA Grapalat"/>
          <w:vertAlign w:val="superscript"/>
        </w:rPr>
        <w:t>наименование участника</w:t>
      </w:r>
    </w:p>
    <w:p w14:paraId="64662F91" w14:textId="77777777" w:rsidR="006B3E56" w:rsidRPr="00C0452F" w:rsidRDefault="001849D9" w:rsidP="001849D9">
      <w:pPr>
        <w:widowControl w:val="0"/>
        <w:spacing w:after="160"/>
        <w:jc w:val="both"/>
        <w:rPr>
          <w:rFonts w:ascii="GHEA Grapalat" w:hAnsi="GHEA Grapalat" w:cs="Sylfaen"/>
          <w:sz w:val="20"/>
          <w:szCs w:val="20"/>
        </w:rPr>
      </w:pPr>
      <w:r w:rsidRPr="00C0452F">
        <w:rPr>
          <w:rFonts w:ascii="GHEA Grapalat" w:hAnsi="GHEA Grapalat"/>
          <w:sz w:val="20"/>
          <w:szCs w:val="20"/>
        </w:rPr>
        <w:t xml:space="preserve">содержащий информацию о реальных бенефициарах </w:t>
      </w:r>
      <w:r w:rsidR="00D4396D" w:rsidRPr="00C0452F">
        <w:rPr>
          <w:rFonts w:ascii="GHEA Grapalat" w:hAnsi="GHEA Grapalat"/>
          <w:sz w:val="20"/>
          <w:szCs w:val="20"/>
        </w:rPr>
        <w:t>-------------</w:t>
      </w:r>
      <w:r w:rsidRPr="00C0452F">
        <w:rPr>
          <w:rFonts w:ascii="GHEA Grapalat" w:hAnsi="GHEA Grapalat"/>
          <w:sz w:val="20"/>
          <w:szCs w:val="20"/>
        </w:rPr>
        <w:t>------------------------</w:t>
      </w:r>
      <w:r w:rsidR="006B3E56" w:rsidRPr="00C0452F">
        <w:rPr>
          <w:rStyle w:val="af6"/>
          <w:rFonts w:ascii="GHEA Grapalat" w:hAnsi="GHEA Grapalat"/>
          <w:sz w:val="20"/>
          <w:szCs w:val="20"/>
        </w:rPr>
        <w:footnoteReference w:customMarkFollows="1" w:id="1"/>
        <w:t>**</w:t>
      </w:r>
      <w:r w:rsidR="006B3E56" w:rsidRPr="00C0452F">
        <w:rPr>
          <w:rFonts w:ascii="GHEA Grapalat" w:hAnsi="GHEA Grapalat"/>
          <w:sz w:val="20"/>
          <w:szCs w:val="20"/>
        </w:rPr>
        <w:t xml:space="preserve"> </w:t>
      </w:r>
      <w:r w:rsidRPr="00C0452F">
        <w:rPr>
          <w:rFonts w:ascii="GHEA Grapalat" w:hAnsi="GHEA Grapalat"/>
          <w:sz w:val="20"/>
          <w:szCs w:val="20"/>
        </w:rPr>
        <w:t>.</w:t>
      </w:r>
    </w:p>
    <w:p w14:paraId="0E9BDC79" w14:textId="77777777" w:rsidR="00AC1597" w:rsidRPr="00C0452F" w:rsidRDefault="00AC1597" w:rsidP="005F0A31">
      <w:pPr>
        <w:jc w:val="both"/>
        <w:rPr>
          <w:rFonts w:ascii="GHEA Grapalat" w:hAnsi="GHEA Grapalat"/>
          <w:sz w:val="20"/>
          <w:szCs w:val="20"/>
        </w:rPr>
      </w:pPr>
    </w:p>
    <w:p w14:paraId="3F3BAB43" w14:textId="6C337EFF" w:rsidR="00353E91" w:rsidRPr="00C0452F" w:rsidRDefault="00353E91" w:rsidP="005F0A31">
      <w:pPr>
        <w:jc w:val="both"/>
        <w:rPr>
          <w:rFonts w:ascii="GHEA Grapalat" w:hAnsi="GHEA Grapalat"/>
          <w:b/>
          <w:sz w:val="20"/>
          <w:szCs w:val="20"/>
        </w:rPr>
      </w:pPr>
      <w:r w:rsidRPr="00C0452F">
        <w:rPr>
          <w:rFonts w:ascii="GHEA Grapalat" w:hAnsi="GHEA Grapalat"/>
          <w:b/>
          <w:sz w:val="20"/>
          <w:szCs w:val="20"/>
        </w:rPr>
        <w:t>Прилагаются:</w:t>
      </w:r>
    </w:p>
    <w:p w14:paraId="6F25FE28" w14:textId="77777777" w:rsidR="00353E91" w:rsidRPr="00C0452F" w:rsidRDefault="00353E91" w:rsidP="005F0A31">
      <w:pPr>
        <w:pStyle w:val="HTML"/>
        <w:jc w:val="both"/>
        <w:rPr>
          <w:rFonts w:ascii="GHEA Grapalat" w:hAnsi="GHEA Grapalat" w:cs="Times New Roman"/>
          <w:b/>
          <w:lang w:val="ru-RU" w:eastAsia="ru-RU" w:bidi="ru-RU"/>
        </w:rPr>
      </w:pPr>
      <w:r w:rsidRPr="00C0452F">
        <w:rPr>
          <w:rFonts w:ascii="GHEA Grapalat" w:hAnsi="GHEA Grapalat" w:cs="Times New Roman"/>
          <w:b/>
          <w:lang w:val="ru-RU" w:eastAsia="ru-RU" w:bidi="ru-RU"/>
        </w:rPr>
        <w:t>-</w:t>
      </w:r>
      <w:r w:rsidRPr="00C0452F">
        <w:rPr>
          <w:rFonts w:ascii="GHEA Grapalat" w:hAnsi="GHEA Grapalat"/>
          <w:b/>
          <w:lang w:val="ru-RU"/>
        </w:rPr>
        <w:t xml:space="preserve"> </w:t>
      </w:r>
      <w:r w:rsidRPr="00C0452F">
        <w:rPr>
          <w:rFonts w:ascii="GHEA Grapalat" w:hAnsi="GHEA Grapalat" w:cs="Times New Roman"/>
          <w:b/>
          <w:lang w:val="ru-RU" w:eastAsia="ru-RU" w:bidi="ru-RU"/>
        </w:rPr>
        <w:t>документы, предусмотренные приглашением, подтверждающие соответствие квалификационным критериям,</w:t>
      </w:r>
    </w:p>
    <w:p w14:paraId="13EA4B65" w14:textId="7D6913AF" w:rsidR="006B3E56" w:rsidRPr="00C0452F" w:rsidRDefault="00AC3410" w:rsidP="005F0A31">
      <w:pPr>
        <w:jc w:val="both"/>
        <w:rPr>
          <w:rFonts w:ascii="GHEA Grapalat" w:hAnsi="GHEA Grapalat"/>
          <w:b/>
          <w:sz w:val="20"/>
          <w:szCs w:val="20"/>
        </w:rPr>
      </w:pPr>
      <w:r w:rsidRPr="00C0452F">
        <w:rPr>
          <w:rFonts w:ascii="GHEA Grapalat" w:hAnsi="GHEA Grapalat"/>
          <w:b/>
          <w:sz w:val="20"/>
          <w:szCs w:val="20"/>
        </w:rPr>
        <w:t>-</w:t>
      </w:r>
      <w:r w:rsidR="00AC1597" w:rsidRPr="00C0452F">
        <w:rPr>
          <w:rFonts w:ascii="GHEA Grapalat" w:hAnsi="GHEA Grapalat"/>
          <w:b/>
          <w:sz w:val="20"/>
          <w:szCs w:val="20"/>
        </w:rPr>
        <w:tab/>
      </w:r>
      <w:r w:rsidR="00DB151B" w:rsidRPr="00C0452F">
        <w:rPr>
          <w:rFonts w:ascii="GHEA Grapalat" w:hAnsi="GHEA Grapalat"/>
          <w:b/>
          <w:sz w:val="20"/>
          <w:szCs w:val="20"/>
        </w:rPr>
        <w:t xml:space="preserve">заверение об установке материалов и / или приборов и оборудования, соответствующих техническим характеристикам, </w:t>
      </w:r>
      <w:r w:rsidR="00E50D8D" w:rsidRPr="00C0452F">
        <w:rPr>
          <w:rFonts w:ascii="GHEA Grapalat" w:hAnsi="GHEA Grapalat"/>
          <w:b/>
          <w:sz w:val="20"/>
          <w:szCs w:val="20"/>
        </w:rPr>
        <w:t>установленных</w:t>
      </w:r>
      <w:r w:rsidR="00DB151B" w:rsidRPr="00C0452F">
        <w:rPr>
          <w:rFonts w:ascii="GHEA Grapalat" w:hAnsi="GHEA Grapalat"/>
          <w:b/>
          <w:sz w:val="20"/>
          <w:szCs w:val="20"/>
        </w:rPr>
        <w:t xml:space="preserve"> в прилагаемой к приглашению проектной документации</w:t>
      </w:r>
      <w:r w:rsidR="002B05FA" w:rsidRPr="00C0452F">
        <w:rPr>
          <w:rFonts w:ascii="GHEA Grapalat" w:hAnsi="GHEA Grapalat"/>
          <w:b/>
          <w:sz w:val="20"/>
          <w:szCs w:val="20"/>
        </w:rPr>
        <w:t>.</w:t>
      </w:r>
      <w:r w:rsidR="002B05FA" w:rsidRPr="00C0452F">
        <w:rPr>
          <w:rFonts w:ascii="GHEA Grapalat" w:hAnsi="GHEA Grapalat"/>
          <w:b/>
          <w:sz w:val="20"/>
          <w:szCs w:val="20"/>
        </w:rPr>
        <w:footnoteReference w:customMarkFollows="1" w:id="2"/>
        <w:t>***</w:t>
      </w:r>
      <w:r w:rsidR="00DA5D3D" w:rsidRPr="00C0452F">
        <w:rPr>
          <w:rFonts w:ascii="GHEA Grapalat" w:hAnsi="GHEA Grapalat"/>
          <w:b/>
          <w:sz w:val="20"/>
          <w:szCs w:val="20"/>
        </w:rPr>
        <w:t xml:space="preserve"> </w:t>
      </w:r>
    </w:p>
    <w:p w14:paraId="1E5B1DC9" w14:textId="77777777" w:rsidR="00F855BB" w:rsidRPr="00C0452F" w:rsidRDefault="00F855BB" w:rsidP="005F0A31">
      <w:pPr>
        <w:tabs>
          <w:tab w:val="left" w:pos="7371"/>
        </w:tabs>
        <w:spacing w:after="160"/>
        <w:ind w:left="3544" w:firstLine="3"/>
        <w:jc w:val="both"/>
        <w:rPr>
          <w:rFonts w:ascii="GHEA Grapalat" w:hAnsi="GHEA Grapalat"/>
          <w:sz w:val="20"/>
          <w:szCs w:val="20"/>
        </w:rPr>
      </w:pPr>
    </w:p>
    <w:p w14:paraId="2892756C" w14:textId="77777777" w:rsidR="00F855BB" w:rsidRPr="00C0452F" w:rsidRDefault="00F855BB" w:rsidP="00B46D58">
      <w:pPr>
        <w:tabs>
          <w:tab w:val="left" w:pos="7371"/>
        </w:tabs>
        <w:spacing w:after="160"/>
        <w:ind w:left="3544" w:firstLine="3"/>
        <w:jc w:val="both"/>
        <w:rPr>
          <w:rFonts w:ascii="GHEA Grapalat" w:hAnsi="GHEA Grapalat"/>
          <w:sz w:val="16"/>
          <w:lang w:val="hy-AM"/>
        </w:rPr>
      </w:pPr>
    </w:p>
    <w:p w14:paraId="15AF7C11" w14:textId="77777777" w:rsidR="006B3E56" w:rsidRPr="00C0452F" w:rsidRDefault="006B3E56" w:rsidP="00B46D58">
      <w:pPr>
        <w:tabs>
          <w:tab w:val="left" w:pos="7371"/>
        </w:tabs>
        <w:spacing w:after="160"/>
        <w:ind w:left="3544" w:firstLine="3"/>
        <w:jc w:val="both"/>
        <w:rPr>
          <w:rFonts w:ascii="GHEA Grapalat" w:hAnsi="GHEA Grapalat"/>
          <w:sz w:val="16"/>
        </w:rPr>
      </w:pPr>
    </w:p>
    <w:p w14:paraId="083744C3" w14:textId="77777777" w:rsidR="006B3E56" w:rsidRPr="00C0452F" w:rsidRDefault="006B3E56" w:rsidP="00B46D58">
      <w:pPr>
        <w:tabs>
          <w:tab w:val="left" w:pos="7371"/>
        </w:tabs>
        <w:spacing w:after="160"/>
        <w:ind w:left="3544" w:firstLine="3"/>
        <w:jc w:val="both"/>
        <w:rPr>
          <w:rFonts w:ascii="GHEA Grapalat" w:hAnsi="GHEA Grapalat"/>
          <w:sz w:val="16"/>
        </w:rPr>
      </w:pPr>
    </w:p>
    <w:p w14:paraId="4B55A33D" w14:textId="77777777" w:rsidR="00374F4A" w:rsidRPr="00C0452F" w:rsidRDefault="00374F4A" w:rsidP="00B46D58">
      <w:pPr>
        <w:jc w:val="both"/>
        <w:rPr>
          <w:rFonts w:ascii="GHEA Grapalat" w:hAnsi="GHEA Grapalat"/>
        </w:rPr>
      </w:pPr>
      <w:r w:rsidRPr="00C0452F">
        <w:rPr>
          <w:rFonts w:ascii="GHEA Grapalat" w:hAnsi="GHEA Grapalat"/>
        </w:rPr>
        <w:t>_______________________________________________</w:t>
      </w:r>
      <w:r w:rsidRPr="00C0452F">
        <w:rPr>
          <w:rFonts w:ascii="GHEA Grapalat" w:hAnsi="GHEA Grapalat"/>
        </w:rPr>
        <w:tab/>
        <w:t>_____________________</w:t>
      </w:r>
    </w:p>
    <w:p w14:paraId="2F64300E" w14:textId="77777777" w:rsidR="00374F4A" w:rsidRPr="00C0452F" w:rsidRDefault="00374F4A" w:rsidP="00B46D58">
      <w:pPr>
        <w:tabs>
          <w:tab w:val="left" w:pos="7230"/>
        </w:tabs>
        <w:ind w:left="851"/>
        <w:jc w:val="both"/>
        <w:rPr>
          <w:rFonts w:ascii="GHEA Grapalat" w:hAnsi="GHEA Grapalat"/>
          <w:sz w:val="16"/>
        </w:rPr>
      </w:pPr>
      <w:r w:rsidRPr="00C0452F">
        <w:rPr>
          <w:rFonts w:ascii="GHEA Grapalat" w:hAnsi="GHEA Grapalat"/>
          <w:sz w:val="16"/>
        </w:rPr>
        <w:t>наименование участника (должность,</w:t>
      </w:r>
      <w:r w:rsidRPr="00C0452F">
        <w:rPr>
          <w:rFonts w:ascii="GHEA Grapalat" w:hAnsi="GHEA Grapalat"/>
          <w:sz w:val="16"/>
        </w:rPr>
        <w:tab/>
        <w:t>подпись)</w:t>
      </w:r>
    </w:p>
    <w:p w14:paraId="31945B35" w14:textId="77777777" w:rsidR="00374F4A" w:rsidRPr="00C0452F" w:rsidRDefault="00374F4A" w:rsidP="00B46D58">
      <w:pPr>
        <w:spacing w:after="160"/>
        <w:ind w:left="1134"/>
        <w:jc w:val="both"/>
        <w:rPr>
          <w:rFonts w:ascii="GHEA Grapalat" w:hAnsi="GHEA Grapalat"/>
          <w:sz w:val="16"/>
        </w:rPr>
      </w:pPr>
      <w:r w:rsidRPr="00C0452F">
        <w:rPr>
          <w:rFonts w:ascii="GHEA Grapalat" w:hAnsi="GHEA Grapalat"/>
          <w:sz w:val="16"/>
        </w:rPr>
        <w:t>имя, фамилия руководителя)</w:t>
      </w:r>
    </w:p>
    <w:p w14:paraId="237BDD18" w14:textId="77777777" w:rsidR="0094684E" w:rsidRPr="00C0452F" w:rsidRDefault="00B2572B" w:rsidP="00B46D58">
      <w:pPr>
        <w:widowControl w:val="0"/>
        <w:spacing w:after="160"/>
        <w:jc w:val="right"/>
        <w:rPr>
          <w:rFonts w:ascii="GHEA Grapalat" w:hAnsi="GHEA Grapalat"/>
          <w:b/>
        </w:rPr>
      </w:pPr>
      <w:r w:rsidRPr="00C0452F">
        <w:rPr>
          <w:rFonts w:ascii="GHEA Grapalat" w:hAnsi="GHEA Grapalat"/>
        </w:rPr>
        <w:t>М. П.</w:t>
      </w:r>
      <w:r w:rsidR="00A225D9" w:rsidRPr="00C0452F">
        <w:rPr>
          <w:rFonts w:ascii="GHEA Grapalat" w:hAnsi="GHEA Grapalat"/>
          <w:b/>
        </w:rPr>
        <w:t xml:space="preserve"> </w:t>
      </w:r>
    </w:p>
    <w:p w14:paraId="61DD9737" w14:textId="77777777" w:rsidR="00123294" w:rsidRPr="00C0452F" w:rsidRDefault="00123294" w:rsidP="00B46D58">
      <w:pPr>
        <w:rPr>
          <w:rFonts w:ascii="GHEA Grapalat" w:hAnsi="GHEA Grapalat"/>
          <w:b/>
        </w:rPr>
      </w:pPr>
      <w:r w:rsidRPr="00C0452F">
        <w:rPr>
          <w:rFonts w:ascii="GHEA Grapalat" w:hAnsi="GHEA Grapalat"/>
          <w:b/>
        </w:rPr>
        <w:br w:type="page"/>
      </w:r>
    </w:p>
    <w:p w14:paraId="0CFF0D59" w14:textId="77777777" w:rsidR="00B048B2" w:rsidRPr="00C0452F" w:rsidRDefault="00B048B2" w:rsidP="00B46D58">
      <w:pPr>
        <w:rPr>
          <w:rFonts w:ascii="GHEA Grapalat" w:hAnsi="GHEA Grapalat"/>
          <w:b/>
        </w:rPr>
      </w:pPr>
    </w:p>
    <w:p w14:paraId="406E7FDC" w14:textId="3041E427" w:rsidR="00E26277" w:rsidRPr="00C0452F" w:rsidRDefault="00E26277" w:rsidP="00E26277">
      <w:pPr>
        <w:pStyle w:val="norm"/>
        <w:widowControl w:val="0"/>
        <w:spacing w:line="240" w:lineRule="auto"/>
        <w:ind w:firstLine="284"/>
        <w:jc w:val="right"/>
        <w:rPr>
          <w:rFonts w:ascii="GHEA Grapalat" w:hAnsi="GHEA Grapalat" w:cs="Arial"/>
          <w:bCs/>
          <w:sz w:val="20"/>
          <w:lang w:val="hy-AM"/>
        </w:rPr>
      </w:pPr>
      <w:r w:rsidRPr="00C0452F">
        <w:rPr>
          <w:rFonts w:ascii="GHEA Grapalat" w:hAnsi="GHEA Grapalat"/>
          <w:bCs/>
          <w:sz w:val="20"/>
        </w:rPr>
        <w:t>Приложение № 1</w:t>
      </w:r>
      <w:r w:rsidRPr="00C0452F">
        <w:rPr>
          <w:rFonts w:ascii="Cambria Math" w:hAnsi="Cambria Math" w:cs="Cambria Math"/>
          <w:bCs/>
          <w:sz w:val="20"/>
          <w:lang w:val="hy-AM"/>
        </w:rPr>
        <w:t>․</w:t>
      </w:r>
      <w:r w:rsidRPr="00C0452F">
        <w:rPr>
          <w:rFonts w:ascii="GHEA Grapalat" w:hAnsi="GHEA Grapalat"/>
          <w:bCs/>
          <w:sz w:val="20"/>
          <w:lang w:val="hy-AM"/>
        </w:rPr>
        <w:t>1</w:t>
      </w:r>
    </w:p>
    <w:p w14:paraId="6A2BEB78" w14:textId="77777777" w:rsidR="00E26277" w:rsidRPr="00C0452F" w:rsidRDefault="00E26277" w:rsidP="00E26277">
      <w:pPr>
        <w:pStyle w:val="31"/>
        <w:widowControl w:val="0"/>
        <w:spacing w:line="240" w:lineRule="auto"/>
        <w:jc w:val="right"/>
        <w:rPr>
          <w:rFonts w:ascii="GHEA Grapalat" w:hAnsi="GHEA Grapalat" w:cs="Arial"/>
          <w:bCs/>
        </w:rPr>
      </w:pPr>
      <w:r w:rsidRPr="00C0452F">
        <w:rPr>
          <w:rFonts w:ascii="GHEA Grapalat" w:hAnsi="GHEA Grapalat"/>
          <w:bCs/>
        </w:rPr>
        <w:t>к Приглашению на открытый конкурс</w:t>
      </w:r>
      <w:r w:rsidRPr="00C0452F">
        <w:rPr>
          <w:rFonts w:ascii="GHEA Grapalat" w:hAnsi="GHEA Grapalat" w:cs="Arial"/>
          <w:bCs/>
        </w:rPr>
        <w:br/>
      </w:r>
      <w:r w:rsidRPr="00C0452F">
        <w:rPr>
          <w:rFonts w:ascii="GHEA Grapalat" w:hAnsi="GHEA Grapalat"/>
          <w:bCs/>
        </w:rPr>
        <w:t xml:space="preserve">под кодом </w:t>
      </w:r>
      <w:r w:rsidRPr="00C0452F">
        <w:rPr>
          <w:rFonts w:ascii="GHEA Grapalat" w:hAnsi="GHEA Grapalat"/>
          <w:b/>
        </w:rPr>
        <w:t>HH NGN K BMAShDzB</w:t>
      </w:r>
      <w:r w:rsidRPr="00C0452F">
        <w:rPr>
          <w:rFonts w:ascii="GHEA Grapalat" w:hAnsi="GHEA Grapalat"/>
          <w:b/>
          <w:lang w:val="hy-AM"/>
        </w:rPr>
        <w:t>-25</w:t>
      </w:r>
      <w:r w:rsidRPr="00C0452F">
        <w:rPr>
          <w:rFonts w:ascii="GHEA Grapalat" w:hAnsi="GHEA Grapalat"/>
          <w:b/>
        </w:rPr>
        <w:t>/</w:t>
      </w:r>
      <w:r w:rsidRPr="00C0452F">
        <w:rPr>
          <w:rFonts w:ascii="GHEA Grapalat" w:hAnsi="GHEA Grapalat"/>
          <w:b/>
          <w:lang w:val="hy-AM"/>
        </w:rPr>
        <w:t>5</w:t>
      </w:r>
    </w:p>
    <w:p w14:paraId="451244A1" w14:textId="77777777" w:rsidR="00C47B92" w:rsidRPr="00C0452F" w:rsidRDefault="00C47B92" w:rsidP="00D043C1">
      <w:pPr>
        <w:widowControl w:val="0"/>
        <w:spacing w:after="160"/>
        <w:ind w:left="567" w:right="565"/>
        <w:jc w:val="center"/>
        <w:rPr>
          <w:rFonts w:ascii="GHEA Grapalat" w:hAnsi="GHEA Grapalat"/>
          <w:b/>
        </w:rPr>
      </w:pPr>
    </w:p>
    <w:p w14:paraId="6635B4F2" w14:textId="77777777" w:rsidR="00C47B92" w:rsidRPr="00C0452F" w:rsidRDefault="00C47B92" w:rsidP="00D043C1">
      <w:pPr>
        <w:widowControl w:val="0"/>
        <w:spacing w:after="160"/>
        <w:ind w:left="567" w:right="565"/>
        <w:jc w:val="center"/>
        <w:rPr>
          <w:rFonts w:ascii="GHEA Grapalat" w:hAnsi="GHEA Grapalat"/>
          <w:b/>
        </w:rPr>
      </w:pPr>
    </w:p>
    <w:p w14:paraId="4F78F17B" w14:textId="68DFA123" w:rsidR="00D043C1" w:rsidRPr="00C0452F" w:rsidRDefault="002B6B4A" w:rsidP="00D043C1">
      <w:pPr>
        <w:widowControl w:val="0"/>
        <w:spacing w:after="160"/>
        <w:ind w:left="567" w:right="565"/>
        <w:jc w:val="center"/>
        <w:rPr>
          <w:rFonts w:ascii="GHEA Grapalat" w:hAnsi="GHEA Grapalat"/>
          <w:b/>
          <w:lang w:val="hy-AM"/>
        </w:rPr>
      </w:pPr>
      <w:r w:rsidRPr="00C0452F">
        <w:rPr>
          <w:rFonts w:ascii="GHEA Grapalat" w:hAnsi="GHEA Grapalat"/>
          <w:b/>
        </w:rPr>
        <w:t>ЗАВЕРЕНИЕ</w:t>
      </w:r>
    </w:p>
    <w:p w14:paraId="6DD4DAC4" w14:textId="77777777" w:rsidR="00D043C1" w:rsidRPr="00C0452F" w:rsidRDefault="002B6B4A" w:rsidP="00D043C1">
      <w:pPr>
        <w:pStyle w:val="3"/>
        <w:keepNext w:val="0"/>
        <w:widowControl w:val="0"/>
        <w:spacing w:after="160" w:line="240" w:lineRule="auto"/>
        <w:ind w:left="567" w:right="565"/>
        <w:rPr>
          <w:rFonts w:ascii="GHEA Grapalat" w:hAnsi="GHEA Grapalat" w:cs="Arial"/>
          <w:sz w:val="24"/>
          <w:szCs w:val="24"/>
        </w:rPr>
      </w:pPr>
      <w:r w:rsidRPr="00C0452F">
        <w:rPr>
          <w:rFonts w:ascii="GHEA Grapalat" w:hAnsi="GHEA Grapalat"/>
          <w:b/>
          <w:i w:val="0"/>
          <w:sz w:val="24"/>
          <w:szCs w:val="24"/>
        </w:rPr>
        <w:t>об обязательстве по установке материалов и / или устройств и оборудования, соответствующих техническим характеристикам и условиям гарантийного обслуживания, указанным в приглашении</w:t>
      </w:r>
    </w:p>
    <w:p w14:paraId="19D97E4D" w14:textId="3D6F0C1D" w:rsidR="00D043C1" w:rsidRPr="00C0452F" w:rsidRDefault="00D043C1" w:rsidP="00D043C1">
      <w:pPr>
        <w:widowControl w:val="0"/>
        <w:jc w:val="both"/>
        <w:rPr>
          <w:rFonts w:ascii="GHEA Grapalat" w:hAnsi="GHEA Grapalat"/>
        </w:rPr>
      </w:pPr>
      <w:r w:rsidRPr="00C0452F">
        <w:rPr>
          <w:rFonts w:ascii="GHEA Grapalat" w:hAnsi="GHEA Grapalat"/>
        </w:rPr>
        <w:t>_____________________________</w:t>
      </w:r>
      <w:r w:rsidR="00094180" w:rsidRPr="00C0452F">
        <w:rPr>
          <w:rFonts w:ascii="GHEA Grapalat" w:hAnsi="GHEA Grapalat"/>
        </w:rPr>
        <w:t>___________________________</w:t>
      </w:r>
      <w:r w:rsidRPr="00C0452F">
        <w:rPr>
          <w:rFonts w:ascii="GHEA Grapalat" w:hAnsi="GHEA Grapalat"/>
        </w:rPr>
        <w:t xml:space="preserve">,                               </w:t>
      </w:r>
    </w:p>
    <w:p w14:paraId="47CF156E" w14:textId="77777777" w:rsidR="00D043C1" w:rsidRPr="00C0452F" w:rsidRDefault="00094180" w:rsidP="00D043C1">
      <w:pPr>
        <w:widowControl w:val="0"/>
        <w:spacing w:after="120"/>
        <w:jc w:val="both"/>
        <w:rPr>
          <w:rFonts w:ascii="GHEA Grapalat" w:hAnsi="GHEA Grapalat" w:cs="Arial"/>
          <w:sz w:val="16"/>
          <w:u w:val="single"/>
        </w:rPr>
      </w:pPr>
      <w:r w:rsidRPr="00C0452F">
        <w:rPr>
          <w:rFonts w:ascii="GHEA Grapalat" w:hAnsi="GHEA Grapalat"/>
          <w:sz w:val="16"/>
        </w:rPr>
        <w:t xml:space="preserve">                                       </w:t>
      </w:r>
      <w:r w:rsidR="00D043C1" w:rsidRPr="00C0452F">
        <w:rPr>
          <w:rFonts w:ascii="GHEA Grapalat" w:hAnsi="GHEA Grapalat"/>
          <w:sz w:val="16"/>
        </w:rPr>
        <w:t>наименование участника</w:t>
      </w:r>
    </w:p>
    <w:p w14:paraId="6E760569" w14:textId="4395B64C" w:rsidR="00D043C1" w:rsidRPr="00C0452F" w:rsidDel="002B6B4A" w:rsidRDefault="00E26277" w:rsidP="00B575CD">
      <w:pPr>
        <w:widowControl w:val="0"/>
        <w:tabs>
          <w:tab w:val="left" w:pos="6804"/>
        </w:tabs>
        <w:spacing w:line="276" w:lineRule="auto"/>
        <w:jc w:val="both"/>
        <w:rPr>
          <w:del w:id="9" w:author="Inesa Kocharyan" w:date="2024-02-09T17:12:00Z"/>
          <w:rFonts w:ascii="GHEA Grapalat" w:hAnsi="GHEA Grapalat"/>
          <w:sz w:val="20"/>
          <w:szCs w:val="20"/>
        </w:rPr>
      </w:pPr>
      <w:r w:rsidRPr="00C0452F">
        <w:rPr>
          <w:rFonts w:ascii="GHEA Grapalat" w:hAnsi="GHEA Grapalat"/>
          <w:sz w:val="20"/>
          <w:szCs w:val="20"/>
          <w:lang w:val="hy-AM"/>
        </w:rPr>
        <w:t xml:space="preserve"> </w:t>
      </w:r>
      <w:r w:rsidR="002B6B4A" w:rsidRPr="00C0452F">
        <w:rPr>
          <w:rFonts w:ascii="GHEA Grapalat" w:hAnsi="GHEA Grapalat"/>
          <w:sz w:val="20"/>
          <w:szCs w:val="20"/>
        </w:rPr>
        <w:t>в случае признания отобранным участником</w:t>
      </w:r>
      <w:r w:rsidR="00B01410" w:rsidRPr="00C0452F">
        <w:rPr>
          <w:rFonts w:ascii="GHEA Grapalat" w:hAnsi="GHEA Grapalat"/>
          <w:sz w:val="20"/>
          <w:szCs w:val="20"/>
        </w:rPr>
        <w:t xml:space="preserve"> в</w:t>
      </w:r>
      <w:r w:rsidR="002B6B4A" w:rsidRPr="00C0452F">
        <w:rPr>
          <w:rFonts w:ascii="GHEA Grapalat" w:hAnsi="GHEA Grapalat"/>
          <w:sz w:val="20"/>
          <w:szCs w:val="20"/>
        </w:rPr>
        <w:t xml:space="preserve"> рамках открытого конкурса под кодом</w:t>
      </w:r>
      <w:r w:rsidRPr="00C0452F">
        <w:rPr>
          <w:rFonts w:ascii="GHEA Grapalat" w:hAnsi="GHEA Grapalat"/>
          <w:sz w:val="20"/>
          <w:szCs w:val="20"/>
          <w:lang w:val="hy-AM"/>
        </w:rPr>
        <w:t xml:space="preserve">                                     </w:t>
      </w:r>
      <w:r w:rsidR="002B6B4A" w:rsidRPr="00C0452F">
        <w:rPr>
          <w:rFonts w:ascii="GHEA Grapalat" w:hAnsi="GHEA Grapalat"/>
          <w:sz w:val="20"/>
          <w:szCs w:val="20"/>
        </w:rPr>
        <w:t xml:space="preserve"> </w:t>
      </w:r>
      <w:r w:rsidRPr="00C0452F">
        <w:rPr>
          <w:rFonts w:ascii="GHEA Grapalat" w:hAnsi="GHEA Grapalat"/>
          <w:b/>
          <w:sz w:val="20"/>
          <w:szCs w:val="20"/>
        </w:rPr>
        <w:t>HH NGN K BMAShDzB</w:t>
      </w:r>
      <w:r w:rsidRPr="00C0452F">
        <w:rPr>
          <w:rFonts w:ascii="GHEA Grapalat" w:hAnsi="GHEA Grapalat"/>
          <w:b/>
          <w:sz w:val="20"/>
          <w:szCs w:val="20"/>
          <w:lang w:val="hy-AM"/>
        </w:rPr>
        <w:t>-25</w:t>
      </w:r>
      <w:r w:rsidRPr="00C0452F">
        <w:rPr>
          <w:rFonts w:ascii="GHEA Grapalat" w:hAnsi="GHEA Grapalat"/>
          <w:b/>
          <w:sz w:val="20"/>
          <w:szCs w:val="20"/>
        </w:rPr>
        <w:t>/</w:t>
      </w:r>
      <w:r w:rsidRPr="00C0452F">
        <w:rPr>
          <w:rFonts w:ascii="GHEA Grapalat" w:hAnsi="GHEA Grapalat"/>
          <w:b/>
          <w:sz w:val="20"/>
          <w:szCs w:val="20"/>
          <w:lang w:val="hy-AM"/>
        </w:rPr>
        <w:t xml:space="preserve">5 </w:t>
      </w:r>
      <w:r w:rsidR="002B6B4A" w:rsidRPr="00C0452F">
        <w:rPr>
          <w:rFonts w:ascii="GHEA Grapalat" w:hAnsi="GHEA Grapalat"/>
          <w:sz w:val="20"/>
          <w:szCs w:val="20"/>
        </w:rPr>
        <w:t>обязуется в ходе выполнения работ, предусмотренных контрактом, заключаемым в рамках конкурса под тем же кодом, устанавливать (использовать) материалы и / или приборы и оборудование, соответствующие техническим характеристикам и условиям гарантийного обслуживания, установленным проектной документацией, представленной в приложении к контракту,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w:t>
      </w:r>
      <w:r w:rsidR="00094180" w:rsidRPr="00C0452F">
        <w:rPr>
          <w:rFonts w:ascii="GHEA Grapalat" w:hAnsi="GHEA Grapalat"/>
          <w:sz w:val="20"/>
          <w:szCs w:val="20"/>
        </w:rPr>
        <w:t>,</w:t>
      </w:r>
    </w:p>
    <w:p w14:paraId="40BA6EED" w14:textId="77777777" w:rsidR="00094180" w:rsidRPr="00C0452F" w:rsidRDefault="00094180" w:rsidP="00B575CD">
      <w:pPr>
        <w:widowControl w:val="0"/>
        <w:tabs>
          <w:tab w:val="left" w:pos="6804"/>
        </w:tabs>
        <w:jc w:val="both"/>
        <w:rPr>
          <w:rFonts w:ascii="GHEA Grapalat" w:hAnsi="GHEA Grapalat"/>
        </w:rPr>
      </w:pPr>
    </w:p>
    <w:p w14:paraId="4B3E5596" w14:textId="77777777" w:rsidR="00094180" w:rsidRPr="00C0452F" w:rsidRDefault="00094180" w:rsidP="00D043C1">
      <w:pPr>
        <w:widowControl w:val="0"/>
        <w:tabs>
          <w:tab w:val="left" w:pos="6804"/>
        </w:tabs>
        <w:jc w:val="center"/>
        <w:rPr>
          <w:rFonts w:ascii="GHEA Grapalat" w:hAnsi="GHEA Grapalat"/>
        </w:rPr>
      </w:pPr>
    </w:p>
    <w:p w14:paraId="31662D04" w14:textId="77777777" w:rsidR="00094180" w:rsidRPr="00C0452F" w:rsidRDefault="00094180" w:rsidP="00D043C1">
      <w:pPr>
        <w:widowControl w:val="0"/>
        <w:tabs>
          <w:tab w:val="left" w:pos="6804"/>
        </w:tabs>
        <w:jc w:val="center"/>
        <w:rPr>
          <w:rFonts w:ascii="GHEA Grapalat" w:hAnsi="GHEA Grapalat"/>
        </w:rPr>
      </w:pPr>
    </w:p>
    <w:p w14:paraId="37D9BDE8" w14:textId="77777777" w:rsidR="00094180" w:rsidRPr="00C0452F" w:rsidRDefault="00094180" w:rsidP="00D043C1">
      <w:pPr>
        <w:widowControl w:val="0"/>
        <w:tabs>
          <w:tab w:val="left" w:pos="6804"/>
        </w:tabs>
        <w:jc w:val="center"/>
        <w:rPr>
          <w:rFonts w:ascii="GHEA Grapalat" w:hAnsi="GHEA Grapalat"/>
        </w:rPr>
      </w:pPr>
    </w:p>
    <w:p w14:paraId="375743C0" w14:textId="77777777" w:rsidR="00D043C1" w:rsidRPr="00C0452F" w:rsidRDefault="00D043C1" w:rsidP="00D043C1">
      <w:pPr>
        <w:widowControl w:val="0"/>
        <w:tabs>
          <w:tab w:val="left" w:pos="6804"/>
        </w:tabs>
        <w:jc w:val="center"/>
        <w:rPr>
          <w:rFonts w:ascii="GHEA Grapalat" w:hAnsi="GHEA Grapalat"/>
        </w:rPr>
      </w:pPr>
      <w:r w:rsidRPr="00C0452F">
        <w:rPr>
          <w:rFonts w:ascii="GHEA Grapalat" w:hAnsi="GHEA Grapalat"/>
        </w:rPr>
        <w:t>_________________________________________________</w:t>
      </w:r>
      <w:r w:rsidRPr="00C0452F">
        <w:rPr>
          <w:rFonts w:ascii="GHEA Grapalat" w:hAnsi="GHEA Grapalat"/>
        </w:rPr>
        <w:tab/>
        <w:t>_________________</w:t>
      </w:r>
    </w:p>
    <w:p w14:paraId="29CEE7C1" w14:textId="77777777" w:rsidR="00D043C1" w:rsidRPr="00C0452F" w:rsidRDefault="00D043C1" w:rsidP="00D043C1">
      <w:pPr>
        <w:widowControl w:val="0"/>
        <w:tabs>
          <w:tab w:val="left" w:pos="7513"/>
        </w:tabs>
        <w:spacing w:after="160"/>
        <w:ind w:left="709"/>
        <w:jc w:val="both"/>
        <w:rPr>
          <w:rFonts w:ascii="GHEA Grapalat" w:hAnsi="GHEA Grapalat" w:cs="Arial"/>
          <w:sz w:val="16"/>
        </w:rPr>
      </w:pPr>
      <w:r w:rsidRPr="00C0452F">
        <w:rPr>
          <w:rFonts w:ascii="GHEA Grapalat" w:hAnsi="GHEA Grapalat"/>
          <w:sz w:val="16"/>
        </w:rPr>
        <w:t>наименование участника (должность, имя, фамилия руководителя</w:t>
      </w:r>
      <w:r w:rsidRPr="00C0452F">
        <w:rPr>
          <w:rFonts w:ascii="GHEA Grapalat" w:hAnsi="GHEA Grapalat"/>
          <w:sz w:val="16"/>
        </w:rPr>
        <w:tab/>
        <w:t>подпись</w:t>
      </w:r>
    </w:p>
    <w:p w14:paraId="019DAA23" w14:textId="77777777" w:rsidR="00D043C1" w:rsidRPr="00C0452F" w:rsidRDefault="00D043C1" w:rsidP="00D043C1">
      <w:pPr>
        <w:widowControl w:val="0"/>
        <w:spacing w:after="160"/>
        <w:jc w:val="right"/>
        <w:rPr>
          <w:rFonts w:ascii="GHEA Grapalat" w:hAnsi="GHEA Grapalat"/>
        </w:rPr>
      </w:pPr>
    </w:p>
    <w:p w14:paraId="1894BE15" w14:textId="77777777" w:rsidR="00D043C1" w:rsidRPr="00C0452F" w:rsidRDefault="00D043C1" w:rsidP="00D043C1">
      <w:pPr>
        <w:widowControl w:val="0"/>
        <w:spacing w:after="160"/>
        <w:jc w:val="right"/>
        <w:rPr>
          <w:rFonts w:ascii="GHEA Grapalat" w:hAnsi="GHEA Grapalat"/>
        </w:rPr>
      </w:pPr>
      <w:r w:rsidRPr="00C0452F">
        <w:rPr>
          <w:rFonts w:ascii="GHEA Grapalat" w:hAnsi="GHEA Grapalat"/>
        </w:rPr>
        <w:t>М. П.</w:t>
      </w:r>
    </w:p>
    <w:p w14:paraId="1D4CFC68" w14:textId="77777777" w:rsidR="00D043C1" w:rsidRPr="00C0452F" w:rsidRDefault="00D043C1" w:rsidP="00D043C1">
      <w:pPr>
        <w:rPr>
          <w:rFonts w:ascii="GHEA Grapalat" w:hAnsi="GHEA Grapalat"/>
        </w:rPr>
      </w:pPr>
      <w:r w:rsidRPr="00C0452F">
        <w:rPr>
          <w:rFonts w:ascii="GHEA Grapalat" w:hAnsi="GHEA Grapalat"/>
        </w:rPr>
        <w:br w:type="page"/>
      </w:r>
    </w:p>
    <w:p w14:paraId="47CF7A7D" w14:textId="64670A04" w:rsidR="000919B3" w:rsidRPr="00C0452F" w:rsidRDefault="000919B3" w:rsidP="000919B3">
      <w:pPr>
        <w:pStyle w:val="norm"/>
        <w:widowControl w:val="0"/>
        <w:spacing w:line="240" w:lineRule="auto"/>
        <w:ind w:firstLine="284"/>
        <w:jc w:val="right"/>
        <w:rPr>
          <w:rFonts w:ascii="GHEA Grapalat" w:hAnsi="GHEA Grapalat" w:cs="Arial"/>
          <w:bCs/>
          <w:sz w:val="20"/>
          <w:lang w:val="hy-AM"/>
        </w:rPr>
      </w:pPr>
      <w:r w:rsidRPr="00C0452F">
        <w:rPr>
          <w:rFonts w:ascii="GHEA Grapalat" w:hAnsi="GHEA Grapalat"/>
          <w:bCs/>
          <w:sz w:val="20"/>
        </w:rPr>
        <w:lastRenderedPageBreak/>
        <w:t>Приложение № 1</w:t>
      </w:r>
      <w:r w:rsidRPr="00C0452F">
        <w:rPr>
          <w:rFonts w:ascii="Cambria Math" w:hAnsi="Cambria Math" w:cs="Cambria Math"/>
          <w:bCs/>
          <w:sz w:val="20"/>
          <w:lang w:val="hy-AM"/>
        </w:rPr>
        <w:t>․</w:t>
      </w:r>
      <w:r w:rsidRPr="00C0452F">
        <w:rPr>
          <w:rFonts w:ascii="GHEA Grapalat" w:hAnsi="GHEA Grapalat"/>
          <w:bCs/>
          <w:sz w:val="20"/>
          <w:lang w:val="hy-AM"/>
        </w:rPr>
        <w:t>2</w:t>
      </w:r>
    </w:p>
    <w:p w14:paraId="7D9AFB8D" w14:textId="77777777" w:rsidR="000919B3" w:rsidRPr="00C0452F" w:rsidRDefault="000919B3" w:rsidP="000919B3">
      <w:pPr>
        <w:pStyle w:val="31"/>
        <w:widowControl w:val="0"/>
        <w:spacing w:line="240" w:lineRule="auto"/>
        <w:jc w:val="right"/>
        <w:rPr>
          <w:rFonts w:ascii="GHEA Grapalat" w:hAnsi="GHEA Grapalat" w:cs="Arial"/>
          <w:bCs/>
        </w:rPr>
      </w:pPr>
      <w:r w:rsidRPr="00C0452F">
        <w:rPr>
          <w:rFonts w:ascii="GHEA Grapalat" w:hAnsi="GHEA Grapalat"/>
          <w:bCs/>
        </w:rPr>
        <w:t>к Приглашению на открытый конкурс</w:t>
      </w:r>
      <w:r w:rsidRPr="00C0452F">
        <w:rPr>
          <w:rFonts w:ascii="GHEA Grapalat" w:hAnsi="GHEA Grapalat" w:cs="Arial"/>
          <w:bCs/>
        </w:rPr>
        <w:br/>
      </w:r>
      <w:r w:rsidRPr="00C0452F">
        <w:rPr>
          <w:rFonts w:ascii="GHEA Grapalat" w:hAnsi="GHEA Grapalat"/>
          <w:bCs/>
        </w:rPr>
        <w:t xml:space="preserve">под кодом </w:t>
      </w:r>
      <w:r w:rsidRPr="00C0452F">
        <w:rPr>
          <w:rFonts w:ascii="GHEA Grapalat" w:hAnsi="GHEA Grapalat"/>
          <w:b/>
        </w:rPr>
        <w:t>HH NGN K BMAShDzB</w:t>
      </w:r>
      <w:r w:rsidRPr="00C0452F">
        <w:rPr>
          <w:rFonts w:ascii="GHEA Grapalat" w:hAnsi="GHEA Grapalat"/>
          <w:b/>
          <w:lang w:val="hy-AM"/>
        </w:rPr>
        <w:t>-25</w:t>
      </w:r>
      <w:r w:rsidRPr="00C0452F">
        <w:rPr>
          <w:rFonts w:ascii="GHEA Grapalat" w:hAnsi="GHEA Grapalat"/>
          <w:b/>
        </w:rPr>
        <w:t>/</w:t>
      </w:r>
      <w:r w:rsidRPr="00C0452F">
        <w:rPr>
          <w:rFonts w:ascii="GHEA Grapalat" w:hAnsi="GHEA Grapalat"/>
          <w:b/>
          <w:lang w:val="hy-AM"/>
        </w:rPr>
        <w:t>5</w:t>
      </w:r>
    </w:p>
    <w:p w14:paraId="4702ACA0" w14:textId="77777777" w:rsidR="00603B42" w:rsidRPr="00C0452F" w:rsidRDefault="00603B42" w:rsidP="00603B42">
      <w:pPr>
        <w:rPr>
          <w:rStyle w:val="ezkurwreuab5ozgtqnkl"/>
        </w:rPr>
      </w:pPr>
    </w:p>
    <w:p w14:paraId="62F9648A" w14:textId="77777777" w:rsidR="00BF7388" w:rsidRPr="00C0452F" w:rsidRDefault="00BF7388" w:rsidP="000919B3">
      <w:pPr>
        <w:jc w:val="center"/>
        <w:rPr>
          <w:rStyle w:val="ezkurwreuab5ozgtqnkl"/>
          <w:rFonts w:ascii="GHEA Grapalat" w:hAnsi="GHEA Grapalat"/>
          <w:b/>
          <w:sz w:val="22"/>
          <w:szCs w:val="22"/>
        </w:rPr>
      </w:pPr>
    </w:p>
    <w:p w14:paraId="6349B764" w14:textId="77777777" w:rsidR="00BF7388" w:rsidRPr="00C0452F" w:rsidRDefault="00BF7388" w:rsidP="000919B3">
      <w:pPr>
        <w:jc w:val="center"/>
        <w:rPr>
          <w:rStyle w:val="ezkurwreuab5ozgtqnkl"/>
          <w:rFonts w:ascii="GHEA Grapalat" w:hAnsi="GHEA Grapalat"/>
          <w:b/>
          <w:sz w:val="22"/>
          <w:szCs w:val="22"/>
        </w:rPr>
      </w:pPr>
    </w:p>
    <w:p w14:paraId="4CA55925" w14:textId="1492EAE3" w:rsidR="00603B42" w:rsidRPr="00C0452F" w:rsidRDefault="00603B42" w:rsidP="000919B3">
      <w:pPr>
        <w:jc w:val="center"/>
        <w:rPr>
          <w:rStyle w:val="ezkurwreuab5ozgtqnkl"/>
          <w:rFonts w:ascii="GHEA Grapalat" w:hAnsi="GHEA Grapalat"/>
          <w:b/>
          <w:sz w:val="22"/>
          <w:szCs w:val="22"/>
        </w:rPr>
      </w:pPr>
      <w:r w:rsidRPr="00C0452F">
        <w:rPr>
          <w:rStyle w:val="ezkurwreuab5ozgtqnkl"/>
          <w:rFonts w:ascii="GHEA Grapalat" w:hAnsi="GHEA Grapalat"/>
          <w:b/>
          <w:sz w:val="22"/>
          <w:szCs w:val="22"/>
        </w:rPr>
        <w:t>Информация</w:t>
      </w:r>
    </w:p>
    <w:p w14:paraId="7E59BF86" w14:textId="77777777" w:rsidR="00603B42" w:rsidRPr="00C0452F" w:rsidRDefault="00603B42" w:rsidP="00F875AF">
      <w:pPr>
        <w:jc w:val="center"/>
        <w:rPr>
          <w:rStyle w:val="ezkurwreuab5ozgtqnkl"/>
          <w:rFonts w:ascii="GHEA Grapalat" w:hAnsi="GHEA Grapalat"/>
          <w:b/>
          <w:sz w:val="22"/>
          <w:szCs w:val="22"/>
        </w:rPr>
      </w:pPr>
      <w:r w:rsidRPr="00C0452F">
        <w:rPr>
          <w:rStyle w:val="ezkurwreuab5ozgtqnkl"/>
          <w:rFonts w:ascii="GHEA Grapalat" w:hAnsi="GHEA Grapalat"/>
          <w:b/>
          <w:sz w:val="22"/>
          <w:szCs w:val="22"/>
        </w:rPr>
        <w:t>о технических средствах (приборах, оборудовании), предлагаемых для исполнения заключаемого договора</w:t>
      </w:r>
    </w:p>
    <w:p w14:paraId="541564C6" w14:textId="77777777" w:rsidR="00603B42" w:rsidRPr="00C0452F" w:rsidRDefault="00603B42" w:rsidP="00603B42">
      <w:pPr>
        <w:rPr>
          <w:rFonts w:ascii="GHEA Grapalat" w:hAnsi="GHEA Grapalat"/>
          <w:b/>
        </w:rPr>
      </w:pPr>
    </w:p>
    <w:tbl>
      <w:tblPr>
        <w:tblStyle w:val="aff2"/>
        <w:tblW w:w="9747" w:type="dxa"/>
        <w:tblLook w:val="04A0" w:firstRow="1" w:lastRow="0" w:firstColumn="1" w:lastColumn="0" w:noHBand="0" w:noVBand="1"/>
      </w:tblPr>
      <w:tblGrid>
        <w:gridCol w:w="456"/>
        <w:gridCol w:w="2771"/>
        <w:gridCol w:w="992"/>
        <w:gridCol w:w="3119"/>
        <w:gridCol w:w="2409"/>
      </w:tblGrid>
      <w:tr w:rsidR="00603B42" w:rsidRPr="00C0452F" w14:paraId="1A11F602" w14:textId="77777777" w:rsidTr="00A34344">
        <w:tc>
          <w:tcPr>
            <w:tcW w:w="456" w:type="dxa"/>
          </w:tcPr>
          <w:p w14:paraId="53C7EBC0" w14:textId="77777777" w:rsidR="00603B42" w:rsidRPr="00C0452F" w:rsidRDefault="00603B42" w:rsidP="00A34344">
            <w:pPr>
              <w:jc w:val="center"/>
              <w:rPr>
                <w:rFonts w:ascii="GHEA Grapalat" w:hAnsi="GHEA Grapalat" w:cs="Arial"/>
                <w:sz w:val="20"/>
                <w:lang w:val="hy-AM"/>
              </w:rPr>
            </w:pPr>
            <w:r w:rsidRPr="00C0452F">
              <w:rPr>
                <w:rFonts w:ascii="GHEA Grapalat" w:hAnsi="GHEA Grapalat" w:cs="Arial"/>
                <w:sz w:val="20"/>
              </w:rPr>
              <w:t>N</w:t>
            </w:r>
          </w:p>
        </w:tc>
        <w:tc>
          <w:tcPr>
            <w:tcW w:w="2771" w:type="dxa"/>
          </w:tcPr>
          <w:p w14:paraId="37AC0D33" w14:textId="77777777" w:rsidR="00603B42" w:rsidRPr="00C0452F" w:rsidRDefault="00603B42" w:rsidP="00EC2C16">
            <w:pPr>
              <w:jc w:val="center"/>
              <w:rPr>
                <w:rFonts w:ascii="GHEA Grapalat" w:hAnsi="GHEA Grapalat" w:cs="Arial"/>
                <w:sz w:val="20"/>
                <w:szCs w:val="20"/>
                <w:lang w:val="hy-AM"/>
              </w:rPr>
            </w:pPr>
            <w:r w:rsidRPr="00C0452F">
              <w:rPr>
                <w:rFonts w:ascii="GHEA Grapalat" w:hAnsi="GHEA Grapalat"/>
                <w:sz w:val="20"/>
                <w:szCs w:val="20"/>
              </w:rPr>
              <w:t>Наименование технического средства</w:t>
            </w:r>
          </w:p>
        </w:tc>
        <w:tc>
          <w:tcPr>
            <w:tcW w:w="992" w:type="dxa"/>
            <w:vAlign w:val="center"/>
          </w:tcPr>
          <w:p w14:paraId="5E833F4F" w14:textId="77777777" w:rsidR="00603B42" w:rsidRPr="00C0452F" w:rsidRDefault="00603B42" w:rsidP="00EC2C16">
            <w:pPr>
              <w:jc w:val="center"/>
              <w:rPr>
                <w:rFonts w:ascii="GHEA Grapalat" w:hAnsi="GHEA Grapalat" w:cs="Arial"/>
                <w:sz w:val="20"/>
                <w:szCs w:val="20"/>
                <w:lang w:val="hy-AM"/>
              </w:rPr>
            </w:pPr>
            <w:r w:rsidRPr="00C0452F">
              <w:rPr>
                <w:rFonts w:ascii="GHEA Grapalat" w:hAnsi="GHEA Grapalat"/>
                <w:sz w:val="20"/>
                <w:szCs w:val="20"/>
              </w:rPr>
              <w:t>Тип</w:t>
            </w:r>
          </w:p>
        </w:tc>
        <w:tc>
          <w:tcPr>
            <w:tcW w:w="3119" w:type="dxa"/>
            <w:vAlign w:val="center"/>
          </w:tcPr>
          <w:p w14:paraId="6C20951C" w14:textId="77777777" w:rsidR="00603B42" w:rsidRPr="00C0452F" w:rsidRDefault="00603B42" w:rsidP="00EC2C16">
            <w:pPr>
              <w:jc w:val="center"/>
              <w:rPr>
                <w:rFonts w:ascii="GHEA Grapalat" w:hAnsi="GHEA Grapalat" w:cs="Arial"/>
                <w:sz w:val="20"/>
                <w:szCs w:val="20"/>
                <w:lang w:val="hy-AM"/>
              </w:rPr>
            </w:pPr>
            <w:r w:rsidRPr="00C0452F">
              <w:rPr>
                <w:rFonts w:ascii="GHEA Grapalat" w:hAnsi="GHEA Grapalat"/>
                <w:sz w:val="20"/>
                <w:szCs w:val="20"/>
              </w:rPr>
              <w:t>Марка, государственный номер (при наличии) и дата производства технического средства</w:t>
            </w:r>
          </w:p>
        </w:tc>
        <w:tc>
          <w:tcPr>
            <w:tcW w:w="2409" w:type="dxa"/>
            <w:vAlign w:val="center"/>
          </w:tcPr>
          <w:p w14:paraId="39054417" w14:textId="77777777" w:rsidR="00603B42" w:rsidRPr="00C0452F" w:rsidRDefault="00603B42" w:rsidP="00EC2C16">
            <w:pPr>
              <w:jc w:val="center"/>
              <w:rPr>
                <w:rFonts w:ascii="GHEA Grapalat" w:hAnsi="GHEA Grapalat" w:cs="Arial"/>
                <w:sz w:val="20"/>
                <w:szCs w:val="20"/>
                <w:lang w:val="hy-AM"/>
              </w:rPr>
            </w:pPr>
            <w:r w:rsidRPr="00C0452F">
              <w:rPr>
                <w:rFonts w:ascii="GHEA Grapalat" w:hAnsi="GHEA Grapalat"/>
                <w:sz w:val="20"/>
                <w:szCs w:val="20"/>
              </w:rPr>
              <w:t>Вид права на техническое средство</w:t>
            </w:r>
          </w:p>
        </w:tc>
      </w:tr>
      <w:tr w:rsidR="00603B42" w:rsidRPr="00C0452F" w14:paraId="66B19845" w14:textId="77777777" w:rsidTr="00A34344">
        <w:tc>
          <w:tcPr>
            <w:tcW w:w="456" w:type="dxa"/>
          </w:tcPr>
          <w:p w14:paraId="3E17616D" w14:textId="77777777" w:rsidR="00603B42" w:rsidRPr="00C0452F" w:rsidRDefault="00603B42" w:rsidP="00A34344">
            <w:pPr>
              <w:jc w:val="both"/>
              <w:rPr>
                <w:rFonts w:ascii="GHEA Grapalat" w:hAnsi="GHEA Grapalat" w:cs="Arial"/>
                <w:sz w:val="20"/>
                <w:lang w:val="hy-AM"/>
              </w:rPr>
            </w:pPr>
          </w:p>
        </w:tc>
        <w:tc>
          <w:tcPr>
            <w:tcW w:w="2771" w:type="dxa"/>
          </w:tcPr>
          <w:p w14:paraId="22015D01" w14:textId="77777777" w:rsidR="00603B42" w:rsidRPr="00C0452F" w:rsidRDefault="00603B42" w:rsidP="00A34344">
            <w:pPr>
              <w:jc w:val="both"/>
              <w:rPr>
                <w:rFonts w:ascii="GHEA Grapalat" w:hAnsi="GHEA Grapalat" w:cs="Arial"/>
                <w:sz w:val="20"/>
                <w:lang w:val="hy-AM"/>
              </w:rPr>
            </w:pPr>
          </w:p>
        </w:tc>
        <w:tc>
          <w:tcPr>
            <w:tcW w:w="992" w:type="dxa"/>
          </w:tcPr>
          <w:p w14:paraId="2959B101" w14:textId="77777777" w:rsidR="00603B42" w:rsidRPr="00C0452F" w:rsidRDefault="00603B42" w:rsidP="00A34344">
            <w:pPr>
              <w:jc w:val="both"/>
              <w:rPr>
                <w:rFonts w:ascii="GHEA Grapalat" w:hAnsi="GHEA Grapalat" w:cs="Arial"/>
                <w:sz w:val="20"/>
                <w:lang w:val="hy-AM"/>
              </w:rPr>
            </w:pPr>
          </w:p>
        </w:tc>
        <w:tc>
          <w:tcPr>
            <w:tcW w:w="3119" w:type="dxa"/>
          </w:tcPr>
          <w:p w14:paraId="70E82B55" w14:textId="77777777" w:rsidR="00603B42" w:rsidRPr="00C0452F" w:rsidRDefault="00603B42" w:rsidP="00A34344">
            <w:pPr>
              <w:jc w:val="both"/>
              <w:rPr>
                <w:rFonts w:ascii="GHEA Grapalat" w:hAnsi="GHEA Grapalat" w:cs="Arial"/>
                <w:sz w:val="20"/>
                <w:lang w:val="hy-AM"/>
              </w:rPr>
            </w:pPr>
          </w:p>
        </w:tc>
        <w:tc>
          <w:tcPr>
            <w:tcW w:w="2409" w:type="dxa"/>
          </w:tcPr>
          <w:p w14:paraId="15D35005" w14:textId="77777777" w:rsidR="00603B42" w:rsidRPr="00C0452F" w:rsidRDefault="00603B42" w:rsidP="00A34344">
            <w:pPr>
              <w:jc w:val="both"/>
              <w:rPr>
                <w:rFonts w:ascii="GHEA Grapalat" w:hAnsi="GHEA Grapalat" w:cs="Arial"/>
                <w:sz w:val="20"/>
                <w:lang w:val="hy-AM"/>
              </w:rPr>
            </w:pPr>
          </w:p>
        </w:tc>
      </w:tr>
      <w:tr w:rsidR="00603B42" w:rsidRPr="00C0452F" w14:paraId="067EF5D2" w14:textId="77777777" w:rsidTr="00A34344">
        <w:tc>
          <w:tcPr>
            <w:tcW w:w="456" w:type="dxa"/>
          </w:tcPr>
          <w:p w14:paraId="462B81B5" w14:textId="77777777" w:rsidR="00603B42" w:rsidRPr="00C0452F" w:rsidRDefault="00603B42" w:rsidP="00A34344">
            <w:pPr>
              <w:jc w:val="both"/>
              <w:rPr>
                <w:rFonts w:ascii="GHEA Grapalat" w:hAnsi="GHEA Grapalat" w:cs="Arial"/>
                <w:sz w:val="20"/>
                <w:lang w:val="hy-AM"/>
              </w:rPr>
            </w:pPr>
          </w:p>
        </w:tc>
        <w:tc>
          <w:tcPr>
            <w:tcW w:w="2771" w:type="dxa"/>
          </w:tcPr>
          <w:p w14:paraId="0E1BD326" w14:textId="77777777" w:rsidR="00603B42" w:rsidRPr="00C0452F" w:rsidRDefault="00603B42" w:rsidP="00A34344">
            <w:pPr>
              <w:jc w:val="both"/>
              <w:rPr>
                <w:rFonts w:ascii="GHEA Grapalat" w:hAnsi="GHEA Grapalat" w:cs="Arial"/>
                <w:sz w:val="20"/>
                <w:lang w:val="hy-AM"/>
              </w:rPr>
            </w:pPr>
          </w:p>
        </w:tc>
        <w:tc>
          <w:tcPr>
            <w:tcW w:w="992" w:type="dxa"/>
          </w:tcPr>
          <w:p w14:paraId="5C801CD7" w14:textId="77777777" w:rsidR="00603B42" w:rsidRPr="00C0452F" w:rsidRDefault="00603B42" w:rsidP="00A34344">
            <w:pPr>
              <w:jc w:val="both"/>
              <w:rPr>
                <w:rFonts w:ascii="GHEA Grapalat" w:hAnsi="GHEA Grapalat" w:cs="Arial"/>
                <w:sz w:val="20"/>
                <w:lang w:val="hy-AM"/>
              </w:rPr>
            </w:pPr>
          </w:p>
        </w:tc>
        <w:tc>
          <w:tcPr>
            <w:tcW w:w="3119" w:type="dxa"/>
          </w:tcPr>
          <w:p w14:paraId="39DF3B3F" w14:textId="77777777" w:rsidR="00603B42" w:rsidRPr="00C0452F" w:rsidRDefault="00603B42" w:rsidP="00A34344">
            <w:pPr>
              <w:jc w:val="both"/>
              <w:rPr>
                <w:rFonts w:ascii="GHEA Grapalat" w:hAnsi="GHEA Grapalat" w:cs="Arial"/>
                <w:sz w:val="20"/>
                <w:lang w:val="hy-AM"/>
              </w:rPr>
            </w:pPr>
          </w:p>
        </w:tc>
        <w:tc>
          <w:tcPr>
            <w:tcW w:w="2409" w:type="dxa"/>
          </w:tcPr>
          <w:p w14:paraId="43F0C33E" w14:textId="77777777" w:rsidR="00603B42" w:rsidRPr="00C0452F" w:rsidRDefault="00603B42" w:rsidP="00A34344">
            <w:pPr>
              <w:jc w:val="both"/>
              <w:rPr>
                <w:rFonts w:ascii="GHEA Grapalat" w:hAnsi="GHEA Grapalat" w:cs="Arial"/>
                <w:sz w:val="20"/>
                <w:lang w:val="hy-AM"/>
              </w:rPr>
            </w:pPr>
          </w:p>
        </w:tc>
      </w:tr>
      <w:tr w:rsidR="00603B42" w:rsidRPr="00C0452F" w14:paraId="19C698E7" w14:textId="77777777" w:rsidTr="00A34344">
        <w:tc>
          <w:tcPr>
            <w:tcW w:w="456" w:type="dxa"/>
          </w:tcPr>
          <w:p w14:paraId="4FA93A07" w14:textId="77777777" w:rsidR="00603B42" w:rsidRPr="00C0452F" w:rsidRDefault="00603B42" w:rsidP="00A34344">
            <w:pPr>
              <w:jc w:val="both"/>
              <w:rPr>
                <w:rFonts w:ascii="GHEA Grapalat" w:hAnsi="GHEA Grapalat" w:cs="Arial"/>
                <w:sz w:val="20"/>
                <w:lang w:val="hy-AM"/>
              </w:rPr>
            </w:pPr>
          </w:p>
        </w:tc>
        <w:tc>
          <w:tcPr>
            <w:tcW w:w="2771" w:type="dxa"/>
          </w:tcPr>
          <w:p w14:paraId="2A23F5FC" w14:textId="77777777" w:rsidR="00603B42" w:rsidRPr="00C0452F" w:rsidRDefault="00603B42" w:rsidP="00A34344">
            <w:pPr>
              <w:jc w:val="both"/>
              <w:rPr>
                <w:rFonts w:ascii="GHEA Grapalat" w:hAnsi="GHEA Grapalat" w:cs="Arial"/>
                <w:sz w:val="20"/>
                <w:lang w:val="hy-AM"/>
              </w:rPr>
            </w:pPr>
          </w:p>
        </w:tc>
        <w:tc>
          <w:tcPr>
            <w:tcW w:w="992" w:type="dxa"/>
          </w:tcPr>
          <w:p w14:paraId="40A09D6A" w14:textId="77777777" w:rsidR="00603B42" w:rsidRPr="00C0452F" w:rsidRDefault="00603B42" w:rsidP="00A34344">
            <w:pPr>
              <w:jc w:val="both"/>
              <w:rPr>
                <w:rFonts w:ascii="GHEA Grapalat" w:hAnsi="GHEA Grapalat" w:cs="Arial"/>
                <w:sz w:val="20"/>
                <w:lang w:val="hy-AM"/>
              </w:rPr>
            </w:pPr>
          </w:p>
        </w:tc>
        <w:tc>
          <w:tcPr>
            <w:tcW w:w="3119" w:type="dxa"/>
          </w:tcPr>
          <w:p w14:paraId="6CC3AF51" w14:textId="77777777" w:rsidR="00603B42" w:rsidRPr="00C0452F" w:rsidRDefault="00603B42" w:rsidP="00A34344">
            <w:pPr>
              <w:jc w:val="both"/>
              <w:rPr>
                <w:rFonts w:ascii="GHEA Grapalat" w:hAnsi="GHEA Grapalat" w:cs="Arial"/>
                <w:sz w:val="20"/>
                <w:lang w:val="hy-AM"/>
              </w:rPr>
            </w:pPr>
          </w:p>
        </w:tc>
        <w:tc>
          <w:tcPr>
            <w:tcW w:w="2409" w:type="dxa"/>
          </w:tcPr>
          <w:p w14:paraId="2A299F07" w14:textId="77777777" w:rsidR="00603B42" w:rsidRPr="00C0452F" w:rsidRDefault="00603B42" w:rsidP="00A34344">
            <w:pPr>
              <w:jc w:val="both"/>
              <w:rPr>
                <w:rFonts w:ascii="GHEA Grapalat" w:hAnsi="GHEA Grapalat" w:cs="Arial"/>
                <w:sz w:val="20"/>
                <w:lang w:val="hy-AM"/>
              </w:rPr>
            </w:pPr>
          </w:p>
        </w:tc>
      </w:tr>
    </w:tbl>
    <w:p w14:paraId="72E482B9" w14:textId="77777777" w:rsidR="00603B42" w:rsidRPr="00C0452F" w:rsidRDefault="00603B42" w:rsidP="00603B42">
      <w:pPr>
        <w:rPr>
          <w:rFonts w:ascii="GHEA Grapalat" w:hAnsi="GHEA Grapalat"/>
          <w:b/>
          <w:sz w:val="20"/>
          <w:szCs w:val="20"/>
          <w:lang w:val="hy-AM"/>
        </w:rPr>
      </w:pPr>
    </w:p>
    <w:p w14:paraId="4377E4E0" w14:textId="77777777" w:rsidR="00603B42" w:rsidRPr="00C0452F" w:rsidRDefault="00603B42" w:rsidP="00603B42">
      <w:pPr>
        <w:rPr>
          <w:rStyle w:val="ezkurwreuab5ozgtqnkl"/>
          <w:rFonts w:ascii="GHEA Grapalat" w:hAnsi="GHEA Grapalat"/>
          <w:sz w:val="20"/>
          <w:szCs w:val="20"/>
        </w:rPr>
      </w:pPr>
      <w:r w:rsidRPr="00C0452F">
        <w:rPr>
          <w:rStyle w:val="ezkurwreuab5ozgtqnkl"/>
          <w:rFonts w:ascii="GHEA Grapalat" w:hAnsi="GHEA Grapalat"/>
          <w:sz w:val="20"/>
          <w:szCs w:val="20"/>
        </w:rPr>
        <w:t xml:space="preserve">             Прилагаются документы, требуемые приглашением относительно технических средств, указанных в настоящей информации.</w:t>
      </w:r>
    </w:p>
    <w:p w14:paraId="69942DFA" w14:textId="77777777" w:rsidR="00603B42" w:rsidRPr="00C0452F" w:rsidRDefault="00603B42" w:rsidP="00603B42">
      <w:pPr>
        <w:rPr>
          <w:rStyle w:val="ezkurwreuab5ozgtqnkl"/>
        </w:rPr>
      </w:pPr>
    </w:p>
    <w:p w14:paraId="74B4D065" w14:textId="77777777" w:rsidR="00603B42" w:rsidRPr="00C0452F" w:rsidRDefault="00603B42" w:rsidP="00603B42">
      <w:pPr>
        <w:rPr>
          <w:rStyle w:val="ezkurwreuab5ozgtqnkl"/>
        </w:rPr>
      </w:pPr>
    </w:p>
    <w:p w14:paraId="57ABA734" w14:textId="77777777" w:rsidR="00603B42" w:rsidRPr="00C0452F" w:rsidRDefault="00603B42" w:rsidP="00603B42">
      <w:pPr>
        <w:rPr>
          <w:rFonts w:ascii="GHEA Grapalat" w:hAnsi="GHEA Grapalat"/>
          <w:b/>
          <w:lang w:val="hy-AM"/>
        </w:rPr>
      </w:pPr>
    </w:p>
    <w:p w14:paraId="6F3A611C" w14:textId="77777777" w:rsidR="00603B42" w:rsidRPr="00C0452F" w:rsidRDefault="00603B42" w:rsidP="00603B42">
      <w:pPr>
        <w:rPr>
          <w:rFonts w:ascii="GHEA Grapalat" w:hAnsi="GHEA Grapalat"/>
          <w:b/>
        </w:rPr>
      </w:pPr>
    </w:p>
    <w:p w14:paraId="2DAC6C9A" w14:textId="77777777" w:rsidR="00603B42" w:rsidRPr="00C0452F" w:rsidRDefault="00603B42" w:rsidP="00603B42">
      <w:pPr>
        <w:widowControl w:val="0"/>
        <w:tabs>
          <w:tab w:val="left" w:pos="6804"/>
        </w:tabs>
        <w:jc w:val="center"/>
        <w:rPr>
          <w:rFonts w:ascii="GHEA Grapalat" w:hAnsi="GHEA Grapalat"/>
          <w:vertAlign w:val="superscript"/>
        </w:rPr>
      </w:pPr>
      <w:r w:rsidRPr="00C0452F">
        <w:rPr>
          <w:rFonts w:ascii="GHEA Grapalat" w:hAnsi="GHEA Grapalat"/>
          <w:vertAlign w:val="superscript"/>
        </w:rPr>
        <w:t>_________________________________________________</w:t>
      </w:r>
      <w:r w:rsidRPr="00C0452F">
        <w:rPr>
          <w:rFonts w:ascii="GHEA Grapalat" w:hAnsi="GHEA Grapalat"/>
          <w:vertAlign w:val="superscript"/>
        </w:rPr>
        <w:tab/>
        <w:t>_________________</w:t>
      </w:r>
    </w:p>
    <w:p w14:paraId="4ACF2C7B" w14:textId="4F922AA1" w:rsidR="00603B42" w:rsidRPr="00C0452F" w:rsidRDefault="00603B42" w:rsidP="00603B42">
      <w:pPr>
        <w:widowControl w:val="0"/>
        <w:tabs>
          <w:tab w:val="left" w:pos="7513"/>
        </w:tabs>
        <w:spacing w:after="160"/>
        <w:ind w:left="709"/>
        <w:jc w:val="both"/>
        <w:rPr>
          <w:rFonts w:ascii="GHEA Grapalat" w:hAnsi="GHEA Grapalat" w:cs="Arial"/>
          <w:vertAlign w:val="superscript"/>
        </w:rPr>
      </w:pPr>
      <w:r w:rsidRPr="00C0452F">
        <w:rPr>
          <w:rFonts w:ascii="GHEA Grapalat" w:hAnsi="GHEA Grapalat"/>
          <w:vertAlign w:val="superscript"/>
        </w:rPr>
        <w:t>наименование участника (должность, имя, фамилия руководителя</w:t>
      </w:r>
      <w:r w:rsidRPr="00C0452F">
        <w:rPr>
          <w:rFonts w:ascii="GHEA Grapalat" w:hAnsi="GHEA Grapalat"/>
          <w:vertAlign w:val="superscript"/>
        </w:rPr>
        <w:tab/>
      </w:r>
      <w:r w:rsidR="000919B3" w:rsidRPr="00C0452F">
        <w:rPr>
          <w:rFonts w:ascii="GHEA Grapalat" w:hAnsi="GHEA Grapalat"/>
          <w:vertAlign w:val="superscript"/>
          <w:lang w:val="hy-AM"/>
        </w:rPr>
        <w:t xml:space="preserve">           </w:t>
      </w:r>
      <w:r w:rsidRPr="00C0452F">
        <w:rPr>
          <w:rFonts w:ascii="GHEA Grapalat" w:hAnsi="GHEA Grapalat"/>
          <w:vertAlign w:val="superscript"/>
        </w:rPr>
        <w:t>подпись</w:t>
      </w:r>
    </w:p>
    <w:p w14:paraId="08EA510A" w14:textId="77777777" w:rsidR="00603B42" w:rsidRPr="00C0452F" w:rsidRDefault="00603B42" w:rsidP="00603B42">
      <w:pPr>
        <w:widowControl w:val="0"/>
        <w:spacing w:after="160"/>
        <w:jc w:val="right"/>
        <w:rPr>
          <w:rFonts w:ascii="GHEA Grapalat" w:hAnsi="GHEA Grapalat"/>
        </w:rPr>
      </w:pPr>
    </w:p>
    <w:p w14:paraId="2033A4C2" w14:textId="77777777" w:rsidR="00603B42" w:rsidRPr="00C0452F" w:rsidRDefault="00603B42" w:rsidP="00603B42">
      <w:pPr>
        <w:widowControl w:val="0"/>
        <w:spacing w:after="160"/>
        <w:jc w:val="right"/>
        <w:rPr>
          <w:rFonts w:ascii="GHEA Grapalat" w:hAnsi="GHEA Grapalat"/>
        </w:rPr>
      </w:pPr>
      <w:r w:rsidRPr="00C0452F">
        <w:rPr>
          <w:rFonts w:ascii="GHEA Grapalat" w:hAnsi="GHEA Grapalat"/>
        </w:rPr>
        <w:t>М. П.</w:t>
      </w:r>
    </w:p>
    <w:p w14:paraId="71839414" w14:textId="3239D4C8" w:rsidR="00603B42" w:rsidRPr="00C0452F" w:rsidRDefault="00603B42" w:rsidP="00603B42">
      <w:pPr>
        <w:rPr>
          <w:rFonts w:ascii="GHEA Grapalat" w:hAnsi="GHEA Grapalat"/>
          <w:b/>
        </w:rPr>
      </w:pPr>
    </w:p>
    <w:p w14:paraId="2524700F" w14:textId="5FE22746" w:rsidR="000919B3" w:rsidRPr="00C0452F" w:rsidRDefault="00603B42" w:rsidP="000919B3">
      <w:pPr>
        <w:pStyle w:val="norm"/>
        <w:widowControl w:val="0"/>
        <w:spacing w:line="240" w:lineRule="auto"/>
        <w:ind w:firstLine="284"/>
        <w:jc w:val="right"/>
        <w:rPr>
          <w:rFonts w:ascii="GHEA Grapalat" w:hAnsi="GHEA Grapalat" w:cs="Arial"/>
          <w:bCs/>
          <w:sz w:val="20"/>
          <w:lang w:val="hy-AM"/>
        </w:rPr>
      </w:pPr>
      <w:ins w:id="10" w:author="Inesa Kocharyan" w:date="2025-03-21T20:04:00Z">
        <w:r w:rsidRPr="00C0452F">
          <w:rPr>
            <w:rFonts w:ascii="GHEA Grapalat" w:hAnsi="GHEA Grapalat"/>
            <w:b/>
          </w:rPr>
          <w:br w:type="page"/>
        </w:r>
      </w:ins>
      <w:r w:rsidR="000919B3" w:rsidRPr="00C0452F">
        <w:rPr>
          <w:rFonts w:ascii="GHEA Grapalat" w:hAnsi="GHEA Grapalat"/>
          <w:bCs/>
          <w:sz w:val="20"/>
        </w:rPr>
        <w:lastRenderedPageBreak/>
        <w:t>Приложение № 1</w:t>
      </w:r>
      <w:r w:rsidR="000919B3" w:rsidRPr="00C0452F">
        <w:rPr>
          <w:rFonts w:ascii="Cambria Math" w:hAnsi="Cambria Math" w:cs="Cambria Math"/>
          <w:bCs/>
          <w:sz w:val="20"/>
          <w:lang w:val="hy-AM"/>
        </w:rPr>
        <w:t>․</w:t>
      </w:r>
      <w:r w:rsidR="000919B3" w:rsidRPr="00C0452F">
        <w:rPr>
          <w:rFonts w:ascii="GHEA Grapalat" w:hAnsi="GHEA Grapalat"/>
          <w:bCs/>
          <w:sz w:val="20"/>
          <w:lang w:val="hy-AM"/>
        </w:rPr>
        <w:t>3</w:t>
      </w:r>
    </w:p>
    <w:p w14:paraId="01EBAD1F" w14:textId="77777777" w:rsidR="000919B3" w:rsidRPr="00C0452F" w:rsidRDefault="000919B3" w:rsidP="000919B3">
      <w:pPr>
        <w:pStyle w:val="31"/>
        <w:widowControl w:val="0"/>
        <w:spacing w:line="240" w:lineRule="auto"/>
        <w:jc w:val="right"/>
        <w:rPr>
          <w:rFonts w:ascii="GHEA Grapalat" w:hAnsi="GHEA Grapalat" w:cs="Arial"/>
          <w:bCs/>
        </w:rPr>
      </w:pPr>
      <w:r w:rsidRPr="00C0452F">
        <w:rPr>
          <w:rFonts w:ascii="GHEA Grapalat" w:hAnsi="GHEA Grapalat"/>
          <w:bCs/>
        </w:rPr>
        <w:t>к Приглашению на открытый конкурс</w:t>
      </w:r>
      <w:r w:rsidRPr="00C0452F">
        <w:rPr>
          <w:rFonts w:ascii="GHEA Grapalat" w:hAnsi="GHEA Grapalat" w:cs="Arial"/>
          <w:bCs/>
        </w:rPr>
        <w:br/>
      </w:r>
      <w:r w:rsidRPr="00C0452F">
        <w:rPr>
          <w:rFonts w:ascii="GHEA Grapalat" w:hAnsi="GHEA Grapalat"/>
          <w:bCs/>
        </w:rPr>
        <w:t xml:space="preserve">под кодом </w:t>
      </w:r>
      <w:r w:rsidRPr="00C0452F">
        <w:rPr>
          <w:rFonts w:ascii="GHEA Grapalat" w:hAnsi="GHEA Grapalat"/>
          <w:b/>
        </w:rPr>
        <w:t>HH NGN K BMAShDzB</w:t>
      </w:r>
      <w:r w:rsidRPr="00C0452F">
        <w:rPr>
          <w:rFonts w:ascii="GHEA Grapalat" w:hAnsi="GHEA Grapalat"/>
          <w:b/>
          <w:lang w:val="hy-AM"/>
        </w:rPr>
        <w:t>-25</w:t>
      </w:r>
      <w:r w:rsidRPr="00C0452F">
        <w:rPr>
          <w:rFonts w:ascii="GHEA Grapalat" w:hAnsi="GHEA Grapalat"/>
          <w:b/>
        </w:rPr>
        <w:t>/</w:t>
      </w:r>
      <w:r w:rsidRPr="00C0452F">
        <w:rPr>
          <w:rFonts w:ascii="GHEA Grapalat" w:hAnsi="GHEA Grapalat"/>
          <w:b/>
          <w:lang w:val="hy-AM"/>
        </w:rPr>
        <w:t>5</w:t>
      </w:r>
    </w:p>
    <w:p w14:paraId="7C5C5261" w14:textId="495D1E2E" w:rsidR="00603B42" w:rsidRPr="00C0452F" w:rsidRDefault="00603B42" w:rsidP="000919B3">
      <w:pPr>
        <w:pStyle w:val="3"/>
        <w:keepNext w:val="0"/>
        <w:widowControl w:val="0"/>
        <w:spacing w:after="160" w:line="240" w:lineRule="auto"/>
        <w:ind w:firstLine="567"/>
        <w:jc w:val="right"/>
        <w:rPr>
          <w:rFonts w:ascii="GHEA Grapalat" w:hAnsi="GHEA Grapalat" w:cs="Arial"/>
          <w:b/>
          <w:sz w:val="24"/>
          <w:szCs w:val="24"/>
        </w:rPr>
      </w:pPr>
    </w:p>
    <w:p w14:paraId="037367D1" w14:textId="77777777" w:rsidR="00BF7388" w:rsidRPr="00C0452F" w:rsidRDefault="00BF7388" w:rsidP="000919B3">
      <w:pPr>
        <w:pStyle w:val="HTML"/>
        <w:jc w:val="center"/>
        <w:rPr>
          <w:rStyle w:val="y2iqfc"/>
          <w:rFonts w:ascii="GHEA Grapalat" w:hAnsi="GHEA Grapalat"/>
          <w:b/>
          <w:sz w:val="22"/>
          <w:szCs w:val="22"/>
          <w:lang w:val="ru-RU"/>
        </w:rPr>
      </w:pPr>
    </w:p>
    <w:p w14:paraId="469878E8" w14:textId="77777777" w:rsidR="00BF7388" w:rsidRPr="00C0452F" w:rsidRDefault="00BF7388" w:rsidP="000919B3">
      <w:pPr>
        <w:pStyle w:val="HTML"/>
        <w:jc w:val="center"/>
        <w:rPr>
          <w:rStyle w:val="y2iqfc"/>
          <w:rFonts w:ascii="GHEA Grapalat" w:hAnsi="GHEA Grapalat"/>
          <w:b/>
          <w:sz w:val="22"/>
          <w:szCs w:val="22"/>
          <w:lang w:val="ru-RU"/>
        </w:rPr>
      </w:pPr>
    </w:p>
    <w:p w14:paraId="12905B67" w14:textId="77777777" w:rsidR="00BF7388" w:rsidRPr="00C0452F" w:rsidRDefault="00BF7388" w:rsidP="000919B3">
      <w:pPr>
        <w:pStyle w:val="HTML"/>
        <w:jc w:val="center"/>
        <w:rPr>
          <w:rStyle w:val="y2iqfc"/>
          <w:rFonts w:ascii="GHEA Grapalat" w:hAnsi="GHEA Grapalat"/>
          <w:b/>
          <w:sz w:val="22"/>
          <w:szCs w:val="22"/>
          <w:lang w:val="ru-RU"/>
        </w:rPr>
      </w:pPr>
    </w:p>
    <w:p w14:paraId="7CD13CE2" w14:textId="6263325F" w:rsidR="00603B42" w:rsidRPr="00C0452F" w:rsidRDefault="00603B42" w:rsidP="000919B3">
      <w:pPr>
        <w:pStyle w:val="HTML"/>
        <w:jc w:val="center"/>
        <w:rPr>
          <w:rStyle w:val="y2iqfc"/>
          <w:rFonts w:ascii="GHEA Grapalat" w:hAnsi="GHEA Grapalat"/>
          <w:b/>
          <w:sz w:val="22"/>
          <w:szCs w:val="22"/>
          <w:lang w:val="ru-RU"/>
        </w:rPr>
      </w:pPr>
      <w:r w:rsidRPr="00C0452F">
        <w:rPr>
          <w:rStyle w:val="y2iqfc"/>
          <w:rFonts w:ascii="GHEA Grapalat" w:hAnsi="GHEA Grapalat"/>
          <w:b/>
          <w:sz w:val="22"/>
          <w:szCs w:val="22"/>
          <w:lang w:val="ru-RU"/>
        </w:rPr>
        <w:t>ИНФОРМАЦИЯ</w:t>
      </w:r>
    </w:p>
    <w:p w14:paraId="0219AECE" w14:textId="77777777" w:rsidR="00603B42" w:rsidRPr="00C0452F" w:rsidRDefault="00603B42" w:rsidP="000919B3">
      <w:pPr>
        <w:pStyle w:val="HTML"/>
        <w:jc w:val="center"/>
        <w:rPr>
          <w:rFonts w:ascii="GHEA Grapalat" w:hAnsi="GHEA Grapalat"/>
          <w:b/>
          <w:sz w:val="22"/>
          <w:szCs w:val="22"/>
          <w:lang w:val="ru-RU"/>
        </w:rPr>
      </w:pPr>
      <w:r w:rsidRPr="00C0452F">
        <w:rPr>
          <w:rStyle w:val="y2iqfc"/>
          <w:rFonts w:ascii="GHEA Grapalat" w:hAnsi="GHEA Grapalat"/>
          <w:b/>
          <w:sz w:val="22"/>
          <w:szCs w:val="22"/>
          <w:lang w:val="ru-RU"/>
        </w:rPr>
        <w:t>о соответствии требованиям квалификационного критерия «Финансовые средства»</w:t>
      </w:r>
    </w:p>
    <w:p w14:paraId="2E53BC53" w14:textId="77777777" w:rsidR="00603B42" w:rsidRPr="00C0452F" w:rsidRDefault="00603B42" w:rsidP="000919B3">
      <w:pPr>
        <w:rPr>
          <w:rFonts w:ascii="GHEA Grapalat" w:hAnsi="GHEA Grapalat"/>
          <w:b/>
        </w:rPr>
      </w:pPr>
    </w:p>
    <w:p w14:paraId="5D6C8B6D" w14:textId="77777777" w:rsidR="00603B42" w:rsidRPr="00C0452F" w:rsidRDefault="00603B42" w:rsidP="00603B42">
      <w:pPr>
        <w:widowControl w:val="0"/>
        <w:jc w:val="both"/>
        <w:rPr>
          <w:rFonts w:ascii="GHEA Grapalat" w:hAnsi="GHEA Grapalat"/>
        </w:rPr>
      </w:pPr>
      <w:r w:rsidRPr="00C0452F">
        <w:rPr>
          <w:rFonts w:ascii="GHEA Grapalat" w:hAnsi="GHEA Grapalat"/>
        </w:rPr>
        <w:t xml:space="preserve">        </w:t>
      </w:r>
    </w:p>
    <w:p w14:paraId="282DCC2F" w14:textId="77777777" w:rsidR="00603B42" w:rsidRPr="00C0452F" w:rsidRDefault="00603B42" w:rsidP="00603B42">
      <w:pPr>
        <w:widowControl w:val="0"/>
        <w:jc w:val="both"/>
        <w:rPr>
          <w:rFonts w:ascii="GHEA Grapalat" w:hAnsi="GHEA Grapalat"/>
          <w:sz w:val="20"/>
          <w:szCs w:val="20"/>
        </w:rPr>
      </w:pPr>
      <w:r w:rsidRPr="00C0452F">
        <w:rPr>
          <w:rFonts w:ascii="GHEA Grapalat" w:hAnsi="GHEA Grapalat"/>
          <w:sz w:val="20"/>
          <w:szCs w:val="20"/>
        </w:rPr>
        <w:t xml:space="preserve">   Настоящим __________________________________ объявляет и подтверждает, что </w:t>
      </w:r>
    </w:p>
    <w:p w14:paraId="7FFEFD03" w14:textId="77777777" w:rsidR="00603B42" w:rsidRPr="00C0452F" w:rsidRDefault="00603B42" w:rsidP="00603B42">
      <w:pPr>
        <w:widowControl w:val="0"/>
        <w:spacing w:after="160" w:line="360" w:lineRule="auto"/>
        <w:ind w:left="2552"/>
        <w:jc w:val="both"/>
        <w:rPr>
          <w:rFonts w:ascii="GHEA Grapalat" w:hAnsi="GHEA Grapalat"/>
          <w:i/>
          <w:vertAlign w:val="superscript"/>
        </w:rPr>
      </w:pPr>
      <w:r w:rsidRPr="00C0452F">
        <w:rPr>
          <w:rFonts w:ascii="GHEA Grapalat" w:hAnsi="GHEA Grapalat"/>
          <w:vertAlign w:val="superscript"/>
        </w:rPr>
        <w:t>наименование участника</w:t>
      </w:r>
    </w:p>
    <w:p w14:paraId="743D6967" w14:textId="571A2D98" w:rsidR="00603B42" w:rsidRPr="00C0452F" w:rsidRDefault="00603B42" w:rsidP="00603B42">
      <w:pPr>
        <w:widowControl w:val="0"/>
        <w:spacing w:after="160" w:line="336" w:lineRule="auto"/>
        <w:jc w:val="both"/>
        <w:rPr>
          <w:rFonts w:ascii="GHEA Grapalat" w:hAnsi="GHEA Grapalat"/>
          <w:b/>
          <w:sz w:val="20"/>
          <w:szCs w:val="20"/>
        </w:rPr>
      </w:pPr>
      <w:r w:rsidRPr="00C0452F">
        <w:rPr>
          <w:rFonts w:ascii="GHEA Grapalat" w:hAnsi="GHEA Grapalat"/>
          <w:sz w:val="20"/>
          <w:szCs w:val="20"/>
        </w:rPr>
        <w:t xml:space="preserve">удоблетворяет требованиям  установленным приглашением открытого конкурса под кодом </w:t>
      </w:r>
      <w:r w:rsidR="000919B3" w:rsidRPr="00C0452F">
        <w:rPr>
          <w:rFonts w:ascii="GHEA Grapalat" w:hAnsi="GHEA Grapalat"/>
          <w:sz w:val="20"/>
          <w:szCs w:val="20"/>
          <w:lang w:val="hy-AM"/>
        </w:rPr>
        <w:t xml:space="preserve">                             </w:t>
      </w:r>
      <w:r w:rsidR="000919B3" w:rsidRPr="00C0452F">
        <w:rPr>
          <w:rFonts w:ascii="GHEA Grapalat" w:hAnsi="GHEA Grapalat"/>
          <w:b/>
          <w:sz w:val="20"/>
          <w:szCs w:val="20"/>
        </w:rPr>
        <w:t>HH NGN K BMAShDzB</w:t>
      </w:r>
      <w:r w:rsidR="000919B3" w:rsidRPr="00C0452F">
        <w:rPr>
          <w:rFonts w:ascii="GHEA Grapalat" w:hAnsi="GHEA Grapalat"/>
          <w:b/>
          <w:sz w:val="20"/>
          <w:szCs w:val="20"/>
          <w:lang w:val="hy-AM"/>
        </w:rPr>
        <w:t>-25</w:t>
      </w:r>
      <w:r w:rsidR="000919B3" w:rsidRPr="00C0452F">
        <w:rPr>
          <w:rFonts w:ascii="GHEA Grapalat" w:hAnsi="GHEA Grapalat"/>
          <w:b/>
          <w:sz w:val="20"/>
          <w:szCs w:val="20"/>
        </w:rPr>
        <w:t>/</w:t>
      </w:r>
      <w:r w:rsidR="000919B3" w:rsidRPr="00C0452F">
        <w:rPr>
          <w:rFonts w:ascii="GHEA Grapalat" w:hAnsi="GHEA Grapalat"/>
          <w:b/>
          <w:sz w:val="20"/>
          <w:szCs w:val="20"/>
          <w:lang w:val="hy-AM"/>
        </w:rPr>
        <w:t>5</w:t>
      </w:r>
      <w:r w:rsidRPr="00C0452F">
        <w:rPr>
          <w:rFonts w:ascii="GHEA Grapalat" w:hAnsi="GHEA Grapalat"/>
          <w:sz w:val="20"/>
          <w:szCs w:val="20"/>
        </w:rPr>
        <w:t xml:space="preserve"> по критерию </w:t>
      </w:r>
      <w:r w:rsidRPr="00C0452F">
        <w:rPr>
          <w:rFonts w:ascii="GHEA Grapalat" w:hAnsi="GHEA Grapalat"/>
          <w:sz w:val="20"/>
          <w:szCs w:val="20"/>
          <w:lang w:val="hy-AM"/>
        </w:rPr>
        <w:t>«</w:t>
      </w:r>
      <w:r w:rsidRPr="00C0452F">
        <w:rPr>
          <w:rFonts w:ascii="GHEA Grapalat" w:hAnsi="GHEA Grapalat"/>
          <w:sz w:val="20"/>
          <w:szCs w:val="20"/>
        </w:rPr>
        <w:t>Финансовые средства</w:t>
      </w:r>
      <w:r w:rsidRPr="00C0452F">
        <w:rPr>
          <w:rFonts w:ascii="GHEA Grapalat" w:hAnsi="GHEA Grapalat"/>
          <w:sz w:val="20"/>
          <w:szCs w:val="20"/>
          <w:lang w:val="hy-AM"/>
        </w:rPr>
        <w:t>»</w:t>
      </w:r>
      <w:r w:rsidRPr="00C0452F">
        <w:rPr>
          <w:rFonts w:ascii="GHEA Grapalat" w:hAnsi="GHEA Grapalat"/>
          <w:sz w:val="20"/>
          <w:szCs w:val="20"/>
        </w:rPr>
        <w:t xml:space="preserve"> .</w:t>
      </w:r>
      <w:r w:rsidRPr="00C0452F">
        <w:rPr>
          <w:rFonts w:ascii="GHEA Grapalat" w:hAnsi="GHEA Grapalat"/>
          <w:b/>
          <w:sz w:val="20"/>
          <w:szCs w:val="20"/>
        </w:rPr>
        <w:t xml:space="preserve">  </w:t>
      </w:r>
    </w:p>
    <w:p w14:paraId="7301846F" w14:textId="77777777" w:rsidR="00603B42" w:rsidRPr="00C0452F" w:rsidRDefault="00603B42" w:rsidP="00603B42">
      <w:pPr>
        <w:widowControl w:val="0"/>
        <w:spacing w:after="160" w:line="336" w:lineRule="auto"/>
        <w:jc w:val="both"/>
        <w:rPr>
          <w:rFonts w:ascii="GHEA Grapalat" w:hAnsi="GHEA Grapalat"/>
          <w:sz w:val="20"/>
          <w:szCs w:val="20"/>
        </w:rPr>
      </w:pPr>
    </w:p>
    <w:p w14:paraId="1C428572" w14:textId="77777777" w:rsidR="00603B42" w:rsidRPr="00C0452F" w:rsidRDefault="00603B42" w:rsidP="00603B42">
      <w:pPr>
        <w:widowControl w:val="0"/>
        <w:spacing w:after="160" w:line="336" w:lineRule="auto"/>
        <w:jc w:val="both"/>
        <w:rPr>
          <w:rFonts w:ascii="GHEA Grapalat" w:hAnsi="GHEA Grapalat"/>
          <w:sz w:val="20"/>
          <w:szCs w:val="20"/>
        </w:rPr>
      </w:pPr>
      <w:r w:rsidRPr="00C0452F">
        <w:rPr>
          <w:rFonts w:ascii="GHEA Grapalat" w:hAnsi="GHEA Grapalat"/>
          <w:sz w:val="20"/>
          <w:szCs w:val="20"/>
        </w:rPr>
        <w:t>Прилагаются документы, требуемые приглашением.</w:t>
      </w:r>
    </w:p>
    <w:p w14:paraId="3F062847" w14:textId="77777777" w:rsidR="00603B42" w:rsidRPr="00C0452F" w:rsidRDefault="00603B42" w:rsidP="00603B42">
      <w:pPr>
        <w:widowControl w:val="0"/>
        <w:spacing w:after="160" w:line="336" w:lineRule="auto"/>
        <w:jc w:val="both"/>
        <w:rPr>
          <w:rFonts w:ascii="GHEA Grapalat" w:hAnsi="GHEA Grapalat"/>
          <w:b/>
        </w:rPr>
      </w:pPr>
      <w:r w:rsidRPr="00C0452F">
        <w:rPr>
          <w:rFonts w:ascii="GHEA Grapalat" w:hAnsi="GHEA Grapalat"/>
          <w:b/>
        </w:rPr>
        <w:t xml:space="preserve">     </w:t>
      </w:r>
    </w:p>
    <w:p w14:paraId="6A43F8AB" w14:textId="77777777" w:rsidR="00603B42" w:rsidRPr="00C0452F" w:rsidRDefault="00603B42" w:rsidP="00603B42">
      <w:pPr>
        <w:widowControl w:val="0"/>
        <w:tabs>
          <w:tab w:val="left" w:pos="6804"/>
        </w:tabs>
        <w:jc w:val="center"/>
        <w:rPr>
          <w:rFonts w:ascii="GHEA Grapalat" w:hAnsi="GHEA Grapalat"/>
        </w:rPr>
      </w:pPr>
      <w:r w:rsidRPr="00C0452F">
        <w:rPr>
          <w:rFonts w:ascii="GHEA Grapalat" w:hAnsi="GHEA Grapalat"/>
        </w:rPr>
        <w:t>_________________________________________________</w:t>
      </w:r>
      <w:r w:rsidRPr="00C0452F">
        <w:rPr>
          <w:rFonts w:ascii="GHEA Grapalat" w:hAnsi="GHEA Grapalat"/>
        </w:rPr>
        <w:tab/>
        <w:t>_________________</w:t>
      </w:r>
    </w:p>
    <w:p w14:paraId="4CA79FE5" w14:textId="77777777" w:rsidR="00603B42" w:rsidRPr="00C0452F" w:rsidRDefault="00603B42" w:rsidP="00603B42">
      <w:pPr>
        <w:widowControl w:val="0"/>
        <w:tabs>
          <w:tab w:val="left" w:pos="7513"/>
        </w:tabs>
        <w:spacing w:after="160"/>
        <w:ind w:left="709"/>
        <w:jc w:val="both"/>
        <w:rPr>
          <w:rFonts w:ascii="GHEA Grapalat" w:hAnsi="GHEA Grapalat" w:cs="Arial"/>
          <w:szCs w:val="40"/>
          <w:vertAlign w:val="superscript"/>
        </w:rPr>
      </w:pPr>
      <w:r w:rsidRPr="00C0452F">
        <w:rPr>
          <w:rFonts w:ascii="GHEA Grapalat" w:hAnsi="GHEA Grapalat"/>
          <w:szCs w:val="40"/>
          <w:vertAlign w:val="superscript"/>
        </w:rPr>
        <w:t>наименование участника (должность, имя, фамилия руководителя</w:t>
      </w:r>
      <w:r w:rsidRPr="00C0452F">
        <w:rPr>
          <w:rFonts w:ascii="GHEA Grapalat" w:hAnsi="GHEA Grapalat"/>
          <w:szCs w:val="40"/>
          <w:vertAlign w:val="superscript"/>
        </w:rPr>
        <w:tab/>
        <w:t>подпись</w:t>
      </w:r>
    </w:p>
    <w:p w14:paraId="55AE03FC" w14:textId="77777777" w:rsidR="00603B42" w:rsidRPr="00C0452F" w:rsidRDefault="00603B42" w:rsidP="00603B42">
      <w:pPr>
        <w:jc w:val="right"/>
        <w:rPr>
          <w:rFonts w:ascii="GHEA Grapalat" w:hAnsi="GHEA Grapalat"/>
          <w:b/>
          <w:sz w:val="22"/>
          <w:szCs w:val="22"/>
        </w:rPr>
      </w:pPr>
      <w:r w:rsidRPr="00C0452F">
        <w:rPr>
          <w:rFonts w:ascii="GHEA Grapalat" w:hAnsi="GHEA Grapalat"/>
          <w:sz w:val="22"/>
          <w:szCs w:val="22"/>
        </w:rPr>
        <w:t>М. П</w:t>
      </w:r>
    </w:p>
    <w:p w14:paraId="0FDBB4B0" w14:textId="77777777" w:rsidR="00603B42" w:rsidRPr="00C0452F" w:rsidRDefault="00603B42" w:rsidP="00603B42">
      <w:pPr>
        <w:rPr>
          <w:rFonts w:ascii="GHEA Grapalat" w:hAnsi="GHEA Grapalat"/>
          <w:b/>
        </w:rPr>
      </w:pPr>
    </w:p>
    <w:p w14:paraId="7AAF8B1E" w14:textId="77777777" w:rsidR="00603B42" w:rsidRPr="00C0452F" w:rsidRDefault="00603B42" w:rsidP="00603B42">
      <w:pPr>
        <w:rPr>
          <w:rFonts w:ascii="GHEA Grapalat" w:hAnsi="GHEA Grapalat"/>
          <w:b/>
        </w:rPr>
      </w:pPr>
    </w:p>
    <w:p w14:paraId="3B78ED2B" w14:textId="77777777" w:rsidR="00603B42" w:rsidRPr="00C0452F" w:rsidRDefault="00603B42" w:rsidP="00603B42">
      <w:pPr>
        <w:rPr>
          <w:rFonts w:ascii="GHEA Grapalat" w:hAnsi="GHEA Grapalat"/>
          <w:b/>
        </w:rPr>
      </w:pPr>
    </w:p>
    <w:p w14:paraId="292F5A6C" w14:textId="77777777" w:rsidR="00603B42" w:rsidRPr="00C0452F" w:rsidRDefault="00603B42" w:rsidP="00603B42">
      <w:pPr>
        <w:rPr>
          <w:rFonts w:ascii="GHEA Grapalat" w:hAnsi="GHEA Grapalat"/>
          <w:b/>
        </w:rPr>
      </w:pPr>
    </w:p>
    <w:p w14:paraId="18ACA5DF" w14:textId="77777777" w:rsidR="00603B42" w:rsidRPr="00C0452F" w:rsidRDefault="00603B42" w:rsidP="00603B42">
      <w:pPr>
        <w:rPr>
          <w:rFonts w:ascii="GHEA Grapalat" w:hAnsi="GHEA Grapalat"/>
          <w:b/>
        </w:rPr>
      </w:pPr>
    </w:p>
    <w:p w14:paraId="32641E2D" w14:textId="77777777" w:rsidR="00603B42" w:rsidRPr="00C0452F" w:rsidRDefault="00603B42" w:rsidP="00603B42">
      <w:pPr>
        <w:rPr>
          <w:rFonts w:ascii="GHEA Grapalat" w:hAnsi="GHEA Grapalat"/>
          <w:b/>
        </w:rPr>
      </w:pPr>
    </w:p>
    <w:p w14:paraId="45E666BC" w14:textId="77777777" w:rsidR="00603B42" w:rsidRPr="00C0452F" w:rsidRDefault="00603B42" w:rsidP="00603B42">
      <w:pPr>
        <w:rPr>
          <w:rFonts w:ascii="GHEA Grapalat" w:hAnsi="GHEA Grapalat"/>
          <w:b/>
        </w:rPr>
      </w:pPr>
      <w:r w:rsidRPr="00C0452F">
        <w:rPr>
          <w:rFonts w:ascii="GHEA Grapalat" w:hAnsi="GHEA Grapalat"/>
          <w:b/>
        </w:rPr>
        <w:br w:type="page"/>
      </w:r>
    </w:p>
    <w:p w14:paraId="67005F91" w14:textId="3B11CE92" w:rsidR="00546F6A" w:rsidRPr="00C0452F" w:rsidRDefault="00546F6A" w:rsidP="00546F6A">
      <w:pPr>
        <w:pStyle w:val="norm"/>
        <w:widowControl w:val="0"/>
        <w:spacing w:line="240" w:lineRule="auto"/>
        <w:ind w:firstLine="284"/>
        <w:jc w:val="right"/>
        <w:rPr>
          <w:rFonts w:ascii="GHEA Grapalat" w:hAnsi="GHEA Grapalat" w:cs="Arial"/>
          <w:bCs/>
          <w:sz w:val="20"/>
          <w:lang w:val="hy-AM"/>
        </w:rPr>
      </w:pPr>
      <w:r w:rsidRPr="00C0452F">
        <w:rPr>
          <w:rFonts w:ascii="GHEA Grapalat" w:hAnsi="GHEA Grapalat"/>
          <w:bCs/>
          <w:sz w:val="20"/>
        </w:rPr>
        <w:lastRenderedPageBreak/>
        <w:t>Приложение № 1</w:t>
      </w:r>
      <w:r w:rsidRPr="00C0452F">
        <w:rPr>
          <w:rFonts w:ascii="Cambria Math" w:hAnsi="Cambria Math" w:cs="Cambria Math"/>
          <w:bCs/>
          <w:sz w:val="20"/>
          <w:lang w:val="hy-AM"/>
        </w:rPr>
        <w:t>․</w:t>
      </w:r>
      <w:r w:rsidRPr="00C0452F">
        <w:rPr>
          <w:rFonts w:ascii="GHEA Grapalat" w:hAnsi="GHEA Grapalat"/>
          <w:bCs/>
          <w:sz w:val="20"/>
          <w:lang w:val="hy-AM"/>
        </w:rPr>
        <w:t>4</w:t>
      </w:r>
    </w:p>
    <w:p w14:paraId="145F3963" w14:textId="77777777" w:rsidR="00546F6A" w:rsidRPr="00C0452F" w:rsidRDefault="00546F6A" w:rsidP="00546F6A">
      <w:pPr>
        <w:pStyle w:val="31"/>
        <w:widowControl w:val="0"/>
        <w:spacing w:line="240" w:lineRule="auto"/>
        <w:jc w:val="right"/>
        <w:rPr>
          <w:rFonts w:ascii="GHEA Grapalat" w:hAnsi="GHEA Grapalat" w:cs="Arial"/>
          <w:bCs/>
        </w:rPr>
      </w:pPr>
      <w:r w:rsidRPr="00C0452F">
        <w:rPr>
          <w:rFonts w:ascii="GHEA Grapalat" w:hAnsi="GHEA Grapalat"/>
          <w:bCs/>
        </w:rPr>
        <w:t>к Приглашению на открытый конкурс</w:t>
      </w:r>
      <w:r w:rsidRPr="00C0452F">
        <w:rPr>
          <w:rFonts w:ascii="GHEA Grapalat" w:hAnsi="GHEA Grapalat" w:cs="Arial"/>
          <w:bCs/>
        </w:rPr>
        <w:br/>
      </w:r>
      <w:r w:rsidRPr="00C0452F">
        <w:rPr>
          <w:rFonts w:ascii="GHEA Grapalat" w:hAnsi="GHEA Grapalat"/>
          <w:bCs/>
        </w:rPr>
        <w:t xml:space="preserve">под кодом </w:t>
      </w:r>
      <w:r w:rsidRPr="00C0452F">
        <w:rPr>
          <w:rFonts w:ascii="GHEA Grapalat" w:hAnsi="GHEA Grapalat"/>
          <w:b/>
        </w:rPr>
        <w:t>HH NGN K BMAShDzB</w:t>
      </w:r>
      <w:r w:rsidRPr="00C0452F">
        <w:rPr>
          <w:rFonts w:ascii="GHEA Grapalat" w:hAnsi="GHEA Grapalat"/>
          <w:b/>
          <w:lang w:val="hy-AM"/>
        </w:rPr>
        <w:t>-25</w:t>
      </w:r>
      <w:r w:rsidRPr="00C0452F">
        <w:rPr>
          <w:rFonts w:ascii="GHEA Grapalat" w:hAnsi="GHEA Grapalat"/>
          <w:b/>
        </w:rPr>
        <w:t>/</w:t>
      </w:r>
      <w:r w:rsidRPr="00C0452F">
        <w:rPr>
          <w:rFonts w:ascii="GHEA Grapalat" w:hAnsi="GHEA Grapalat"/>
          <w:b/>
          <w:lang w:val="hy-AM"/>
        </w:rPr>
        <w:t>5</w:t>
      </w:r>
    </w:p>
    <w:p w14:paraId="319F5164" w14:textId="77777777" w:rsidR="00603B42" w:rsidRPr="00C0452F" w:rsidRDefault="00603B42" w:rsidP="00603B42">
      <w:pPr>
        <w:pStyle w:val="31"/>
        <w:widowControl w:val="0"/>
        <w:spacing w:after="160" w:line="240" w:lineRule="auto"/>
        <w:jc w:val="right"/>
        <w:rPr>
          <w:ins w:id="11" w:author="Inesa Kocharyan" w:date="2025-03-21T20:04:00Z"/>
          <w:rFonts w:ascii="GHEA Grapalat" w:hAnsi="GHEA Grapalat"/>
          <w:b/>
          <w:sz w:val="24"/>
          <w:szCs w:val="24"/>
        </w:rPr>
      </w:pPr>
    </w:p>
    <w:p w14:paraId="480239E0" w14:textId="77777777" w:rsidR="00603B42" w:rsidRPr="00C0452F" w:rsidRDefault="00603B42" w:rsidP="00603B42">
      <w:pPr>
        <w:jc w:val="center"/>
        <w:rPr>
          <w:rFonts w:ascii="GHEA Grapalat" w:hAnsi="GHEA Grapalat"/>
          <w:b/>
          <w:sz w:val="22"/>
          <w:szCs w:val="22"/>
        </w:rPr>
      </w:pPr>
      <w:r w:rsidRPr="00C0452F">
        <w:rPr>
          <w:rFonts w:ascii="GHEA Grapalat" w:hAnsi="GHEA Grapalat"/>
          <w:b/>
          <w:sz w:val="22"/>
          <w:szCs w:val="22"/>
        </w:rPr>
        <w:t>ИНФОРМАЦИЯ</w:t>
      </w:r>
    </w:p>
    <w:p w14:paraId="18732A55" w14:textId="77777777" w:rsidR="00603B42" w:rsidRPr="00C0452F" w:rsidRDefault="00603B42" w:rsidP="00603B42">
      <w:pPr>
        <w:jc w:val="center"/>
        <w:rPr>
          <w:rFonts w:ascii="GHEA Grapalat" w:hAnsi="GHEA Grapalat"/>
          <w:b/>
          <w:sz w:val="22"/>
          <w:szCs w:val="22"/>
        </w:rPr>
      </w:pPr>
      <w:r w:rsidRPr="00C0452F">
        <w:rPr>
          <w:rFonts w:ascii="GHEA Grapalat" w:hAnsi="GHEA Grapalat"/>
          <w:b/>
          <w:sz w:val="22"/>
          <w:szCs w:val="22"/>
        </w:rPr>
        <w:t>об основном составе персонала, предлагаемом для исполнения заключаемого договора</w:t>
      </w:r>
    </w:p>
    <w:p w14:paraId="152BBE32" w14:textId="77777777" w:rsidR="00603B42" w:rsidRPr="00C0452F" w:rsidRDefault="00603B42" w:rsidP="00603B42">
      <w:pPr>
        <w:pStyle w:val="31"/>
        <w:widowControl w:val="0"/>
        <w:spacing w:after="160" w:line="240" w:lineRule="auto"/>
        <w:jc w:val="right"/>
        <w:rPr>
          <w:rFonts w:ascii="GHEA Grapalat" w:hAnsi="GHEA Grapalat"/>
          <w:b/>
          <w:sz w:val="24"/>
          <w:szCs w:val="24"/>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1701"/>
        <w:gridCol w:w="1563"/>
        <w:gridCol w:w="1413"/>
        <w:gridCol w:w="2997"/>
        <w:gridCol w:w="1710"/>
      </w:tblGrid>
      <w:tr w:rsidR="00603B42" w:rsidRPr="00C0452F" w14:paraId="31794F6A" w14:textId="77777777" w:rsidTr="00F875AF">
        <w:trPr>
          <w:cantSplit/>
        </w:trPr>
        <w:tc>
          <w:tcPr>
            <w:tcW w:w="534" w:type="dxa"/>
            <w:vMerge w:val="restart"/>
            <w:vAlign w:val="center"/>
          </w:tcPr>
          <w:p w14:paraId="4A2C4A4C" w14:textId="77777777" w:rsidR="00603B42" w:rsidRPr="00C0452F" w:rsidRDefault="00603B42" w:rsidP="00A34344">
            <w:pPr>
              <w:widowControl w:val="0"/>
              <w:spacing w:after="120"/>
              <w:jc w:val="center"/>
              <w:rPr>
                <w:rFonts w:ascii="GHEA Grapalat" w:hAnsi="GHEA Grapalat"/>
                <w:sz w:val="18"/>
                <w:szCs w:val="18"/>
              </w:rPr>
            </w:pPr>
            <w:r w:rsidRPr="00C0452F">
              <w:rPr>
                <w:rFonts w:ascii="GHEA Grapalat" w:hAnsi="GHEA Grapalat"/>
                <w:b/>
                <w:sz w:val="18"/>
                <w:szCs w:val="18"/>
              </w:rPr>
              <w:t>п/н</w:t>
            </w:r>
            <w:r w:rsidRPr="00C0452F">
              <w:rPr>
                <w:rFonts w:ascii="GHEA Grapalat" w:hAnsi="GHEA Grapalat"/>
                <w:sz w:val="18"/>
                <w:szCs w:val="18"/>
              </w:rPr>
              <w:t xml:space="preserve"> </w:t>
            </w:r>
          </w:p>
        </w:tc>
        <w:tc>
          <w:tcPr>
            <w:tcW w:w="9384" w:type="dxa"/>
            <w:gridSpan w:val="5"/>
            <w:vAlign w:val="center"/>
          </w:tcPr>
          <w:p w14:paraId="202B200D" w14:textId="77777777" w:rsidR="00603B42" w:rsidRPr="00C0452F" w:rsidRDefault="00603B42" w:rsidP="00A34344">
            <w:pPr>
              <w:widowControl w:val="0"/>
              <w:spacing w:after="120"/>
              <w:jc w:val="center"/>
              <w:rPr>
                <w:rFonts w:ascii="GHEA Grapalat" w:hAnsi="GHEA Grapalat"/>
                <w:b/>
                <w:bCs/>
                <w:sz w:val="18"/>
                <w:szCs w:val="18"/>
              </w:rPr>
            </w:pPr>
            <w:r w:rsidRPr="00C0452F">
              <w:rPr>
                <w:rFonts w:ascii="GHEA Grapalat" w:hAnsi="GHEA Grapalat"/>
                <w:b/>
                <w:sz w:val="18"/>
                <w:szCs w:val="18"/>
              </w:rPr>
              <w:t>Специалисты, включенные в состав основного персонала:</w:t>
            </w:r>
          </w:p>
        </w:tc>
      </w:tr>
      <w:tr w:rsidR="00603B42" w:rsidRPr="00C0452F" w14:paraId="492BA639" w14:textId="77777777" w:rsidTr="00F875AF">
        <w:trPr>
          <w:cantSplit/>
          <w:trHeight w:val="301"/>
        </w:trPr>
        <w:tc>
          <w:tcPr>
            <w:tcW w:w="534" w:type="dxa"/>
            <w:vMerge/>
            <w:vAlign w:val="center"/>
          </w:tcPr>
          <w:p w14:paraId="15E8744C" w14:textId="77777777" w:rsidR="00603B42" w:rsidRPr="00C0452F" w:rsidRDefault="00603B42" w:rsidP="00A34344">
            <w:pPr>
              <w:widowControl w:val="0"/>
              <w:spacing w:after="120"/>
              <w:jc w:val="center"/>
              <w:rPr>
                <w:rFonts w:ascii="GHEA Grapalat" w:hAnsi="GHEA Grapalat"/>
                <w:sz w:val="18"/>
                <w:szCs w:val="18"/>
              </w:rPr>
            </w:pPr>
          </w:p>
        </w:tc>
        <w:tc>
          <w:tcPr>
            <w:tcW w:w="1701" w:type="dxa"/>
            <w:vMerge w:val="restart"/>
            <w:vAlign w:val="center"/>
          </w:tcPr>
          <w:p w14:paraId="11C23279" w14:textId="77777777" w:rsidR="00603B42" w:rsidRPr="00C0452F" w:rsidRDefault="00603B42" w:rsidP="00A34344">
            <w:pPr>
              <w:widowControl w:val="0"/>
              <w:spacing w:after="120"/>
              <w:jc w:val="center"/>
              <w:rPr>
                <w:rFonts w:ascii="GHEA Grapalat" w:hAnsi="GHEA Grapalat"/>
                <w:b/>
                <w:bCs/>
                <w:sz w:val="18"/>
                <w:szCs w:val="18"/>
              </w:rPr>
            </w:pPr>
            <w:r w:rsidRPr="00C0452F">
              <w:rPr>
                <w:rFonts w:ascii="GHEA Grapalat" w:hAnsi="GHEA Grapalat"/>
                <w:b/>
                <w:sz w:val="18"/>
                <w:szCs w:val="18"/>
              </w:rPr>
              <w:t>имя, фамилия</w:t>
            </w:r>
          </w:p>
        </w:tc>
        <w:tc>
          <w:tcPr>
            <w:tcW w:w="1563" w:type="dxa"/>
            <w:vMerge w:val="restart"/>
            <w:vAlign w:val="center"/>
          </w:tcPr>
          <w:p w14:paraId="6216FB89" w14:textId="77777777" w:rsidR="00603B42" w:rsidRPr="00C0452F" w:rsidRDefault="00603B42" w:rsidP="00A34344">
            <w:pPr>
              <w:widowControl w:val="0"/>
              <w:spacing w:after="120"/>
              <w:jc w:val="center"/>
              <w:rPr>
                <w:rFonts w:ascii="GHEA Grapalat" w:hAnsi="GHEA Grapalat"/>
                <w:b/>
                <w:bCs/>
                <w:sz w:val="18"/>
                <w:szCs w:val="18"/>
              </w:rPr>
            </w:pPr>
            <w:r w:rsidRPr="00C0452F">
              <w:rPr>
                <w:rFonts w:ascii="GHEA Grapalat" w:hAnsi="GHEA Grapalat"/>
                <w:b/>
                <w:sz w:val="18"/>
                <w:szCs w:val="18"/>
              </w:rPr>
              <w:t>квалификация</w:t>
            </w:r>
          </w:p>
        </w:tc>
        <w:tc>
          <w:tcPr>
            <w:tcW w:w="4410" w:type="dxa"/>
            <w:gridSpan w:val="2"/>
            <w:vAlign w:val="center"/>
          </w:tcPr>
          <w:p w14:paraId="26BC9DB9" w14:textId="77777777" w:rsidR="00603B42" w:rsidRPr="00C0452F" w:rsidRDefault="00603B42" w:rsidP="00A34344">
            <w:pPr>
              <w:widowControl w:val="0"/>
              <w:spacing w:after="120"/>
              <w:jc w:val="center"/>
              <w:rPr>
                <w:rFonts w:ascii="GHEA Grapalat" w:hAnsi="GHEA Grapalat"/>
                <w:b/>
                <w:bCs/>
                <w:sz w:val="18"/>
                <w:szCs w:val="18"/>
              </w:rPr>
            </w:pPr>
            <w:r w:rsidRPr="00C0452F">
              <w:rPr>
                <w:rFonts w:ascii="GHEA Grapalat" w:hAnsi="GHEA Grapalat"/>
                <w:b/>
                <w:sz w:val="18"/>
                <w:szCs w:val="18"/>
              </w:rPr>
              <w:t>трудовой опыт</w:t>
            </w:r>
          </w:p>
        </w:tc>
        <w:tc>
          <w:tcPr>
            <w:tcW w:w="1710" w:type="dxa"/>
            <w:vMerge w:val="restart"/>
            <w:vAlign w:val="center"/>
          </w:tcPr>
          <w:p w14:paraId="2CFB8BB7" w14:textId="77777777" w:rsidR="00603B42" w:rsidRPr="00C0452F" w:rsidRDefault="00603B42" w:rsidP="00A34344">
            <w:pPr>
              <w:widowControl w:val="0"/>
              <w:spacing w:after="120"/>
              <w:jc w:val="center"/>
              <w:rPr>
                <w:rFonts w:ascii="GHEA Grapalat" w:hAnsi="GHEA Grapalat" w:cs="Arial"/>
                <w:sz w:val="18"/>
                <w:szCs w:val="18"/>
              </w:rPr>
            </w:pPr>
            <w:r w:rsidRPr="00C0452F">
              <w:rPr>
                <w:rFonts w:ascii="GHEA Grapalat" w:hAnsi="GHEA Grapalat"/>
                <w:b/>
                <w:sz w:val="18"/>
                <w:szCs w:val="18"/>
              </w:rPr>
              <w:t>наименование работодателя</w:t>
            </w:r>
          </w:p>
        </w:tc>
      </w:tr>
      <w:tr w:rsidR="00603B42" w:rsidRPr="00C0452F" w14:paraId="7902580B" w14:textId="77777777" w:rsidTr="00F875AF">
        <w:trPr>
          <w:cantSplit/>
          <w:trHeight w:val="299"/>
        </w:trPr>
        <w:tc>
          <w:tcPr>
            <w:tcW w:w="534" w:type="dxa"/>
            <w:vMerge/>
            <w:vAlign w:val="center"/>
          </w:tcPr>
          <w:p w14:paraId="2A94C222" w14:textId="77777777" w:rsidR="00603B42" w:rsidRPr="00C0452F" w:rsidRDefault="00603B42" w:rsidP="00A34344">
            <w:pPr>
              <w:widowControl w:val="0"/>
              <w:spacing w:after="120"/>
              <w:jc w:val="center"/>
              <w:rPr>
                <w:rFonts w:ascii="GHEA Grapalat" w:hAnsi="GHEA Grapalat"/>
                <w:sz w:val="20"/>
                <w:szCs w:val="20"/>
              </w:rPr>
            </w:pPr>
          </w:p>
        </w:tc>
        <w:tc>
          <w:tcPr>
            <w:tcW w:w="1701" w:type="dxa"/>
            <w:vMerge/>
            <w:vAlign w:val="center"/>
          </w:tcPr>
          <w:p w14:paraId="27E85BA2" w14:textId="77777777" w:rsidR="00603B42" w:rsidRPr="00C0452F" w:rsidRDefault="00603B42" w:rsidP="00A34344">
            <w:pPr>
              <w:widowControl w:val="0"/>
              <w:spacing w:after="120"/>
              <w:jc w:val="center"/>
              <w:rPr>
                <w:rFonts w:ascii="GHEA Grapalat" w:hAnsi="GHEA Grapalat"/>
                <w:sz w:val="20"/>
                <w:szCs w:val="20"/>
              </w:rPr>
            </w:pPr>
          </w:p>
        </w:tc>
        <w:tc>
          <w:tcPr>
            <w:tcW w:w="1563" w:type="dxa"/>
            <w:vMerge/>
            <w:vAlign w:val="center"/>
          </w:tcPr>
          <w:p w14:paraId="1810220E" w14:textId="77777777" w:rsidR="00603B42" w:rsidRPr="00C0452F" w:rsidDel="006B374D" w:rsidRDefault="00603B42" w:rsidP="00A34344">
            <w:pPr>
              <w:widowControl w:val="0"/>
              <w:spacing w:after="120"/>
              <w:jc w:val="center"/>
              <w:rPr>
                <w:rFonts w:ascii="GHEA Grapalat" w:hAnsi="GHEA Grapalat"/>
                <w:b/>
                <w:bCs/>
                <w:sz w:val="20"/>
                <w:szCs w:val="20"/>
              </w:rPr>
            </w:pPr>
          </w:p>
        </w:tc>
        <w:tc>
          <w:tcPr>
            <w:tcW w:w="1413" w:type="dxa"/>
            <w:vAlign w:val="center"/>
          </w:tcPr>
          <w:p w14:paraId="3DF74283" w14:textId="77777777" w:rsidR="00603B42" w:rsidRPr="00C0452F" w:rsidDel="00B57526" w:rsidRDefault="00603B42" w:rsidP="00A34344">
            <w:pPr>
              <w:widowControl w:val="0"/>
              <w:spacing w:after="120"/>
              <w:jc w:val="center"/>
              <w:rPr>
                <w:rFonts w:ascii="GHEA Grapalat" w:hAnsi="GHEA Grapalat"/>
                <w:b/>
                <w:bCs/>
                <w:sz w:val="18"/>
                <w:szCs w:val="18"/>
              </w:rPr>
            </w:pPr>
            <w:r w:rsidRPr="00C0452F">
              <w:rPr>
                <w:rFonts w:ascii="GHEA Grapalat" w:hAnsi="GHEA Grapalat"/>
                <w:b/>
                <w:sz w:val="18"/>
                <w:szCs w:val="18"/>
              </w:rPr>
              <w:t>период</w:t>
            </w:r>
          </w:p>
        </w:tc>
        <w:tc>
          <w:tcPr>
            <w:tcW w:w="2997" w:type="dxa"/>
            <w:vAlign w:val="center"/>
          </w:tcPr>
          <w:p w14:paraId="51BF63BF" w14:textId="77777777" w:rsidR="00603B42" w:rsidRPr="00C0452F" w:rsidDel="00B57526" w:rsidRDefault="00603B42" w:rsidP="00A34344">
            <w:pPr>
              <w:widowControl w:val="0"/>
              <w:spacing w:after="120"/>
              <w:jc w:val="center"/>
              <w:rPr>
                <w:rFonts w:ascii="GHEA Grapalat" w:hAnsi="GHEA Grapalat"/>
                <w:b/>
                <w:bCs/>
                <w:sz w:val="18"/>
                <w:szCs w:val="18"/>
              </w:rPr>
            </w:pPr>
            <w:r w:rsidRPr="00C0452F">
              <w:rPr>
                <w:rFonts w:ascii="GHEA Grapalat" w:hAnsi="GHEA Grapalat"/>
                <w:b/>
                <w:sz w:val="18"/>
                <w:szCs w:val="18"/>
              </w:rPr>
              <w:t>сфера деятельности и выполненная работа</w:t>
            </w:r>
          </w:p>
        </w:tc>
        <w:tc>
          <w:tcPr>
            <w:tcW w:w="1710" w:type="dxa"/>
            <w:vMerge/>
            <w:vAlign w:val="center"/>
          </w:tcPr>
          <w:p w14:paraId="36626D28" w14:textId="77777777" w:rsidR="00603B42" w:rsidRPr="00C0452F" w:rsidRDefault="00603B42" w:rsidP="00A34344">
            <w:pPr>
              <w:widowControl w:val="0"/>
              <w:spacing w:after="120"/>
              <w:jc w:val="center"/>
              <w:rPr>
                <w:rFonts w:ascii="GHEA Grapalat" w:hAnsi="GHEA Grapalat"/>
                <w:sz w:val="20"/>
                <w:szCs w:val="20"/>
              </w:rPr>
            </w:pPr>
          </w:p>
        </w:tc>
      </w:tr>
      <w:tr w:rsidR="00603B42" w:rsidRPr="00C0452F" w14:paraId="5A861B98" w14:textId="77777777" w:rsidTr="00F875AF">
        <w:trPr>
          <w:cantSplit/>
        </w:trPr>
        <w:tc>
          <w:tcPr>
            <w:tcW w:w="534" w:type="dxa"/>
          </w:tcPr>
          <w:p w14:paraId="69F886E5" w14:textId="77777777" w:rsidR="00603B42" w:rsidRPr="00C0452F" w:rsidRDefault="00603B42" w:rsidP="00A34344">
            <w:pPr>
              <w:widowControl w:val="0"/>
              <w:spacing w:after="120"/>
              <w:jc w:val="center"/>
              <w:rPr>
                <w:rFonts w:ascii="GHEA Grapalat" w:hAnsi="GHEA Grapalat"/>
                <w:sz w:val="20"/>
                <w:szCs w:val="20"/>
              </w:rPr>
            </w:pPr>
          </w:p>
        </w:tc>
        <w:tc>
          <w:tcPr>
            <w:tcW w:w="1701" w:type="dxa"/>
          </w:tcPr>
          <w:p w14:paraId="7E5BE46B" w14:textId="77777777" w:rsidR="00603B42" w:rsidRPr="00C0452F" w:rsidRDefault="00603B42" w:rsidP="00A34344">
            <w:pPr>
              <w:widowControl w:val="0"/>
              <w:spacing w:after="120"/>
              <w:jc w:val="center"/>
              <w:rPr>
                <w:rFonts w:ascii="GHEA Grapalat" w:hAnsi="GHEA Grapalat"/>
                <w:sz w:val="20"/>
                <w:szCs w:val="20"/>
              </w:rPr>
            </w:pPr>
          </w:p>
        </w:tc>
        <w:tc>
          <w:tcPr>
            <w:tcW w:w="1563" w:type="dxa"/>
          </w:tcPr>
          <w:p w14:paraId="2656C5EC" w14:textId="77777777" w:rsidR="00603B42" w:rsidRPr="00C0452F" w:rsidRDefault="00603B42" w:rsidP="00A34344">
            <w:pPr>
              <w:widowControl w:val="0"/>
              <w:spacing w:after="120"/>
              <w:jc w:val="center"/>
              <w:rPr>
                <w:rFonts w:ascii="GHEA Grapalat" w:hAnsi="GHEA Grapalat"/>
                <w:sz w:val="20"/>
                <w:szCs w:val="20"/>
              </w:rPr>
            </w:pPr>
          </w:p>
        </w:tc>
        <w:tc>
          <w:tcPr>
            <w:tcW w:w="1413" w:type="dxa"/>
          </w:tcPr>
          <w:p w14:paraId="69F3BBAF" w14:textId="77777777" w:rsidR="00603B42" w:rsidRPr="00C0452F" w:rsidRDefault="00603B42" w:rsidP="00A34344">
            <w:pPr>
              <w:widowControl w:val="0"/>
              <w:spacing w:after="120"/>
              <w:jc w:val="center"/>
              <w:rPr>
                <w:rFonts w:ascii="GHEA Grapalat" w:hAnsi="GHEA Grapalat"/>
                <w:sz w:val="20"/>
                <w:szCs w:val="20"/>
              </w:rPr>
            </w:pPr>
          </w:p>
        </w:tc>
        <w:tc>
          <w:tcPr>
            <w:tcW w:w="2997" w:type="dxa"/>
          </w:tcPr>
          <w:p w14:paraId="46741751" w14:textId="77777777" w:rsidR="00603B42" w:rsidRPr="00C0452F" w:rsidRDefault="00603B42" w:rsidP="00A34344">
            <w:pPr>
              <w:widowControl w:val="0"/>
              <w:spacing w:after="120"/>
              <w:jc w:val="center"/>
              <w:rPr>
                <w:rFonts w:ascii="GHEA Grapalat" w:hAnsi="GHEA Grapalat"/>
                <w:sz w:val="20"/>
                <w:szCs w:val="20"/>
              </w:rPr>
            </w:pPr>
          </w:p>
        </w:tc>
        <w:tc>
          <w:tcPr>
            <w:tcW w:w="1710" w:type="dxa"/>
          </w:tcPr>
          <w:p w14:paraId="6EAF6A18" w14:textId="77777777" w:rsidR="00603B42" w:rsidRPr="00C0452F" w:rsidRDefault="00603B42" w:rsidP="00A34344">
            <w:pPr>
              <w:widowControl w:val="0"/>
              <w:spacing w:after="120"/>
              <w:jc w:val="center"/>
              <w:rPr>
                <w:rFonts w:ascii="GHEA Grapalat" w:hAnsi="GHEA Grapalat"/>
                <w:sz w:val="20"/>
                <w:szCs w:val="20"/>
              </w:rPr>
            </w:pPr>
          </w:p>
        </w:tc>
      </w:tr>
      <w:tr w:rsidR="00603B42" w:rsidRPr="00C0452F" w14:paraId="12189B5B" w14:textId="77777777" w:rsidTr="00F875AF">
        <w:trPr>
          <w:cantSplit/>
        </w:trPr>
        <w:tc>
          <w:tcPr>
            <w:tcW w:w="534" w:type="dxa"/>
          </w:tcPr>
          <w:p w14:paraId="65DD803E" w14:textId="77777777" w:rsidR="00603B42" w:rsidRPr="00C0452F" w:rsidRDefault="00603B42" w:rsidP="00A34344">
            <w:pPr>
              <w:widowControl w:val="0"/>
              <w:spacing w:after="120"/>
              <w:jc w:val="center"/>
              <w:rPr>
                <w:rFonts w:ascii="GHEA Grapalat" w:hAnsi="GHEA Grapalat"/>
                <w:sz w:val="20"/>
                <w:szCs w:val="20"/>
              </w:rPr>
            </w:pPr>
          </w:p>
        </w:tc>
        <w:tc>
          <w:tcPr>
            <w:tcW w:w="1701" w:type="dxa"/>
          </w:tcPr>
          <w:p w14:paraId="7D8DA52F" w14:textId="77777777" w:rsidR="00603B42" w:rsidRPr="00C0452F" w:rsidRDefault="00603B42" w:rsidP="00A34344">
            <w:pPr>
              <w:widowControl w:val="0"/>
              <w:spacing w:after="120"/>
              <w:jc w:val="center"/>
              <w:rPr>
                <w:rFonts w:ascii="GHEA Grapalat" w:hAnsi="GHEA Grapalat"/>
                <w:sz w:val="20"/>
                <w:szCs w:val="20"/>
              </w:rPr>
            </w:pPr>
          </w:p>
        </w:tc>
        <w:tc>
          <w:tcPr>
            <w:tcW w:w="1563" w:type="dxa"/>
          </w:tcPr>
          <w:p w14:paraId="3E06F409" w14:textId="77777777" w:rsidR="00603B42" w:rsidRPr="00C0452F" w:rsidRDefault="00603B42" w:rsidP="00A34344">
            <w:pPr>
              <w:widowControl w:val="0"/>
              <w:spacing w:after="120"/>
              <w:jc w:val="center"/>
              <w:rPr>
                <w:rFonts w:ascii="GHEA Grapalat" w:hAnsi="GHEA Grapalat"/>
                <w:sz w:val="20"/>
                <w:szCs w:val="20"/>
              </w:rPr>
            </w:pPr>
          </w:p>
        </w:tc>
        <w:tc>
          <w:tcPr>
            <w:tcW w:w="1413" w:type="dxa"/>
          </w:tcPr>
          <w:p w14:paraId="2BCCCFC4" w14:textId="77777777" w:rsidR="00603B42" w:rsidRPr="00C0452F" w:rsidRDefault="00603B42" w:rsidP="00A34344">
            <w:pPr>
              <w:widowControl w:val="0"/>
              <w:spacing w:after="120"/>
              <w:jc w:val="center"/>
              <w:rPr>
                <w:rFonts w:ascii="GHEA Grapalat" w:hAnsi="GHEA Grapalat"/>
                <w:sz w:val="20"/>
                <w:szCs w:val="20"/>
              </w:rPr>
            </w:pPr>
          </w:p>
        </w:tc>
        <w:tc>
          <w:tcPr>
            <w:tcW w:w="2997" w:type="dxa"/>
          </w:tcPr>
          <w:p w14:paraId="6B4B6B84" w14:textId="77777777" w:rsidR="00603B42" w:rsidRPr="00C0452F" w:rsidRDefault="00603B42" w:rsidP="00A34344">
            <w:pPr>
              <w:widowControl w:val="0"/>
              <w:spacing w:after="120"/>
              <w:jc w:val="center"/>
              <w:rPr>
                <w:rFonts w:ascii="GHEA Grapalat" w:hAnsi="GHEA Grapalat"/>
                <w:sz w:val="20"/>
                <w:szCs w:val="20"/>
              </w:rPr>
            </w:pPr>
          </w:p>
        </w:tc>
        <w:tc>
          <w:tcPr>
            <w:tcW w:w="1710" w:type="dxa"/>
          </w:tcPr>
          <w:p w14:paraId="47689493" w14:textId="77777777" w:rsidR="00603B42" w:rsidRPr="00C0452F" w:rsidRDefault="00603B42" w:rsidP="00A34344">
            <w:pPr>
              <w:widowControl w:val="0"/>
              <w:spacing w:after="120"/>
              <w:jc w:val="center"/>
              <w:rPr>
                <w:rFonts w:ascii="GHEA Grapalat" w:hAnsi="GHEA Grapalat"/>
                <w:sz w:val="20"/>
                <w:szCs w:val="20"/>
              </w:rPr>
            </w:pPr>
          </w:p>
        </w:tc>
      </w:tr>
      <w:tr w:rsidR="00603B42" w:rsidRPr="00C0452F" w14:paraId="49E47375" w14:textId="77777777" w:rsidTr="00F875AF">
        <w:trPr>
          <w:cantSplit/>
        </w:trPr>
        <w:tc>
          <w:tcPr>
            <w:tcW w:w="534" w:type="dxa"/>
          </w:tcPr>
          <w:p w14:paraId="550C9E44" w14:textId="77777777" w:rsidR="00603B42" w:rsidRPr="00C0452F" w:rsidRDefault="00603B42" w:rsidP="00A34344">
            <w:pPr>
              <w:widowControl w:val="0"/>
              <w:spacing w:after="120"/>
              <w:jc w:val="center"/>
              <w:rPr>
                <w:rFonts w:ascii="GHEA Grapalat" w:hAnsi="GHEA Grapalat"/>
                <w:sz w:val="20"/>
                <w:szCs w:val="20"/>
              </w:rPr>
            </w:pPr>
          </w:p>
        </w:tc>
        <w:tc>
          <w:tcPr>
            <w:tcW w:w="1701" w:type="dxa"/>
          </w:tcPr>
          <w:p w14:paraId="602076FC" w14:textId="77777777" w:rsidR="00603B42" w:rsidRPr="00C0452F" w:rsidRDefault="00603B42" w:rsidP="00A34344">
            <w:pPr>
              <w:widowControl w:val="0"/>
              <w:spacing w:after="120"/>
              <w:jc w:val="center"/>
              <w:rPr>
                <w:rFonts w:ascii="GHEA Grapalat" w:hAnsi="GHEA Grapalat"/>
                <w:sz w:val="20"/>
                <w:szCs w:val="20"/>
              </w:rPr>
            </w:pPr>
          </w:p>
        </w:tc>
        <w:tc>
          <w:tcPr>
            <w:tcW w:w="1563" w:type="dxa"/>
          </w:tcPr>
          <w:p w14:paraId="58818B0B" w14:textId="77777777" w:rsidR="00603B42" w:rsidRPr="00C0452F" w:rsidRDefault="00603B42" w:rsidP="00A34344">
            <w:pPr>
              <w:widowControl w:val="0"/>
              <w:spacing w:after="120"/>
              <w:jc w:val="center"/>
              <w:rPr>
                <w:rFonts w:ascii="GHEA Grapalat" w:hAnsi="GHEA Grapalat"/>
                <w:sz w:val="20"/>
                <w:szCs w:val="20"/>
              </w:rPr>
            </w:pPr>
          </w:p>
        </w:tc>
        <w:tc>
          <w:tcPr>
            <w:tcW w:w="1413" w:type="dxa"/>
          </w:tcPr>
          <w:p w14:paraId="7CC01B9B" w14:textId="77777777" w:rsidR="00603B42" w:rsidRPr="00C0452F" w:rsidRDefault="00603B42" w:rsidP="00A34344">
            <w:pPr>
              <w:widowControl w:val="0"/>
              <w:spacing w:after="120"/>
              <w:jc w:val="center"/>
              <w:rPr>
                <w:rFonts w:ascii="GHEA Grapalat" w:hAnsi="GHEA Grapalat"/>
                <w:sz w:val="20"/>
                <w:szCs w:val="20"/>
              </w:rPr>
            </w:pPr>
          </w:p>
        </w:tc>
        <w:tc>
          <w:tcPr>
            <w:tcW w:w="2997" w:type="dxa"/>
          </w:tcPr>
          <w:p w14:paraId="70EFF7C0" w14:textId="77777777" w:rsidR="00603B42" w:rsidRPr="00C0452F" w:rsidRDefault="00603B42" w:rsidP="00A34344">
            <w:pPr>
              <w:widowControl w:val="0"/>
              <w:spacing w:after="120"/>
              <w:jc w:val="center"/>
              <w:rPr>
                <w:rFonts w:ascii="GHEA Grapalat" w:hAnsi="GHEA Grapalat"/>
                <w:sz w:val="20"/>
                <w:szCs w:val="20"/>
              </w:rPr>
            </w:pPr>
          </w:p>
        </w:tc>
        <w:tc>
          <w:tcPr>
            <w:tcW w:w="1710" w:type="dxa"/>
          </w:tcPr>
          <w:p w14:paraId="41007710" w14:textId="77777777" w:rsidR="00603B42" w:rsidRPr="00C0452F" w:rsidRDefault="00603B42" w:rsidP="00A34344">
            <w:pPr>
              <w:widowControl w:val="0"/>
              <w:spacing w:after="120"/>
              <w:jc w:val="center"/>
              <w:rPr>
                <w:rFonts w:ascii="GHEA Grapalat" w:hAnsi="GHEA Grapalat"/>
                <w:sz w:val="20"/>
                <w:szCs w:val="20"/>
              </w:rPr>
            </w:pPr>
          </w:p>
        </w:tc>
      </w:tr>
    </w:tbl>
    <w:p w14:paraId="73F76F7D" w14:textId="77777777" w:rsidR="00603B42" w:rsidRPr="00C0452F" w:rsidRDefault="00603B42" w:rsidP="00603B42">
      <w:pPr>
        <w:pStyle w:val="31"/>
        <w:widowControl w:val="0"/>
        <w:spacing w:after="160" w:line="240" w:lineRule="auto"/>
        <w:jc w:val="right"/>
        <w:rPr>
          <w:rFonts w:ascii="GHEA Grapalat" w:hAnsi="GHEA Grapalat"/>
          <w:b/>
          <w:sz w:val="24"/>
          <w:szCs w:val="24"/>
          <w:lang w:val="es-ES"/>
        </w:rPr>
      </w:pPr>
    </w:p>
    <w:p w14:paraId="767D0565" w14:textId="77777777" w:rsidR="00603B42" w:rsidRPr="00C0452F" w:rsidRDefault="00603B42" w:rsidP="00603B42">
      <w:pPr>
        <w:jc w:val="both"/>
        <w:rPr>
          <w:rFonts w:ascii="GHEA Grapalat" w:hAnsi="GHEA Grapalat"/>
          <w:sz w:val="20"/>
          <w:szCs w:val="20"/>
        </w:rPr>
      </w:pPr>
      <w:r w:rsidRPr="00C0452F">
        <w:rPr>
          <w:rFonts w:ascii="GHEA Grapalat" w:hAnsi="GHEA Grapalat"/>
          <w:sz w:val="20"/>
          <w:szCs w:val="20"/>
          <w:lang w:val="es-ES"/>
        </w:rPr>
        <w:t xml:space="preserve">       </w:t>
      </w:r>
      <w:r w:rsidRPr="00C0452F">
        <w:rPr>
          <w:rFonts w:ascii="GHEA Grapalat" w:hAnsi="GHEA Grapalat"/>
          <w:sz w:val="20"/>
          <w:szCs w:val="20"/>
        </w:rPr>
        <w:t xml:space="preserve">Прилагаются письменные согласия утвержденные специалистами, указанными в настоящей информации, </w:t>
      </w:r>
      <w:r w:rsidRPr="00C0452F">
        <w:rPr>
          <w:rStyle w:val="ezkurwreuab5ozgtqnkl"/>
          <w:rFonts w:ascii="GHEA Grapalat" w:hAnsi="GHEA Grapalat"/>
          <w:sz w:val="20"/>
          <w:szCs w:val="20"/>
        </w:rPr>
        <w:t xml:space="preserve">об их </w:t>
      </w:r>
      <w:r w:rsidRPr="00C0452F">
        <w:rPr>
          <w:rFonts w:ascii="GHEA Grapalat" w:hAnsi="GHEA Grapalat"/>
          <w:sz w:val="20"/>
          <w:szCs w:val="20"/>
        </w:rPr>
        <w:t>включении в выполняемые работы, а также документы, требуемые приглашением.</w:t>
      </w:r>
    </w:p>
    <w:p w14:paraId="3544DE9D" w14:textId="77777777" w:rsidR="00603B42" w:rsidRPr="00C0452F" w:rsidRDefault="00603B42" w:rsidP="00603B42">
      <w:pPr>
        <w:jc w:val="both"/>
        <w:rPr>
          <w:rFonts w:ascii="GHEA Grapalat" w:hAnsi="GHEA Grapalat"/>
        </w:rPr>
      </w:pPr>
    </w:p>
    <w:p w14:paraId="2E1D0EAB" w14:textId="77777777" w:rsidR="00603B42" w:rsidRPr="00C0452F" w:rsidRDefault="00603B42" w:rsidP="00603B42">
      <w:pPr>
        <w:jc w:val="both"/>
        <w:rPr>
          <w:rFonts w:ascii="GHEA Grapalat" w:hAnsi="GHEA Grapalat"/>
        </w:rPr>
      </w:pPr>
    </w:p>
    <w:p w14:paraId="2BC88399" w14:textId="77777777" w:rsidR="00603B42" w:rsidRPr="00C0452F" w:rsidRDefault="00603B42" w:rsidP="00603B42">
      <w:pPr>
        <w:widowControl w:val="0"/>
        <w:tabs>
          <w:tab w:val="left" w:pos="6804"/>
        </w:tabs>
        <w:jc w:val="center"/>
        <w:rPr>
          <w:rFonts w:ascii="GHEA Grapalat" w:hAnsi="GHEA Grapalat"/>
        </w:rPr>
      </w:pPr>
      <w:r w:rsidRPr="00C0452F">
        <w:rPr>
          <w:rFonts w:ascii="GHEA Grapalat" w:hAnsi="GHEA Grapalat"/>
        </w:rPr>
        <w:t>_________________________________________________</w:t>
      </w:r>
      <w:r w:rsidRPr="00C0452F">
        <w:rPr>
          <w:rFonts w:ascii="GHEA Grapalat" w:hAnsi="GHEA Grapalat"/>
        </w:rPr>
        <w:tab/>
        <w:t>_________________</w:t>
      </w:r>
    </w:p>
    <w:p w14:paraId="466D5761" w14:textId="0CB2C4B0" w:rsidR="00603B42" w:rsidRPr="00C0452F" w:rsidRDefault="00603B42" w:rsidP="00603B42">
      <w:pPr>
        <w:widowControl w:val="0"/>
        <w:tabs>
          <w:tab w:val="left" w:pos="7513"/>
        </w:tabs>
        <w:spacing w:after="160"/>
        <w:ind w:left="709"/>
        <w:jc w:val="both"/>
        <w:rPr>
          <w:rFonts w:ascii="GHEA Grapalat" w:hAnsi="GHEA Grapalat"/>
          <w:szCs w:val="40"/>
          <w:vertAlign w:val="superscript"/>
        </w:rPr>
      </w:pPr>
      <w:r w:rsidRPr="00C0452F">
        <w:rPr>
          <w:rFonts w:ascii="GHEA Grapalat" w:hAnsi="GHEA Grapalat"/>
          <w:szCs w:val="40"/>
          <w:vertAlign w:val="superscript"/>
        </w:rPr>
        <w:t>наименование участника (должность, имя, фамилия руководителя</w:t>
      </w:r>
      <w:r w:rsidRPr="00C0452F">
        <w:rPr>
          <w:rFonts w:ascii="GHEA Grapalat" w:hAnsi="GHEA Grapalat"/>
          <w:szCs w:val="40"/>
          <w:vertAlign w:val="superscript"/>
        </w:rPr>
        <w:tab/>
      </w:r>
      <w:r w:rsidR="00546F6A" w:rsidRPr="00C0452F">
        <w:rPr>
          <w:rFonts w:ascii="GHEA Grapalat" w:hAnsi="GHEA Grapalat"/>
          <w:szCs w:val="40"/>
          <w:vertAlign w:val="superscript"/>
          <w:lang w:val="hy-AM"/>
        </w:rPr>
        <w:t xml:space="preserve">         </w:t>
      </w:r>
      <w:r w:rsidRPr="00C0452F">
        <w:rPr>
          <w:rFonts w:ascii="GHEA Grapalat" w:hAnsi="GHEA Grapalat"/>
          <w:szCs w:val="40"/>
          <w:vertAlign w:val="superscript"/>
        </w:rPr>
        <w:t>подпись</w:t>
      </w:r>
    </w:p>
    <w:p w14:paraId="6BBDF30F" w14:textId="77777777" w:rsidR="00603B42" w:rsidRPr="00C0452F" w:rsidRDefault="00603B42" w:rsidP="00603B42">
      <w:pPr>
        <w:widowControl w:val="0"/>
        <w:tabs>
          <w:tab w:val="left" w:pos="7513"/>
        </w:tabs>
        <w:spacing w:after="160"/>
        <w:ind w:left="709"/>
        <w:jc w:val="both"/>
        <w:rPr>
          <w:ins w:id="12" w:author="Inesa Kocharyan" w:date="2025-03-21T20:04:00Z"/>
          <w:rFonts w:ascii="GHEA Grapalat" w:hAnsi="GHEA Grapalat"/>
          <w:sz w:val="16"/>
        </w:rPr>
      </w:pPr>
    </w:p>
    <w:p w14:paraId="712289F2" w14:textId="77777777" w:rsidR="00603B42" w:rsidRPr="00C0452F" w:rsidRDefault="00603B42" w:rsidP="00603B42">
      <w:pPr>
        <w:widowControl w:val="0"/>
        <w:tabs>
          <w:tab w:val="left" w:pos="7513"/>
        </w:tabs>
        <w:spacing w:after="160"/>
        <w:ind w:left="709"/>
        <w:jc w:val="right"/>
        <w:rPr>
          <w:rFonts w:ascii="GHEA Grapalat" w:hAnsi="GHEA Grapalat"/>
          <w:sz w:val="14"/>
          <w:szCs w:val="22"/>
        </w:rPr>
      </w:pPr>
      <w:r w:rsidRPr="00C0452F">
        <w:rPr>
          <w:rFonts w:ascii="GHEA Grapalat" w:hAnsi="GHEA Grapalat"/>
          <w:sz w:val="22"/>
          <w:szCs w:val="22"/>
        </w:rPr>
        <w:t>М. П</w:t>
      </w:r>
    </w:p>
    <w:p w14:paraId="551300B9" w14:textId="77777777" w:rsidR="00603B42" w:rsidRPr="00C0452F" w:rsidRDefault="00603B42" w:rsidP="00603B42">
      <w:pPr>
        <w:widowControl w:val="0"/>
        <w:tabs>
          <w:tab w:val="left" w:pos="7513"/>
        </w:tabs>
        <w:spacing w:after="160"/>
        <w:ind w:left="709"/>
        <w:jc w:val="both"/>
        <w:rPr>
          <w:ins w:id="13" w:author="Inesa Kocharyan" w:date="2025-03-21T20:04:00Z"/>
          <w:rFonts w:ascii="GHEA Grapalat" w:hAnsi="GHEA Grapalat"/>
          <w:sz w:val="16"/>
        </w:rPr>
      </w:pPr>
    </w:p>
    <w:p w14:paraId="550FA421" w14:textId="77777777" w:rsidR="00603B42" w:rsidRPr="00C0452F" w:rsidRDefault="00603B42" w:rsidP="00603B42">
      <w:pPr>
        <w:widowControl w:val="0"/>
        <w:tabs>
          <w:tab w:val="left" w:pos="7513"/>
        </w:tabs>
        <w:spacing w:after="160"/>
        <w:ind w:left="709"/>
        <w:jc w:val="both"/>
        <w:rPr>
          <w:ins w:id="14" w:author="Inesa Kocharyan" w:date="2025-03-21T20:04:00Z"/>
          <w:rFonts w:ascii="GHEA Grapalat" w:hAnsi="GHEA Grapalat"/>
          <w:sz w:val="16"/>
        </w:rPr>
      </w:pPr>
    </w:p>
    <w:p w14:paraId="5418678B" w14:textId="77777777" w:rsidR="00603B42" w:rsidRPr="00C0452F" w:rsidRDefault="00603B42" w:rsidP="00603B42">
      <w:pPr>
        <w:widowControl w:val="0"/>
        <w:tabs>
          <w:tab w:val="left" w:pos="7513"/>
        </w:tabs>
        <w:spacing w:after="160"/>
        <w:ind w:left="709"/>
        <w:jc w:val="both"/>
        <w:rPr>
          <w:ins w:id="15" w:author="Inesa Kocharyan" w:date="2025-03-21T20:04:00Z"/>
          <w:rFonts w:ascii="GHEA Grapalat" w:hAnsi="GHEA Grapalat"/>
          <w:sz w:val="16"/>
        </w:rPr>
      </w:pPr>
    </w:p>
    <w:p w14:paraId="47492C5E" w14:textId="77777777" w:rsidR="00603B42" w:rsidRPr="00C0452F" w:rsidRDefault="00603B42" w:rsidP="00603B42">
      <w:pPr>
        <w:widowControl w:val="0"/>
        <w:tabs>
          <w:tab w:val="left" w:pos="7513"/>
        </w:tabs>
        <w:spacing w:after="160"/>
        <w:ind w:left="709"/>
        <w:jc w:val="both"/>
        <w:rPr>
          <w:ins w:id="16" w:author="Inesa Kocharyan" w:date="2025-03-21T20:04:00Z"/>
          <w:rFonts w:ascii="GHEA Grapalat" w:hAnsi="GHEA Grapalat"/>
          <w:sz w:val="16"/>
        </w:rPr>
      </w:pPr>
    </w:p>
    <w:p w14:paraId="5D37E910" w14:textId="77777777" w:rsidR="00603B42" w:rsidRPr="00C0452F" w:rsidRDefault="00603B42" w:rsidP="00603B42">
      <w:pPr>
        <w:widowControl w:val="0"/>
        <w:tabs>
          <w:tab w:val="left" w:pos="7513"/>
        </w:tabs>
        <w:spacing w:after="160"/>
        <w:ind w:left="709"/>
        <w:jc w:val="both"/>
        <w:rPr>
          <w:ins w:id="17" w:author="Inesa Kocharyan" w:date="2025-03-21T20:04:00Z"/>
          <w:rFonts w:ascii="GHEA Grapalat" w:hAnsi="GHEA Grapalat" w:cs="Arial"/>
          <w:sz w:val="16"/>
        </w:rPr>
      </w:pPr>
    </w:p>
    <w:p w14:paraId="44F4FFA0" w14:textId="77777777" w:rsidR="00603B42" w:rsidRPr="00C0452F" w:rsidRDefault="00603B42" w:rsidP="00603B42">
      <w:pPr>
        <w:rPr>
          <w:ins w:id="18" w:author="Inesa Kocharyan" w:date="2025-03-21T20:04:00Z"/>
          <w:rFonts w:ascii="GHEA Grapalat" w:hAnsi="GHEA Grapalat"/>
          <w:b/>
        </w:rPr>
      </w:pPr>
      <w:ins w:id="19" w:author="Inesa Kocharyan" w:date="2025-03-21T20:04:00Z">
        <w:r w:rsidRPr="00C0452F">
          <w:rPr>
            <w:rFonts w:ascii="GHEA Grapalat" w:hAnsi="GHEA Grapalat"/>
            <w:b/>
          </w:rPr>
          <w:br w:type="page"/>
        </w:r>
      </w:ins>
    </w:p>
    <w:p w14:paraId="413040AC" w14:textId="787BAD3D" w:rsidR="00546F6A" w:rsidRPr="00C0452F" w:rsidRDefault="00546F6A" w:rsidP="00546F6A">
      <w:pPr>
        <w:pStyle w:val="norm"/>
        <w:widowControl w:val="0"/>
        <w:spacing w:line="240" w:lineRule="auto"/>
        <w:ind w:firstLine="284"/>
        <w:jc w:val="right"/>
        <w:rPr>
          <w:rFonts w:ascii="GHEA Grapalat" w:hAnsi="GHEA Grapalat" w:cs="Arial"/>
          <w:bCs/>
          <w:sz w:val="20"/>
          <w:lang w:val="hy-AM"/>
        </w:rPr>
      </w:pPr>
      <w:r w:rsidRPr="00C0452F">
        <w:rPr>
          <w:rFonts w:ascii="GHEA Grapalat" w:hAnsi="GHEA Grapalat"/>
          <w:bCs/>
          <w:sz w:val="20"/>
        </w:rPr>
        <w:lastRenderedPageBreak/>
        <w:t>Приложение № 1</w:t>
      </w:r>
      <w:r w:rsidRPr="00C0452F">
        <w:rPr>
          <w:rFonts w:ascii="Cambria Math" w:hAnsi="Cambria Math" w:cs="Cambria Math"/>
          <w:bCs/>
          <w:sz w:val="20"/>
          <w:lang w:val="hy-AM"/>
        </w:rPr>
        <w:t>․</w:t>
      </w:r>
      <w:r w:rsidRPr="00C0452F">
        <w:rPr>
          <w:rFonts w:ascii="GHEA Grapalat" w:hAnsi="GHEA Grapalat"/>
          <w:bCs/>
          <w:sz w:val="20"/>
          <w:lang w:val="hy-AM"/>
        </w:rPr>
        <w:t>5</w:t>
      </w:r>
    </w:p>
    <w:p w14:paraId="732DCAD1" w14:textId="77777777" w:rsidR="00546F6A" w:rsidRPr="00C0452F" w:rsidRDefault="00546F6A" w:rsidP="00546F6A">
      <w:pPr>
        <w:pStyle w:val="31"/>
        <w:widowControl w:val="0"/>
        <w:spacing w:line="240" w:lineRule="auto"/>
        <w:jc w:val="right"/>
        <w:rPr>
          <w:rFonts w:ascii="GHEA Grapalat" w:hAnsi="GHEA Grapalat" w:cs="Arial"/>
          <w:bCs/>
        </w:rPr>
      </w:pPr>
      <w:r w:rsidRPr="00C0452F">
        <w:rPr>
          <w:rFonts w:ascii="GHEA Grapalat" w:hAnsi="GHEA Grapalat"/>
          <w:bCs/>
        </w:rPr>
        <w:t>к Приглашению на открытый конкурс</w:t>
      </w:r>
      <w:r w:rsidRPr="00C0452F">
        <w:rPr>
          <w:rFonts w:ascii="GHEA Grapalat" w:hAnsi="GHEA Grapalat" w:cs="Arial"/>
          <w:bCs/>
        </w:rPr>
        <w:br/>
      </w:r>
      <w:r w:rsidRPr="00C0452F">
        <w:rPr>
          <w:rFonts w:ascii="GHEA Grapalat" w:hAnsi="GHEA Grapalat"/>
          <w:bCs/>
        </w:rPr>
        <w:t xml:space="preserve">под кодом </w:t>
      </w:r>
      <w:r w:rsidRPr="00C0452F">
        <w:rPr>
          <w:rFonts w:ascii="GHEA Grapalat" w:hAnsi="GHEA Grapalat"/>
          <w:b/>
        </w:rPr>
        <w:t>HH NGN K BMAShDzB</w:t>
      </w:r>
      <w:r w:rsidRPr="00C0452F">
        <w:rPr>
          <w:rFonts w:ascii="GHEA Grapalat" w:hAnsi="GHEA Grapalat"/>
          <w:b/>
          <w:lang w:val="hy-AM"/>
        </w:rPr>
        <w:t>-25</w:t>
      </w:r>
      <w:r w:rsidRPr="00C0452F">
        <w:rPr>
          <w:rFonts w:ascii="GHEA Grapalat" w:hAnsi="GHEA Grapalat"/>
          <w:b/>
        </w:rPr>
        <w:t>/</w:t>
      </w:r>
      <w:r w:rsidRPr="00C0452F">
        <w:rPr>
          <w:rFonts w:ascii="GHEA Grapalat" w:hAnsi="GHEA Grapalat"/>
          <w:b/>
          <w:lang w:val="hy-AM"/>
        </w:rPr>
        <w:t>5</w:t>
      </w:r>
    </w:p>
    <w:p w14:paraId="2C4E5E01" w14:textId="77777777" w:rsidR="00220899" w:rsidRPr="00C0452F" w:rsidRDefault="00220899" w:rsidP="00220899">
      <w:pPr>
        <w:ind w:left="360" w:hanging="360"/>
        <w:jc w:val="center"/>
        <w:rPr>
          <w:rFonts w:ascii="GHEA Grapalat" w:hAnsi="GHEA Grapalat"/>
          <w:b/>
          <w:sz w:val="20"/>
          <w:szCs w:val="20"/>
        </w:rPr>
      </w:pPr>
      <w:r w:rsidRPr="00C0452F">
        <w:rPr>
          <w:rFonts w:ascii="GHEA Grapalat" w:hAnsi="GHEA Grapalat"/>
          <w:b/>
          <w:sz w:val="20"/>
          <w:szCs w:val="20"/>
        </w:rPr>
        <w:t>ФОРМА</w:t>
      </w:r>
    </w:p>
    <w:p w14:paraId="55792407" w14:textId="77777777" w:rsidR="00220899" w:rsidRPr="00C0452F" w:rsidRDefault="00220899" w:rsidP="00220899">
      <w:pPr>
        <w:ind w:left="360" w:hanging="360"/>
        <w:jc w:val="center"/>
        <w:rPr>
          <w:rFonts w:ascii="GHEA Grapalat" w:hAnsi="GHEA Grapalat"/>
          <w:b/>
          <w:sz w:val="20"/>
          <w:szCs w:val="20"/>
        </w:rPr>
      </w:pPr>
      <w:r w:rsidRPr="00C0452F">
        <w:rPr>
          <w:rFonts w:ascii="GHEA Grapalat" w:hAnsi="GHEA Grapalat"/>
          <w:b/>
          <w:sz w:val="20"/>
          <w:szCs w:val="20"/>
        </w:rPr>
        <w:t>ДЕКЛАРАЦИИ О РЕАЛЬНЫХ  БЕНЕФИЦИАРАХ</w:t>
      </w:r>
    </w:p>
    <w:p w14:paraId="69F9F0DF" w14:textId="77777777" w:rsidR="00220899" w:rsidRPr="00C0452F" w:rsidRDefault="00220899" w:rsidP="000B6817">
      <w:pPr>
        <w:numPr>
          <w:ilvl w:val="0"/>
          <w:numId w:val="28"/>
        </w:numPr>
        <w:pBdr>
          <w:top w:val="nil"/>
          <w:left w:val="nil"/>
          <w:bottom w:val="nil"/>
          <w:right w:val="nil"/>
          <w:between w:val="nil"/>
        </w:pBdr>
        <w:rPr>
          <w:rFonts w:ascii="GHEA Grapalat" w:eastAsia="GHEA Grapalat" w:hAnsi="GHEA Grapalat" w:cs="GHEA Grapalat"/>
          <w:b/>
          <w:sz w:val="20"/>
          <w:szCs w:val="20"/>
        </w:rPr>
      </w:pPr>
      <w:r w:rsidRPr="00C0452F">
        <w:rPr>
          <w:rFonts w:ascii="GHEA Grapalat" w:eastAsia="GHEA Grapalat" w:hAnsi="GHEA Grapalat" w:cs="GHEA Grapalat"/>
          <w:b/>
          <w:sz w:val="20"/>
          <w:szCs w:val="20"/>
        </w:rPr>
        <w:t>Организация</w:t>
      </w:r>
    </w:p>
    <w:p w14:paraId="349A84BD" w14:textId="77777777" w:rsidR="00220899" w:rsidRPr="00C0452F" w:rsidRDefault="00220899" w:rsidP="007A7B54">
      <w:pPr>
        <w:numPr>
          <w:ilvl w:val="1"/>
          <w:numId w:val="28"/>
        </w:numPr>
        <w:pBdr>
          <w:top w:val="nil"/>
          <w:left w:val="nil"/>
          <w:bottom w:val="nil"/>
          <w:right w:val="nil"/>
          <w:between w:val="nil"/>
        </w:pBdr>
        <w:ind w:left="788" w:hanging="431"/>
        <w:rPr>
          <w:rFonts w:ascii="GHEA Grapalat" w:eastAsia="GHEA Grapalat" w:hAnsi="GHEA Grapalat" w:cs="GHEA Grapalat"/>
          <w:i/>
          <w:sz w:val="20"/>
          <w:szCs w:val="20"/>
        </w:rPr>
      </w:pPr>
      <w:r w:rsidRPr="00C0452F">
        <w:rPr>
          <w:rFonts w:ascii="GHEA Grapalat" w:eastAsia="GHEA Grapalat" w:hAnsi="GHEA Grapalat" w:cs="GHEA Grapalat"/>
          <w:i/>
          <w:sz w:val="20"/>
          <w:szCs w:val="2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85"/>
        <w:gridCol w:w="5931"/>
      </w:tblGrid>
      <w:tr w:rsidR="00220899" w:rsidRPr="00C0452F" w14:paraId="4B5C3ED8" w14:textId="77777777" w:rsidTr="00E4799C">
        <w:trPr>
          <w:trHeight w:val="223"/>
        </w:trPr>
        <w:tc>
          <w:tcPr>
            <w:tcW w:w="3085" w:type="dxa"/>
            <w:shd w:val="clear" w:color="auto" w:fill="D9E2F3"/>
            <w:vAlign w:val="center"/>
          </w:tcPr>
          <w:p w14:paraId="26E30574" w14:textId="77777777" w:rsidR="00220899" w:rsidRPr="00C0452F" w:rsidRDefault="00220899" w:rsidP="00E4799C">
            <w:pPr>
              <w:numPr>
                <w:ilvl w:val="2"/>
                <w:numId w:val="28"/>
              </w:numPr>
              <w:pBdr>
                <w:top w:val="nil"/>
                <w:left w:val="nil"/>
                <w:bottom w:val="nil"/>
                <w:right w:val="nil"/>
                <w:between w:val="nil"/>
              </w:pBdr>
              <w:ind w:left="0" w:right="-219" w:firstLine="0"/>
              <w:rPr>
                <w:rFonts w:ascii="GHEA Grapalat" w:eastAsia="GHEA Grapalat" w:hAnsi="GHEA Grapalat" w:cs="GHEA Grapalat"/>
                <w:sz w:val="20"/>
                <w:szCs w:val="20"/>
              </w:rPr>
            </w:pPr>
            <w:r w:rsidRPr="00C0452F">
              <w:rPr>
                <w:rFonts w:ascii="GHEA Grapalat" w:eastAsia="GHEA Grapalat" w:hAnsi="GHEA Grapalat" w:cs="GHEA Grapalat"/>
                <w:sz w:val="20"/>
                <w:szCs w:val="20"/>
              </w:rPr>
              <w:t>Наименование</w:t>
            </w:r>
          </w:p>
        </w:tc>
        <w:tc>
          <w:tcPr>
            <w:tcW w:w="5931" w:type="dxa"/>
            <w:vAlign w:val="center"/>
          </w:tcPr>
          <w:p w14:paraId="6E54EEDB" w14:textId="77777777" w:rsidR="00220899" w:rsidRPr="00C0452F" w:rsidRDefault="00220899" w:rsidP="000B6817">
            <w:pPr>
              <w:spacing w:before="240"/>
              <w:rPr>
                <w:rFonts w:ascii="GHEA Grapalat" w:eastAsia="GHEA Grapalat" w:hAnsi="GHEA Grapalat" w:cs="GHEA Grapalat"/>
                <w:sz w:val="20"/>
                <w:szCs w:val="20"/>
              </w:rPr>
            </w:pPr>
          </w:p>
        </w:tc>
      </w:tr>
      <w:tr w:rsidR="00220899" w:rsidRPr="00C0452F" w14:paraId="284AB248" w14:textId="77777777" w:rsidTr="00E4799C">
        <w:tc>
          <w:tcPr>
            <w:tcW w:w="3085" w:type="dxa"/>
            <w:shd w:val="clear" w:color="auto" w:fill="D9E2F3"/>
            <w:vAlign w:val="center"/>
          </w:tcPr>
          <w:p w14:paraId="2CE3C4E7" w14:textId="77777777" w:rsidR="00220899" w:rsidRPr="00C0452F" w:rsidRDefault="00220899" w:rsidP="00E4799C">
            <w:pPr>
              <w:numPr>
                <w:ilvl w:val="2"/>
                <w:numId w:val="28"/>
              </w:numPr>
              <w:pBdr>
                <w:top w:val="nil"/>
                <w:left w:val="nil"/>
                <w:bottom w:val="nil"/>
                <w:right w:val="nil"/>
                <w:between w:val="nil"/>
              </w:pBdr>
              <w:ind w:left="0" w:right="-219" w:firstLine="0"/>
              <w:rPr>
                <w:rFonts w:ascii="GHEA Grapalat" w:eastAsia="GHEA Grapalat" w:hAnsi="GHEA Grapalat" w:cs="GHEA Grapalat"/>
                <w:sz w:val="20"/>
                <w:szCs w:val="20"/>
              </w:rPr>
            </w:pPr>
            <w:r w:rsidRPr="00C0452F">
              <w:rPr>
                <w:rFonts w:ascii="GHEA Grapalat" w:eastAsia="GHEA Grapalat" w:hAnsi="GHEA Grapalat" w:cs="GHEA Grapalat"/>
                <w:sz w:val="20"/>
                <w:szCs w:val="20"/>
              </w:rPr>
              <w:t>Наименование латинскими буквами</w:t>
            </w:r>
          </w:p>
        </w:tc>
        <w:tc>
          <w:tcPr>
            <w:tcW w:w="5931" w:type="dxa"/>
            <w:vAlign w:val="center"/>
          </w:tcPr>
          <w:p w14:paraId="3905A2FE" w14:textId="77777777" w:rsidR="00220899" w:rsidRPr="00C0452F" w:rsidRDefault="00220899" w:rsidP="000B6817">
            <w:pPr>
              <w:spacing w:before="240"/>
              <w:rPr>
                <w:rFonts w:ascii="GHEA Grapalat" w:eastAsia="GHEA Grapalat" w:hAnsi="GHEA Grapalat" w:cs="GHEA Grapalat"/>
                <w:sz w:val="20"/>
                <w:szCs w:val="20"/>
              </w:rPr>
            </w:pPr>
          </w:p>
        </w:tc>
      </w:tr>
      <w:tr w:rsidR="00220899" w:rsidRPr="00C0452F" w14:paraId="77CE27E8" w14:textId="77777777" w:rsidTr="00E4799C">
        <w:tc>
          <w:tcPr>
            <w:tcW w:w="3085" w:type="dxa"/>
            <w:shd w:val="clear" w:color="auto" w:fill="D9E2F3"/>
            <w:vAlign w:val="center"/>
          </w:tcPr>
          <w:p w14:paraId="54A63CFC" w14:textId="77777777" w:rsidR="00220899" w:rsidRPr="00C0452F" w:rsidRDefault="00220899" w:rsidP="00E4799C">
            <w:pPr>
              <w:numPr>
                <w:ilvl w:val="2"/>
                <w:numId w:val="28"/>
              </w:numPr>
              <w:pBdr>
                <w:top w:val="nil"/>
                <w:left w:val="nil"/>
                <w:bottom w:val="nil"/>
                <w:right w:val="nil"/>
                <w:between w:val="nil"/>
              </w:pBdr>
              <w:ind w:left="0" w:right="-219" w:firstLine="0"/>
              <w:rPr>
                <w:rFonts w:ascii="GHEA Grapalat" w:eastAsia="GHEA Grapalat" w:hAnsi="GHEA Grapalat" w:cs="GHEA Grapalat"/>
                <w:sz w:val="20"/>
                <w:szCs w:val="20"/>
              </w:rPr>
            </w:pPr>
            <w:r w:rsidRPr="00C0452F">
              <w:rPr>
                <w:rFonts w:ascii="GHEA Grapalat" w:eastAsia="GHEA Grapalat" w:hAnsi="GHEA Grapalat" w:cs="GHEA Grapalat"/>
                <w:sz w:val="20"/>
                <w:szCs w:val="20"/>
              </w:rPr>
              <w:t>Номер государственной регистрации</w:t>
            </w:r>
          </w:p>
        </w:tc>
        <w:tc>
          <w:tcPr>
            <w:tcW w:w="5931" w:type="dxa"/>
            <w:vAlign w:val="center"/>
          </w:tcPr>
          <w:p w14:paraId="087E7EAB" w14:textId="77777777" w:rsidR="00220899" w:rsidRPr="00C0452F" w:rsidRDefault="00220899" w:rsidP="000B6817">
            <w:pPr>
              <w:spacing w:before="240"/>
              <w:rPr>
                <w:rFonts w:ascii="GHEA Grapalat" w:eastAsia="GHEA Grapalat" w:hAnsi="GHEA Grapalat" w:cs="GHEA Grapalat"/>
                <w:sz w:val="20"/>
                <w:szCs w:val="20"/>
              </w:rPr>
            </w:pPr>
          </w:p>
        </w:tc>
      </w:tr>
      <w:tr w:rsidR="00220899" w:rsidRPr="00C0452F" w14:paraId="6C40FA2F" w14:textId="77777777" w:rsidTr="00E4799C">
        <w:tc>
          <w:tcPr>
            <w:tcW w:w="3085" w:type="dxa"/>
            <w:shd w:val="clear" w:color="auto" w:fill="D9E2F3"/>
            <w:vAlign w:val="center"/>
          </w:tcPr>
          <w:p w14:paraId="3ADDDB8E" w14:textId="77777777" w:rsidR="00220899" w:rsidRPr="00C0452F" w:rsidRDefault="00220899" w:rsidP="00E4799C">
            <w:pPr>
              <w:numPr>
                <w:ilvl w:val="2"/>
                <w:numId w:val="28"/>
              </w:numPr>
              <w:pBdr>
                <w:top w:val="nil"/>
                <w:left w:val="nil"/>
                <w:bottom w:val="nil"/>
                <w:right w:val="nil"/>
                <w:between w:val="nil"/>
              </w:pBdr>
              <w:ind w:left="0" w:right="-219" w:firstLine="0"/>
              <w:rPr>
                <w:rFonts w:ascii="GHEA Grapalat" w:eastAsia="GHEA Grapalat" w:hAnsi="GHEA Grapalat" w:cs="GHEA Grapalat"/>
                <w:sz w:val="20"/>
                <w:szCs w:val="20"/>
              </w:rPr>
            </w:pPr>
            <w:r w:rsidRPr="00C0452F">
              <w:rPr>
                <w:rFonts w:ascii="GHEA Grapalat" w:eastAsia="GHEA Grapalat" w:hAnsi="GHEA Grapalat" w:cs="GHEA Grapalat"/>
                <w:sz w:val="20"/>
                <w:szCs w:val="20"/>
              </w:rPr>
              <w:t>День, месяц, год регистрации</w:t>
            </w:r>
          </w:p>
        </w:tc>
        <w:tc>
          <w:tcPr>
            <w:tcW w:w="5931" w:type="dxa"/>
            <w:vAlign w:val="center"/>
          </w:tcPr>
          <w:p w14:paraId="6C3C9C31" w14:textId="77777777" w:rsidR="00220899" w:rsidRPr="00C0452F" w:rsidRDefault="00220899" w:rsidP="000B6817">
            <w:pPr>
              <w:spacing w:before="240"/>
              <w:rPr>
                <w:rFonts w:ascii="GHEA Grapalat" w:eastAsia="GHEA Grapalat" w:hAnsi="GHEA Grapalat" w:cs="GHEA Grapalat"/>
                <w:sz w:val="20"/>
                <w:szCs w:val="20"/>
              </w:rPr>
            </w:pPr>
          </w:p>
        </w:tc>
      </w:tr>
      <w:tr w:rsidR="00220899" w:rsidRPr="00C0452F" w14:paraId="675BECED" w14:textId="77777777" w:rsidTr="00F875AF">
        <w:trPr>
          <w:trHeight w:val="205"/>
        </w:trPr>
        <w:tc>
          <w:tcPr>
            <w:tcW w:w="3085" w:type="dxa"/>
            <w:shd w:val="clear" w:color="auto" w:fill="D9E2F3"/>
            <w:vAlign w:val="center"/>
          </w:tcPr>
          <w:p w14:paraId="13CADCFB" w14:textId="77777777" w:rsidR="00220899" w:rsidRPr="00C0452F" w:rsidRDefault="00220899" w:rsidP="00E4799C">
            <w:pPr>
              <w:numPr>
                <w:ilvl w:val="2"/>
                <w:numId w:val="28"/>
              </w:numPr>
              <w:pBdr>
                <w:top w:val="nil"/>
                <w:left w:val="nil"/>
                <w:bottom w:val="nil"/>
                <w:right w:val="nil"/>
                <w:between w:val="nil"/>
              </w:pBdr>
              <w:ind w:left="0" w:right="-219" w:firstLine="0"/>
              <w:rPr>
                <w:rFonts w:ascii="GHEA Grapalat" w:eastAsia="GHEA Grapalat" w:hAnsi="GHEA Grapalat" w:cs="GHEA Grapalat"/>
                <w:sz w:val="20"/>
                <w:szCs w:val="20"/>
              </w:rPr>
            </w:pPr>
            <w:r w:rsidRPr="00C0452F">
              <w:rPr>
                <w:rFonts w:ascii="GHEA Grapalat" w:eastAsia="GHEA Grapalat" w:hAnsi="GHEA Grapalat" w:cs="GHEA Grapalat"/>
                <w:sz w:val="20"/>
                <w:szCs w:val="20"/>
              </w:rPr>
              <w:t xml:space="preserve">Адрес </w:t>
            </w:r>
            <w:ins w:id="20" w:author="Inesa Kocharyan" w:date="2021-08-30T12:39:00Z">
              <w:r w:rsidRPr="00C0452F">
                <w:rPr>
                  <w:rFonts w:ascii="GHEA Grapalat" w:eastAsia="GHEA Grapalat" w:hAnsi="GHEA Grapalat" w:cs="GHEA Grapalat"/>
                  <w:sz w:val="20"/>
                  <w:szCs w:val="20"/>
                </w:rPr>
                <w:t xml:space="preserve"> </w:t>
              </w:r>
            </w:ins>
            <w:r w:rsidRPr="00C0452F">
              <w:rPr>
                <w:rFonts w:ascii="GHEA Grapalat" w:eastAsia="GHEA Grapalat" w:hAnsi="GHEA Grapalat" w:cs="GHEA Grapalat"/>
                <w:sz w:val="20"/>
                <w:szCs w:val="20"/>
              </w:rPr>
              <w:t>регистрации</w:t>
            </w:r>
          </w:p>
        </w:tc>
        <w:tc>
          <w:tcPr>
            <w:tcW w:w="5931" w:type="dxa"/>
            <w:vAlign w:val="center"/>
          </w:tcPr>
          <w:p w14:paraId="688C3F0E" w14:textId="77777777" w:rsidR="00220899" w:rsidRPr="00C0452F" w:rsidRDefault="00220899" w:rsidP="000B6817">
            <w:pPr>
              <w:spacing w:before="240"/>
              <w:rPr>
                <w:rFonts w:ascii="GHEA Grapalat" w:eastAsia="GHEA Grapalat" w:hAnsi="GHEA Grapalat" w:cs="GHEA Grapalat"/>
                <w:sz w:val="20"/>
                <w:szCs w:val="20"/>
              </w:rPr>
            </w:pPr>
          </w:p>
        </w:tc>
      </w:tr>
      <w:tr w:rsidR="00220899" w:rsidRPr="00C0452F" w14:paraId="7CF4BF7A" w14:textId="77777777" w:rsidTr="00E4799C">
        <w:tc>
          <w:tcPr>
            <w:tcW w:w="3085" w:type="dxa"/>
            <w:shd w:val="clear" w:color="auto" w:fill="D9E2F3"/>
            <w:vAlign w:val="center"/>
          </w:tcPr>
          <w:p w14:paraId="4C9D2F11" w14:textId="36C63986" w:rsidR="00220899" w:rsidRPr="00C0452F" w:rsidRDefault="00220899" w:rsidP="00E4799C">
            <w:pPr>
              <w:numPr>
                <w:ilvl w:val="2"/>
                <w:numId w:val="28"/>
              </w:numPr>
              <w:pBdr>
                <w:top w:val="nil"/>
                <w:left w:val="nil"/>
                <w:bottom w:val="nil"/>
                <w:right w:val="nil"/>
                <w:between w:val="nil"/>
              </w:pBdr>
              <w:ind w:left="0" w:right="-219" w:firstLine="0"/>
              <w:rPr>
                <w:rFonts w:ascii="GHEA Grapalat" w:eastAsia="GHEA Grapalat" w:hAnsi="GHEA Grapalat" w:cs="GHEA Grapalat"/>
                <w:sz w:val="20"/>
                <w:szCs w:val="20"/>
              </w:rPr>
            </w:pPr>
            <w:r w:rsidRPr="00C0452F">
              <w:rPr>
                <w:rFonts w:ascii="GHEA Grapalat" w:eastAsia="GHEA Grapalat" w:hAnsi="GHEA Grapalat" w:cs="GHEA Grapalat"/>
                <w:sz w:val="20"/>
                <w:szCs w:val="20"/>
              </w:rPr>
              <w:t xml:space="preserve">Государство </w:t>
            </w:r>
            <w:r w:rsidR="00E4799C" w:rsidRPr="00C0452F">
              <w:rPr>
                <w:rFonts w:ascii="GHEA Grapalat" w:eastAsia="GHEA Grapalat" w:hAnsi="GHEA Grapalat" w:cs="GHEA Grapalat"/>
                <w:sz w:val="20"/>
                <w:szCs w:val="20"/>
                <w:lang w:val="hy-AM"/>
              </w:rPr>
              <w:t xml:space="preserve">       </w:t>
            </w:r>
            <w:r w:rsidRPr="00C0452F">
              <w:rPr>
                <w:rFonts w:ascii="GHEA Grapalat" w:eastAsia="GHEA Grapalat" w:hAnsi="GHEA Grapalat" w:cs="GHEA Grapalat"/>
                <w:sz w:val="20"/>
                <w:szCs w:val="20"/>
              </w:rPr>
              <w:t>регистрации</w:t>
            </w:r>
          </w:p>
        </w:tc>
        <w:tc>
          <w:tcPr>
            <w:tcW w:w="5931" w:type="dxa"/>
            <w:vAlign w:val="center"/>
          </w:tcPr>
          <w:p w14:paraId="45237964" w14:textId="77777777" w:rsidR="00220899" w:rsidRPr="00C0452F" w:rsidRDefault="00220899" w:rsidP="000B6817">
            <w:pPr>
              <w:spacing w:before="240"/>
              <w:ind w:left="993" w:hanging="851"/>
              <w:rPr>
                <w:rFonts w:ascii="GHEA Grapalat" w:eastAsia="GHEA Grapalat" w:hAnsi="GHEA Grapalat" w:cs="GHEA Grapalat"/>
                <w:sz w:val="20"/>
                <w:szCs w:val="20"/>
              </w:rPr>
            </w:pPr>
          </w:p>
        </w:tc>
      </w:tr>
      <w:tr w:rsidR="00220899" w:rsidRPr="00C0452F" w14:paraId="7BA4AB8C" w14:textId="77777777" w:rsidTr="00E4799C">
        <w:tc>
          <w:tcPr>
            <w:tcW w:w="3085" w:type="dxa"/>
            <w:shd w:val="clear" w:color="auto" w:fill="D9E2F3"/>
            <w:vAlign w:val="center"/>
          </w:tcPr>
          <w:p w14:paraId="54629678" w14:textId="77777777" w:rsidR="00220899" w:rsidRPr="00C0452F" w:rsidRDefault="00220899" w:rsidP="00E4799C">
            <w:pPr>
              <w:numPr>
                <w:ilvl w:val="2"/>
                <w:numId w:val="28"/>
              </w:numPr>
              <w:pBdr>
                <w:top w:val="nil"/>
                <w:left w:val="nil"/>
                <w:bottom w:val="nil"/>
                <w:right w:val="nil"/>
                <w:between w:val="nil"/>
              </w:pBdr>
              <w:ind w:left="284" w:right="-109" w:hanging="284"/>
              <w:rPr>
                <w:rFonts w:ascii="GHEA Grapalat" w:eastAsia="GHEA Grapalat" w:hAnsi="GHEA Grapalat" w:cs="GHEA Grapalat"/>
                <w:sz w:val="20"/>
                <w:szCs w:val="20"/>
              </w:rPr>
            </w:pPr>
            <w:r w:rsidRPr="00C0452F">
              <w:rPr>
                <w:rFonts w:ascii="GHEA Grapalat" w:eastAsia="GHEA Grapalat" w:hAnsi="GHEA Grapalat" w:cs="GHEA Grapalat"/>
                <w:sz w:val="20"/>
                <w:szCs w:val="20"/>
              </w:rPr>
              <w:t>Имя и фамилия руководителя исполнительного органа</w:t>
            </w:r>
          </w:p>
        </w:tc>
        <w:tc>
          <w:tcPr>
            <w:tcW w:w="5931" w:type="dxa"/>
            <w:vAlign w:val="center"/>
          </w:tcPr>
          <w:p w14:paraId="653349D7" w14:textId="77777777" w:rsidR="00220899" w:rsidRPr="00C0452F" w:rsidRDefault="00220899" w:rsidP="000B6817">
            <w:pPr>
              <w:spacing w:before="240"/>
              <w:ind w:left="993" w:hanging="851"/>
              <w:rPr>
                <w:rFonts w:ascii="GHEA Grapalat" w:eastAsia="GHEA Grapalat" w:hAnsi="GHEA Grapalat" w:cs="GHEA Grapalat"/>
                <w:sz w:val="20"/>
                <w:szCs w:val="20"/>
              </w:rPr>
            </w:pPr>
          </w:p>
        </w:tc>
      </w:tr>
    </w:tbl>
    <w:p w14:paraId="77561005" w14:textId="77777777" w:rsidR="00220899" w:rsidRPr="00C0452F" w:rsidRDefault="00220899" w:rsidP="000B6817">
      <w:pPr>
        <w:numPr>
          <w:ilvl w:val="1"/>
          <w:numId w:val="28"/>
        </w:numPr>
        <w:pBdr>
          <w:top w:val="nil"/>
          <w:left w:val="nil"/>
          <w:bottom w:val="nil"/>
          <w:right w:val="nil"/>
          <w:between w:val="nil"/>
        </w:pBdr>
        <w:rPr>
          <w:rFonts w:ascii="GHEA Grapalat" w:eastAsia="GHEA Grapalat" w:hAnsi="GHEA Grapalat" w:cs="GHEA Grapalat"/>
          <w:i/>
          <w:sz w:val="20"/>
          <w:szCs w:val="20"/>
        </w:rPr>
      </w:pPr>
      <w:r w:rsidRPr="00C0452F">
        <w:rPr>
          <w:rFonts w:ascii="GHEA Grapalat" w:eastAsia="GHEA Grapalat" w:hAnsi="GHEA Grapalat" w:cs="GHEA Grapalat"/>
          <w:i/>
          <w:sz w:val="20"/>
          <w:szCs w:val="2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85"/>
        <w:gridCol w:w="5930"/>
      </w:tblGrid>
      <w:tr w:rsidR="00220899" w:rsidRPr="00C0452F" w14:paraId="5EBF8C80" w14:textId="77777777" w:rsidTr="00E4799C">
        <w:tc>
          <w:tcPr>
            <w:tcW w:w="3085" w:type="dxa"/>
            <w:shd w:val="clear" w:color="auto" w:fill="D9E2F3"/>
            <w:vAlign w:val="center"/>
          </w:tcPr>
          <w:p w14:paraId="3BB17AE4" w14:textId="77777777" w:rsidR="00220899" w:rsidRPr="00C0452F" w:rsidRDefault="00220899" w:rsidP="00882D7C">
            <w:pPr>
              <w:numPr>
                <w:ilvl w:val="2"/>
                <w:numId w:val="28"/>
              </w:numPr>
              <w:pBdr>
                <w:top w:val="nil"/>
                <w:left w:val="nil"/>
                <w:bottom w:val="nil"/>
                <w:right w:val="nil"/>
                <w:between w:val="nil"/>
              </w:pBdr>
              <w:ind w:left="0" w:right="-219" w:firstLine="0"/>
              <w:rPr>
                <w:rFonts w:ascii="GHEA Grapalat" w:eastAsia="GHEA Grapalat" w:hAnsi="GHEA Grapalat" w:cs="GHEA Grapalat"/>
                <w:sz w:val="20"/>
                <w:szCs w:val="20"/>
              </w:rPr>
            </w:pPr>
            <w:r w:rsidRPr="00C0452F">
              <w:rPr>
                <w:rFonts w:ascii="GHEA Grapalat" w:eastAsia="GHEA Grapalat" w:hAnsi="GHEA Grapalat" w:cs="GHEA Grapalat"/>
                <w:sz w:val="20"/>
                <w:szCs w:val="20"/>
              </w:rPr>
              <w:t>Имя и фамилия лица, представляющего декларацию</w:t>
            </w:r>
          </w:p>
        </w:tc>
        <w:tc>
          <w:tcPr>
            <w:tcW w:w="5930" w:type="dxa"/>
            <w:vAlign w:val="center"/>
          </w:tcPr>
          <w:p w14:paraId="22C44609" w14:textId="77777777" w:rsidR="00220899" w:rsidRPr="00C0452F" w:rsidRDefault="00220899" w:rsidP="000B6817">
            <w:pPr>
              <w:spacing w:before="240"/>
              <w:rPr>
                <w:rFonts w:ascii="GHEA Grapalat" w:eastAsia="GHEA Grapalat" w:hAnsi="GHEA Grapalat" w:cs="GHEA Grapalat"/>
                <w:sz w:val="20"/>
                <w:szCs w:val="20"/>
              </w:rPr>
            </w:pPr>
          </w:p>
        </w:tc>
      </w:tr>
      <w:tr w:rsidR="00220899" w:rsidRPr="00C0452F" w14:paraId="74E31989" w14:textId="77777777" w:rsidTr="00E4799C">
        <w:trPr>
          <w:trHeight w:val="58"/>
        </w:trPr>
        <w:tc>
          <w:tcPr>
            <w:tcW w:w="3085" w:type="dxa"/>
            <w:shd w:val="clear" w:color="auto" w:fill="D9E2F3"/>
            <w:vAlign w:val="center"/>
          </w:tcPr>
          <w:p w14:paraId="757E0468" w14:textId="77777777" w:rsidR="00220899" w:rsidRPr="00C0452F" w:rsidRDefault="00220899" w:rsidP="00882D7C">
            <w:pPr>
              <w:numPr>
                <w:ilvl w:val="2"/>
                <w:numId w:val="28"/>
              </w:numPr>
              <w:pBdr>
                <w:top w:val="nil"/>
                <w:left w:val="nil"/>
                <w:bottom w:val="nil"/>
                <w:right w:val="nil"/>
                <w:between w:val="nil"/>
              </w:pBdr>
              <w:ind w:left="0" w:right="-219" w:firstLine="0"/>
              <w:rPr>
                <w:rFonts w:ascii="GHEA Grapalat" w:eastAsia="GHEA Grapalat" w:hAnsi="GHEA Grapalat" w:cs="GHEA Grapalat"/>
                <w:sz w:val="20"/>
                <w:szCs w:val="20"/>
              </w:rPr>
            </w:pPr>
            <w:r w:rsidRPr="00C0452F">
              <w:rPr>
                <w:rFonts w:ascii="GHEA Grapalat" w:eastAsia="GHEA Grapalat" w:hAnsi="GHEA Grapalat" w:cs="GHEA Grapalat"/>
                <w:sz w:val="20"/>
                <w:szCs w:val="20"/>
              </w:rPr>
              <w:t>Должность лица, представляющего декларацию</w:t>
            </w:r>
          </w:p>
        </w:tc>
        <w:tc>
          <w:tcPr>
            <w:tcW w:w="5930" w:type="dxa"/>
            <w:vAlign w:val="center"/>
          </w:tcPr>
          <w:p w14:paraId="7E7BF7EC" w14:textId="77777777" w:rsidR="00220899" w:rsidRPr="00C0452F" w:rsidRDefault="00220899" w:rsidP="000B6817">
            <w:pPr>
              <w:spacing w:before="240"/>
              <w:rPr>
                <w:rFonts w:ascii="GHEA Grapalat" w:eastAsia="GHEA Grapalat" w:hAnsi="GHEA Grapalat" w:cs="GHEA Grapalat"/>
                <w:sz w:val="20"/>
                <w:szCs w:val="20"/>
              </w:rPr>
            </w:pPr>
          </w:p>
        </w:tc>
      </w:tr>
    </w:tbl>
    <w:p w14:paraId="47577FE6" w14:textId="77777777" w:rsidR="00220899" w:rsidRPr="00C0452F" w:rsidRDefault="00220899" w:rsidP="000B6817">
      <w:pPr>
        <w:numPr>
          <w:ilvl w:val="1"/>
          <w:numId w:val="28"/>
        </w:numPr>
        <w:pBdr>
          <w:top w:val="nil"/>
          <w:left w:val="nil"/>
          <w:bottom w:val="nil"/>
          <w:right w:val="nil"/>
          <w:between w:val="nil"/>
        </w:pBdr>
        <w:spacing w:line="259" w:lineRule="auto"/>
        <w:rPr>
          <w:rFonts w:ascii="GHEA Grapalat" w:eastAsia="GHEA Grapalat" w:hAnsi="GHEA Grapalat" w:cs="GHEA Grapalat"/>
          <w:i/>
          <w:sz w:val="20"/>
          <w:szCs w:val="20"/>
        </w:rPr>
      </w:pPr>
      <w:r w:rsidRPr="00C0452F">
        <w:rPr>
          <w:rFonts w:ascii="GHEA Grapalat" w:eastAsia="GHEA Grapalat" w:hAnsi="GHEA Grapalat" w:cs="GHEA Grapalat"/>
          <w:i/>
          <w:sz w:val="20"/>
          <w:szCs w:val="2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85"/>
        <w:gridCol w:w="5930"/>
      </w:tblGrid>
      <w:tr w:rsidR="00220899" w:rsidRPr="00C0452F" w14:paraId="295DAFAF" w14:textId="77777777" w:rsidTr="00882D7C">
        <w:tc>
          <w:tcPr>
            <w:tcW w:w="3085" w:type="dxa"/>
            <w:shd w:val="clear" w:color="auto" w:fill="D9E2F3"/>
            <w:vAlign w:val="center"/>
          </w:tcPr>
          <w:p w14:paraId="02D28063" w14:textId="77777777" w:rsidR="00220899" w:rsidRPr="00C0452F" w:rsidRDefault="00220899" w:rsidP="00882D7C">
            <w:pPr>
              <w:numPr>
                <w:ilvl w:val="2"/>
                <w:numId w:val="28"/>
              </w:numPr>
              <w:pBdr>
                <w:top w:val="nil"/>
                <w:left w:val="nil"/>
                <w:bottom w:val="nil"/>
                <w:right w:val="nil"/>
                <w:between w:val="nil"/>
              </w:pBdr>
              <w:ind w:left="0" w:right="-361" w:hanging="79"/>
              <w:rPr>
                <w:rFonts w:ascii="GHEA Grapalat" w:eastAsia="GHEA Grapalat" w:hAnsi="GHEA Grapalat" w:cs="GHEA Grapalat"/>
                <w:sz w:val="20"/>
                <w:szCs w:val="20"/>
              </w:rPr>
            </w:pPr>
            <w:r w:rsidRPr="00C0452F">
              <w:rPr>
                <w:rFonts w:ascii="GHEA Grapalat" w:eastAsia="GHEA Grapalat" w:hAnsi="GHEA Grapalat" w:cs="GHEA Grapalat"/>
                <w:sz w:val="20"/>
                <w:szCs w:val="20"/>
              </w:rPr>
              <w:t>День, месяц, год подписания декларации</w:t>
            </w:r>
          </w:p>
        </w:tc>
        <w:tc>
          <w:tcPr>
            <w:tcW w:w="5930" w:type="dxa"/>
            <w:vAlign w:val="center"/>
          </w:tcPr>
          <w:p w14:paraId="609403AB" w14:textId="77777777" w:rsidR="00220899" w:rsidRPr="00C0452F" w:rsidRDefault="00220899" w:rsidP="000B6817">
            <w:pPr>
              <w:spacing w:before="240"/>
              <w:rPr>
                <w:rFonts w:ascii="GHEA Grapalat" w:eastAsia="GHEA Grapalat" w:hAnsi="GHEA Grapalat" w:cs="GHEA Grapalat"/>
                <w:sz w:val="20"/>
                <w:szCs w:val="20"/>
              </w:rPr>
            </w:pPr>
          </w:p>
        </w:tc>
      </w:tr>
      <w:tr w:rsidR="00220899" w:rsidRPr="00C0452F" w14:paraId="47ACAFF9" w14:textId="77777777" w:rsidTr="00882D7C">
        <w:tc>
          <w:tcPr>
            <w:tcW w:w="3085" w:type="dxa"/>
            <w:shd w:val="clear" w:color="auto" w:fill="D9E2F3"/>
            <w:vAlign w:val="center"/>
          </w:tcPr>
          <w:p w14:paraId="0A29A106" w14:textId="77777777" w:rsidR="00220899" w:rsidRPr="00C0452F" w:rsidRDefault="00220899" w:rsidP="00882D7C">
            <w:pPr>
              <w:numPr>
                <w:ilvl w:val="2"/>
                <w:numId w:val="28"/>
              </w:numPr>
              <w:pBdr>
                <w:top w:val="nil"/>
                <w:left w:val="nil"/>
                <w:bottom w:val="nil"/>
                <w:right w:val="nil"/>
                <w:between w:val="nil"/>
              </w:pBdr>
              <w:ind w:left="0" w:right="-361" w:hanging="79"/>
              <w:rPr>
                <w:rFonts w:ascii="GHEA Grapalat" w:eastAsia="GHEA Grapalat" w:hAnsi="GHEA Grapalat" w:cs="GHEA Grapalat"/>
                <w:sz w:val="20"/>
                <w:szCs w:val="20"/>
              </w:rPr>
            </w:pPr>
            <w:r w:rsidRPr="00C0452F">
              <w:rPr>
                <w:rFonts w:ascii="GHEA Grapalat" w:eastAsia="GHEA Grapalat" w:hAnsi="GHEA Grapalat" w:cs="GHEA Grapalat"/>
                <w:sz w:val="20"/>
                <w:szCs w:val="20"/>
              </w:rPr>
              <w:t>Количество страниц декларации</w:t>
            </w:r>
          </w:p>
        </w:tc>
        <w:tc>
          <w:tcPr>
            <w:tcW w:w="5930" w:type="dxa"/>
            <w:vAlign w:val="center"/>
          </w:tcPr>
          <w:p w14:paraId="7A130B7D" w14:textId="77777777" w:rsidR="00220899" w:rsidRPr="00C0452F" w:rsidRDefault="00220899" w:rsidP="000B6817">
            <w:pPr>
              <w:spacing w:before="240"/>
              <w:rPr>
                <w:rFonts w:ascii="GHEA Grapalat" w:eastAsia="GHEA Grapalat" w:hAnsi="GHEA Grapalat" w:cs="GHEA Grapalat"/>
                <w:sz w:val="20"/>
                <w:szCs w:val="20"/>
              </w:rPr>
            </w:pPr>
          </w:p>
        </w:tc>
      </w:tr>
      <w:tr w:rsidR="00220899" w:rsidRPr="00C0452F" w14:paraId="73B075C3" w14:textId="77777777" w:rsidTr="00882D7C">
        <w:tc>
          <w:tcPr>
            <w:tcW w:w="3085" w:type="dxa"/>
            <w:shd w:val="clear" w:color="auto" w:fill="D9E2F3"/>
            <w:vAlign w:val="center"/>
          </w:tcPr>
          <w:p w14:paraId="46E7BD25" w14:textId="77777777" w:rsidR="00220899" w:rsidRPr="00C0452F" w:rsidRDefault="00220899" w:rsidP="00882D7C">
            <w:pPr>
              <w:numPr>
                <w:ilvl w:val="2"/>
                <w:numId w:val="28"/>
              </w:numPr>
              <w:pBdr>
                <w:top w:val="nil"/>
                <w:left w:val="nil"/>
                <w:bottom w:val="nil"/>
                <w:right w:val="nil"/>
                <w:between w:val="nil"/>
              </w:pBdr>
              <w:ind w:left="0" w:right="-361" w:hanging="79"/>
              <w:rPr>
                <w:rFonts w:ascii="GHEA Grapalat" w:eastAsia="GHEA Grapalat" w:hAnsi="GHEA Grapalat" w:cs="GHEA Grapalat"/>
                <w:sz w:val="20"/>
                <w:szCs w:val="20"/>
              </w:rPr>
            </w:pPr>
            <w:r w:rsidRPr="00C0452F">
              <w:rPr>
                <w:rFonts w:ascii="GHEA Grapalat" w:eastAsia="GHEA Grapalat" w:hAnsi="GHEA Grapalat" w:cs="GHEA Grapalat"/>
                <w:sz w:val="20"/>
                <w:szCs w:val="20"/>
              </w:rPr>
              <w:t>Подпись лица, представляющего декларацию</w:t>
            </w:r>
          </w:p>
        </w:tc>
        <w:tc>
          <w:tcPr>
            <w:tcW w:w="5930" w:type="dxa"/>
            <w:vAlign w:val="center"/>
          </w:tcPr>
          <w:p w14:paraId="43501E8A" w14:textId="77777777" w:rsidR="00220899" w:rsidRPr="00C0452F" w:rsidRDefault="00220899" w:rsidP="000B6817">
            <w:pPr>
              <w:spacing w:before="240"/>
              <w:rPr>
                <w:rFonts w:ascii="GHEA Grapalat" w:eastAsia="GHEA Grapalat" w:hAnsi="GHEA Grapalat" w:cs="GHEA Grapalat"/>
                <w:sz w:val="20"/>
                <w:szCs w:val="20"/>
              </w:rPr>
            </w:pPr>
          </w:p>
        </w:tc>
      </w:tr>
    </w:tbl>
    <w:p w14:paraId="15CB3E4C" w14:textId="77777777" w:rsidR="00220899" w:rsidRPr="00C0452F" w:rsidRDefault="00220899" w:rsidP="00F875AF">
      <w:pPr>
        <w:numPr>
          <w:ilvl w:val="0"/>
          <w:numId w:val="28"/>
        </w:numPr>
        <w:pBdr>
          <w:top w:val="nil"/>
          <w:left w:val="nil"/>
          <w:bottom w:val="nil"/>
          <w:right w:val="nil"/>
          <w:between w:val="nil"/>
        </w:pBdr>
        <w:rPr>
          <w:rFonts w:ascii="GHEA Grapalat" w:eastAsia="GHEA Grapalat" w:hAnsi="GHEA Grapalat" w:cs="GHEA Grapalat"/>
          <w:sz w:val="20"/>
          <w:szCs w:val="20"/>
        </w:rPr>
      </w:pPr>
      <w:r w:rsidRPr="00C0452F">
        <w:rPr>
          <w:rFonts w:ascii="GHEA Grapalat" w:eastAsia="GHEA Grapalat" w:hAnsi="GHEA Grapalat" w:cs="GHEA Grapalat"/>
          <w:b/>
          <w:sz w:val="20"/>
          <w:szCs w:val="20"/>
        </w:rPr>
        <w:t>Данные листинга  акций</w:t>
      </w:r>
    </w:p>
    <w:p w14:paraId="31219824" w14:textId="77777777" w:rsidR="00220899" w:rsidRPr="00C0452F" w:rsidRDefault="00220899" w:rsidP="000B6817">
      <w:pPr>
        <w:numPr>
          <w:ilvl w:val="1"/>
          <w:numId w:val="28"/>
        </w:numPr>
        <w:pBdr>
          <w:top w:val="nil"/>
          <w:left w:val="nil"/>
          <w:bottom w:val="nil"/>
          <w:right w:val="nil"/>
          <w:between w:val="nil"/>
        </w:pBdr>
        <w:ind w:left="788" w:hanging="431"/>
        <w:rPr>
          <w:rFonts w:ascii="GHEA Grapalat" w:eastAsia="GHEA Grapalat" w:hAnsi="GHEA Grapalat" w:cs="GHEA Grapalat"/>
          <w:i/>
          <w:sz w:val="20"/>
          <w:szCs w:val="20"/>
        </w:rPr>
      </w:pPr>
      <w:r w:rsidRPr="00C0452F">
        <w:rPr>
          <w:rFonts w:ascii="GHEA Grapalat" w:eastAsia="GHEA Grapalat" w:hAnsi="GHEA Grapalat" w:cs="GHEA Grapalat"/>
          <w:i/>
          <w:sz w:val="20"/>
          <w:szCs w:val="2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85"/>
        <w:gridCol w:w="5930"/>
      </w:tblGrid>
      <w:tr w:rsidR="00220899" w:rsidRPr="00C0452F" w14:paraId="3603CFB9" w14:textId="77777777" w:rsidTr="00E4799C">
        <w:tc>
          <w:tcPr>
            <w:tcW w:w="3085" w:type="dxa"/>
            <w:shd w:val="clear" w:color="auto" w:fill="D9E2F3"/>
            <w:vAlign w:val="center"/>
          </w:tcPr>
          <w:p w14:paraId="70D66F32" w14:textId="77777777" w:rsidR="00220899" w:rsidRPr="00C0452F" w:rsidRDefault="00220899" w:rsidP="00882D7C">
            <w:pPr>
              <w:numPr>
                <w:ilvl w:val="2"/>
                <w:numId w:val="28"/>
              </w:numPr>
              <w:pBdr>
                <w:top w:val="nil"/>
                <w:left w:val="nil"/>
                <w:bottom w:val="nil"/>
                <w:right w:val="nil"/>
                <w:between w:val="nil"/>
              </w:pBdr>
              <w:ind w:left="284" w:right="-219" w:hanging="284"/>
              <w:rPr>
                <w:rFonts w:ascii="GHEA Grapalat" w:eastAsia="GHEA Grapalat" w:hAnsi="GHEA Grapalat" w:cs="GHEA Grapalat"/>
                <w:sz w:val="20"/>
                <w:szCs w:val="20"/>
              </w:rPr>
            </w:pPr>
            <w:r w:rsidRPr="00C0452F">
              <w:rPr>
                <w:rFonts w:ascii="GHEA Grapalat" w:eastAsia="GHEA Grapalat" w:hAnsi="GHEA Grapalat" w:cs="GHEA Grapalat"/>
                <w:sz w:val="20"/>
                <w:szCs w:val="20"/>
              </w:rPr>
              <w:t>Наименование фондовой биржи</w:t>
            </w:r>
          </w:p>
        </w:tc>
        <w:tc>
          <w:tcPr>
            <w:tcW w:w="5930" w:type="dxa"/>
            <w:vAlign w:val="center"/>
          </w:tcPr>
          <w:p w14:paraId="6D74D45C" w14:textId="77777777" w:rsidR="00220899" w:rsidRPr="00C0452F" w:rsidRDefault="00220899" w:rsidP="000B6817">
            <w:pPr>
              <w:spacing w:before="240"/>
              <w:rPr>
                <w:rFonts w:ascii="GHEA Grapalat" w:eastAsia="GHEA Grapalat" w:hAnsi="GHEA Grapalat" w:cs="GHEA Grapalat"/>
                <w:sz w:val="20"/>
                <w:szCs w:val="20"/>
              </w:rPr>
            </w:pPr>
          </w:p>
        </w:tc>
      </w:tr>
      <w:tr w:rsidR="00220899" w:rsidRPr="00C0452F" w14:paraId="22646F4C" w14:textId="77777777" w:rsidTr="00E4799C">
        <w:tc>
          <w:tcPr>
            <w:tcW w:w="3085" w:type="dxa"/>
            <w:shd w:val="clear" w:color="auto" w:fill="D9E2F3"/>
            <w:vAlign w:val="center"/>
          </w:tcPr>
          <w:p w14:paraId="4B44C140" w14:textId="77777777" w:rsidR="00220899" w:rsidRPr="00C0452F" w:rsidRDefault="00220899" w:rsidP="00882D7C">
            <w:pPr>
              <w:numPr>
                <w:ilvl w:val="2"/>
                <w:numId w:val="28"/>
              </w:numPr>
              <w:pBdr>
                <w:top w:val="nil"/>
                <w:left w:val="nil"/>
                <w:bottom w:val="nil"/>
                <w:right w:val="nil"/>
                <w:between w:val="nil"/>
              </w:pBdr>
              <w:ind w:left="0" w:right="-219" w:firstLine="0"/>
              <w:rPr>
                <w:rFonts w:ascii="GHEA Grapalat" w:eastAsia="GHEA Grapalat" w:hAnsi="GHEA Grapalat" w:cs="GHEA Grapalat"/>
                <w:sz w:val="20"/>
                <w:szCs w:val="20"/>
              </w:rPr>
            </w:pPr>
            <w:r w:rsidRPr="00C0452F">
              <w:rPr>
                <w:rFonts w:ascii="GHEA Grapalat" w:eastAsia="GHEA Grapalat" w:hAnsi="GHEA Grapalat" w:cs="GHEA Grapalat"/>
                <w:sz w:val="20"/>
                <w:szCs w:val="20"/>
              </w:rPr>
              <w:t xml:space="preserve">Ссылка на документы, наличествующие на бирже </w:t>
            </w:r>
          </w:p>
        </w:tc>
        <w:tc>
          <w:tcPr>
            <w:tcW w:w="5930" w:type="dxa"/>
            <w:vAlign w:val="center"/>
          </w:tcPr>
          <w:p w14:paraId="27B6944F" w14:textId="77777777" w:rsidR="00220899" w:rsidRPr="00C0452F" w:rsidRDefault="00220899" w:rsidP="000B6817">
            <w:pPr>
              <w:spacing w:before="240"/>
              <w:rPr>
                <w:rFonts w:ascii="GHEA Grapalat" w:eastAsia="GHEA Grapalat" w:hAnsi="GHEA Grapalat" w:cs="GHEA Grapalat"/>
                <w:sz w:val="20"/>
                <w:szCs w:val="20"/>
              </w:rPr>
            </w:pPr>
          </w:p>
        </w:tc>
      </w:tr>
    </w:tbl>
    <w:p w14:paraId="020E6CDD" w14:textId="77777777" w:rsidR="00220899" w:rsidRPr="00C0452F" w:rsidRDefault="00220899" w:rsidP="000B6817">
      <w:pPr>
        <w:numPr>
          <w:ilvl w:val="1"/>
          <w:numId w:val="28"/>
        </w:numPr>
        <w:pBdr>
          <w:top w:val="nil"/>
          <w:left w:val="nil"/>
          <w:bottom w:val="nil"/>
          <w:right w:val="nil"/>
          <w:between w:val="nil"/>
        </w:pBdr>
        <w:spacing w:line="259" w:lineRule="auto"/>
        <w:rPr>
          <w:rFonts w:ascii="GHEA Grapalat" w:eastAsia="GHEA Grapalat" w:hAnsi="GHEA Grapalat" w:cs="GHEA Grapalat"/>
          <w:i/>
          <w:sz w:val="20"/>
          <w:szCs w:val="20"/>
        </w:rPr>
      </w:pPr>
      <w:r w:rsidRPr="00C0452F">
        <w:rPr>
          <w:rFonts w:ascii="GHEA Grapalat" w:eastAsia="GHEA Grapalat" w:hAnsi="GHEA Grapalat" w:cs="GHEA Grapalat"/>
          <w:i/>
          <w:sz w:val="20"/>
          <w:szCs w:val="2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250"/>
        <w:gridCol w:w="5930"/>
      </w:tblGrid>
      <w:tr w:rsidR="00220899" w:rsidRPr="00C0452F" w14:paraId="15802C9D" w14:textId="77777777" w:rsidTr="00882D7C">
        <w:trPr>
          <w:trHeight w:val="58"/>
        </w:trPr>
        <w:tc>
          <w:tcPr>
            <w:tcW w:w="3085" w:type="dxa"/>
            <w:gridSpan w:val="2"/>
            <w:shd w:val="clear" w:color="auto" w:fill="D9E2F3"/>
            <w:vAlign w:val="center"/>
          </w:tcPr>
          <w:p w14:paraId="7E72FAE0" w14:textId="77777777" w:rsidR="00220899" w:rsidRPr="00C0452F" w:rsidRDefault="00220899" w:rsidP="00882D7C">
            <w:pPr>
              <w:numPr>
                <w:ilvl w:val="2"/>
                <w:numId w:val="28"/>
              </w:numPr>
              <w:pBdr>
                <w:top w:val="nil"/>
                <w:left w:val="nil"/>
                <w:bottom w:val="nil"/>
                <w:right w:val="nil"/>
                <w:between w:val="nil"/>
              </w:pBdr>
              <w:spacing w:line="259" w:lineRule="auto"/>
              <w:ind w:left="0" w:right="-219" w:firstLine="0"/>
              <w:rPr>
                <w:rFonts w:ascii="GHEA Grapalat" w:eastAsia="GHEA Grapalat" w:hAnsi="GHEA Grapalat" w:cs="GHEA Grapalat"/>
                <w:sz w:val="20"/>
                <w:szCs w:val="20"/>
              </w:rPr>
            </w:pPr>
            <w:r w:rsidRPr="00C0452F">
              <w:rPr>
                <w:rFonts w:ascii="GHEA Grapalat" w:eastAsia="GHEA Grapalat" w:hAnsi="GHEA Grapalat" w:cs="GHEA Grapalat"/>
                <w:sz w:val="20"/>
                <w:szCs w:val="20"/>
              </w:rPr>
              <w:t>Наименование</w:t>
            </w:r>
          </w:p>
        </w:tc>
        <w:tc>
          <w:tcPr>
            <w:tcW w:w="5930" w:type="dxa"/>
            <w:vAlign w:val="center"/>
          </w:tcPr>
          <w:p w14:paraId="1C0F641B" w14:textId="77777777" w:rsidR="00220899" w:rsidRPr="00C0452F" w:rsidRDefault="00220899" w:rsidP="00BF76FA">
            <w:pPr>
              <w:spacing w:before="240"/>
              <w:rPr>
                <w:rFonts w:ascii="GHEA Grapalat" w:eastAsia="GHEA Grapalat" w:hAnsi="GHEA Grapalat" w:cs="GHEA Grapalat"/>
                <w:sz w:val="20"/>
                <w:szCs w:val="20"/>
              </w:rPr>
            </w:pPr>
          </w:p>
        </w:tc>
      </w:tr>
      <w:tr w:rsidR="00220899" w:rsidRPr="00C0452F" w14:paraId="7CAB88A2" w14:textId="77777777" w:rsidTr="00882D7C">
        <w:tc>
          <w:tcPr>
            <w:tcW w:w="3085" w:type="dxa"/>
            <w:gridSpan w:val="2"/>
            <w:shd w:val="clear" w:color="auto" w:fill="D9E2F3"/>
            <w:vAlign w:val="center"/>
          </w:tcPr>
          <w:p w14:paraId="713C3D7A" w14:textId="77777777" w:rsidR="00220899" w:rsidRPr="00C0452F" w:rsidRDefault="00220899" w:rsidP="00882D7C">
            <w:pPr>
              <w:numPr>
                <w:ilvl w:val="2"/>
                <w:numId w:val="28"/>
              </w:numPr>
              <w:pBdr>
                <w:top w:val="nil"/>
                <w:left w:val="nil"/>
                <w:bottom w:val="nil"/>
                <w:right w:val="nil"/>
                <w:between w:val="nil"/>
              </w:pBdr>
              <w:spacing w:line="259" w:lineRule="auto"/>
              <w:ind w:left="0" w:right="-219" w:firstLine="0"/>
              <w:rPr>
                <w:rFonts w:ascii="GHEA Grapalat" w:eastAsia="GHEA Grapalat" w:hAnsi="GHEA Grapalat" w:cs="GHEA Grapalat"/>
                <w:sz w:val="20"/>
                <w:szCs w:val="20"/>
              </w:rPr>
            </w:pPr>
            <w:r w:rsidRPr="00C0452F">
              <w:rPr>
                <w:rFonts w:ascii="GHEA Grapalat" w:eastAsia="GHEA Grapalat" w:hAnsi="GHEA Grapalat" w:cs="GHEA Grapalat"/>
                <w:sz w:val="20"/>
                <w:szCs w:val="20"/>
              </w:rPr>
              <w:t>Наименование латинскими буквами</w:t>
            </w:r>
            <w:r w:rsidRPr="00C0452F">
              <w:rPr>
                <w:sz w:val="20"/>
                <w:szCs w:val="20"/>
              </w:rPr>
              <w:t xml:space="preserve"> </w:t>
            </w:r>
          </w:p>
        </w:tc>
        <w:tc>
          <w:tcPr>
            <w:tcW w:w="5930" w:type="dxa"/>
            <w:vAlign w:val="center"/>
          </w:tcPr>
          <w:p w14:paraId="2F0F653C" w14:textId="77777777" w:rsidR="00220899" w:rsidRPr="00C0452F" w:rsidRDefault="00220899" w:rsidP="00BF76FA">
            <w:pPr>
              <w:spacing w:before="240"/>
              <w:rPr>
                <w:rFonts w:ascii="GHEA Grapalat" w:eastAsia="GHEA Grapalat" w:hAnsi="GHEA Grapalat" w:cs="GHEA Grapalat"/>
                <w:sz w:val="20"/>
                <w:szCs w:val="20"/>
              </w:rPr>
            </w:pPr>
          </w:p>
        </w:tc>
      </w:tr>
      <w:tr w:rsidR="00220899" w:rsidRPr="00C0452F" w14:paraId="0AA4FE87" w14:textId="77777777" w:rsidTr="00882D7C">
        <w:tc>
          <w:tcPr>
            <w:tcW w:w="3085" w:type="dxa"/>
            <w:gridSpan w:val="2"/>
            <w:shd w:val="clear" w:color="auto" w:fill="D9E2F3"/>
            <w:vAlign w:val="center"/>
          </w:tcPr>
          <w:p w14:paraId="5BA5A6E3" w14:textId="77777777" w:rsidR="00220899" w:rsidRPr="00C0452F" w:rsidRDefault="00220899" w:rsidP="00882D7C">
            <w:pPr>
              <w:numPr>
                <w:ilvl w:val="2"/>
                <w:numId w:val="28"/>
              </w:numPr>
              <w:pBdr>
                <w:top w:val="nil"/>
                <w:left w:val="nil"/>
                <w:bottom w:val="nil"/>
                <w:right w:val="nil"/>
                <w:between w:val="nil"/>
              </w:pBdr>
              <w:ind w:left="0" w:right="-219" w:firstLine="0"/>
              <w:rPr>
                <w:rFonts w:ascii="GHEA Grapalat" w:eastAsia="GHEA Grapalat" w:hAnsi="GHEA Grapalat" w:cs="GHEA Grapalat"/>
                <w:sz w:val="20"/>
                <w:szCs w:val="20"/>
              </w:rPr>
            </w:pPr>
            <w:r w:rsidRPr="00C0452F">
              <w:rPr>
                <w:rFonts w:ascii="GHEA Grapalat" w:eastAsia="GHEA Grapalat" w:hAnsi="GHEA Grapalat" w:cs="GHEA Grapalat"/>
                <w:sz w:val="20"/>
                <w:szCs w:val="20"/>
              </w:rPr>
              <w:t>Номер государственной регистрации</w:t>
            </w:r>
          </w:p>
        </w:tc>
        <w:tc>
          <w:tcPr>
            <w:tcW w:w="5930" w:type="dxa"/>
            <w:vAlign w:val="center"/>
          </w:tcPr>
          <w:p w14:paraId="7D002C00" w14:textId="77777777" w:rsidR="00220899" w:rsidRPr="00C0452F" w:rsidRDefault="00220899" w:rsidP="00BF76FA">
            <w:pPr>
              <w:spacing w:before="240"/>
              <w:rPr>
                <w:rFonts w:ascii="GHEA Grapalat" w:eastAsia="GHEA Grapalat" w:hAnsi="GHEA Grapalat" w:cs="GHEA Grapalat"/>
                <w:sz w:val="20"/>
                <w:szCs w:val="20"/>
              </w:rPr>
            </w:pPr>
          </w:p>
        </w:tc>
      </w:tr>
      <w:tr w:rsidR="00220899" w:rsidRPr="00C0452F" w14:paraId="021552D6" w14:textId="77777777" w:rsidTr="00882D7C">
        <w:tc>
          <w:tcPr>
            <w:tcW w:w="3085" w:type="dxa"/>
            <w:gridSpan w:val="2"/>
            <w:shd w:val="clear" w:color="auto" w:fill="D9E2F3"/>
            <w:vAlign w:val="center"/>
          </w:tcPr>
          <w:p w14:paraId="76C544B3" w14:textId="77777777" w:rsidR="00220899" w:rsidRPr="00C0452F" w:rsidRDefault="00220899" w:rsidP="00882D7C">
            <w:pPr>
              <w:numPr>
                <w:ilvl w:val="2"/>
                <w:numId w:val="28"/>
              </w:numPr>
              <w:pBdr>
                <w:top w:val="nil"/>
                <w:left w:val="nil"/>
                <w:bottom w:val="nil"/>
                <w:right w:val="nil"/>
                <w:between w:val="nil"/>
              </w:pBdr>
              <w:ind w:left="0" w:right="-219" w:firstLine="0"/>
              <w:rPr>
                <w:rFonts w:ascii="GHEA Grapalat" w:eastAsia="GHEA Grapalat" w:hAnsi="GHEA Grapalat" w:cs="GHEA Grapalat"/>
                <w:sz w:val="20"/>
                <w:szCs w:val="20"/>
              </w:rPr>
            </w:pPr>
            <w:r w:rsidRPr="00C0452F">
              <w:rPr>
                <w:rFonts w:ascii="GHEA Grapalat" w:eastAsia="GHEA Grapalat" w:hAnsi="GHEA Grapalat" w:cs="GHEA Grapalat"/>
                <w:sz w:val="20"/>
                <w:szCs w:val="20"/>
              </w:rPr>
              <w:t>День, месяц, год регистрации</w:t>
            </w:r>
          </w:p>
        </w:tc>
        <w:tc>
          <w:tcPr>
            <w:tcW w:w="5930" w:type="dxa"/>
            <w:vAlign w:val="center"/>
          </w:tcPr>
          <w:p w14:paraId="08E9880F" w14:textId="77777777" w:rsidR="00220899" w:rsidRPr="00C0452F" w:rsidRDefault="00220899" w:rsidP="00BF76FA">
            <w:pPr>
              <w:spacing w:before="240"/>
              <w:rPr>
                <w:rFonts w:ascii="GHEA Grapalat" w:eastAsia="GHEA Grapalat" w:hAnsi="GHEA Grapalat" w:cs="GHEA Grapalat"/>
                <w:sz w:val="20"/>
                <w:szCs w:val="20"/>
              </w:rPr>
            </w:pPr>
          </w:p>
        </w:tc>
      </w:tr>
      <w:tr w:rsidR="00220899" w:rsidRPr="00C0452F" w14:paraId="38C66B53" w14:textId="77777777" w:rsidTr="00F875AF">
        <w:trPr>
          <w:trHeight w:val="98"/>
        </w:trPr>
        <w:tc>
          <w:tcPr>
            <w:tcW w:w="3085" w:type="dxa"/>
            <w:gridSpan w:val="2"/>
            <w:shd w:val="clear" w:color="auto" w:fill="D9E2F3"/>
            <w:vAlign w:val="center"/>
          </w:tcPr>
          <w:p w14:paraId="071795BE" w14:textId="77777777" w:rsidR="00220899" w:rsidRPr="00C0452F" w:rsidRDefault="00220899" w:rsidP="00882D7C">
            <w:pPr>
              <w:numPr>
                <w:ilvl w:val="2"/>
                <w:numId w:val="28"/>
              </w:numPr>
              <w:pBdr>
                <w:top w:val="nil"/>
                <w:left w:val="nil"/>
                <w:bottom w:val="nil"/>
                <w:right w:val="nil"/>
                <w:between w:val="nil"/>
              </w:pBdr>
              <w:ind w:left="0" w:right="-219" w:firstLine="0"/>
              <w:rPr>
                <w:rFonts w:ascii="GHEA Grapalat" w:eastAsia="GHEA Grapalat" w:hAnsi="GHEA Grapalat" w:cs="GHEA Grapalat"/>
                <w:sz w:val="20"/>
                <w:szCs w:val="20"/>
              </w:rPr>
            </w:pPr>
            <w:r w:rsidRPr="00C0452F">
              <w:rPr>
                <w:rFonts w:ascii="GHEA Grapalat" w:eastAsia="GHEA Grapalat" w:hAnsi="GHEA Grapalat" w:cs="GHEA Grapalat"/>
                <w:sz w:val="20"/>
                <w:szCs w:val="20"/>
              </w:rPr>
              <w:t>Адрес регистрации</w:t>
            </w:r>
          </w:p>
        </w:tc>
        <w:tc>
          <w:tcPr>
            <w:tcW w:w="5930" w:type="dxa"/>
            <w:vAlign w:val="center"/>
          </w:tcPr>
          <w:p w14:paraId="2ED83DC5" w14:textId="77777777" w:rsidR="00220899" w:rsidRPr="00C0452F" w:rsidRDefault="00220899" w:rsidP="00BF76FA">
            <w:pPr>
              <w:spacing w:before="240"/>
              <w:rPr>
                <w:rFonts w:ascii="GHEA Grapalat" w:eastAsia="GHEA Grapalat" w:hAnsi="GHEA Grapalat" w:cs="GHEA Grapalat"/>
                <w:sz w:val="20"/>
                <w:szCs w:val="20"/>
              </w:rPr>
            </w:pPr>
          </w:p>
        </w:tc>
      </w:tr>
      <w:tr w:rsidR="00220899" w:rsidRPr="00C0452F" w14:paraId="180E4A1B" w14:textId="77777777" w:rsidTr="00BF76FA">
        <w:trPr>
          <w:trHeight w:val="58"/>
        </w:trPr>
        <w:tc>
          <w:tcPr>
            <w:tcW w:w="2835" w:type="dxa"/>
            <w:shd w:val="clear" w:color="auto" w:fill="D9E2F3"/>
            <w:vAlign w:val="center"/>
          </w:tcPr>
          <w:p w14:paraId="2F1025A9" w14:textId="77777777" w:rsidR="00220899" w:rsidRPr="00C0452F" w:rsidRDefault="00220899" w:rsidP="00BF76FA">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C0452F">
              <w:rPr>
                <w:rFonts w:ascii="GHEA Grapalat" w:eastAsia="GHEA Grapalat" w:hAnsi="GHEA Grapalat" w:cs="GHEA Grapalat"/>
                <w:sz w:val="20"/>
                <w:szCs w:val="20"/>
              </w:rPr>
              <w:lastRenderedPageBreak/>
              <w:t>Государтво регистрации</w:t>
            </w:r>
          </w:p>
        </w:tc>
        <w:tc>
          <w:tcPr>
            <w:tcW w:w="6180" w:type="dxa"/>
            <w:gridSpan w:val="2"/>
            <w:vAlign w:val="center"/>
          </w:tcPr>
          <w:p w14:paraId="19817FBE" w14:textId="77777777" w:rsidR="00220899" w:rsidRPr="00C0452F" w:rsidRDefault="00220899" w:rsidP="00BF76FA">
            <w:pPr>
              <w:spacing w:before="240"/>
              <w:rPr>
                <w:rFonts w:ascii="GHEA Grapalat" w:eastAsia="GHEA Grapalat" w:hAnsi="GHEA Grapalat" w:cs="GHEA Grapalat"/>
                <w:sz w:val="20"/>
                <w:szCs w:val="20"/>
              </w:rPr>
            </w:pPr>
          </w:p>
        </w:tc>
      </w:tr>
      <w:tr w:rsidR="00220899" w:rsidRPr="00C0452F" w14:paraId="159A3A94" w14:textId="77777777" w:rsidTr="00220899">
        <w:tc>
          <w:tcPr>
            <w:tcW w:w="2835" w:type="dxa"/>
            <w:shd w:val="clear" w:color="auto" w:fill="D9E2F3"/>
            <w:vAlign w:val="center"/>
          </w:tcPr>
          <w:p w14:paraId="773DBC7B" w14:textId="77777777" w:rsidR="00220899" w:rsidRPr="00C0452F" w:rsidRDefault="00220899" w:rsidP="00BF76FA">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C0452F">
              <w:rPr>
                <w:rFonts w:ascii="GHEA Grapalat" w:eastAsia="GHEA Grapalat" w:hAnsi="GHEA Grapalat" w:cs="GHEA Grapalat"/>
                <w:sz w:val="20"/>
                <w:szCs w:val="20"/>
              </w:rPr>
              <w:t>Имя и фамилия руководителя исполнительного органа</w:t>
            </w:r>
          </w:p>
        </w:tc>
        <w:tc>
          <w:tcPr>
            <w:tcW w:w="6180" w:type="dxa"/>
            <w:gridSpan w:val="2"/>
            <w:vAlign w:val="center"/>
          </w:tcPr>
          <w:p w14:paraId="1674B040" w14:textId="77777777" w:rsidR="00220899" w:rsidRPr="00C0452F" w:rsidRDefault="00220899" w:rsidP="00BF76FA">
            <w:pPr>
              <w:spacing w:before="240"/>
              <w:rPr>
                <w:rFonts w:ascii="GHEA Grapalat" w:eastAsia="GHEA Grapalat" w:hAnsi="GHEA Grapalat" w:cs="GHEA Grapalat"/>
                <w:sz w:val="20"/>
                <w:szCs w:val="20"/>
              </w:rPr>
            </w:pPr>
          </w:p>
        </w:tc>
      </w:tr>
    </w:tbl>
    <w:p w14:paraId="58C60380" w14:textId="77777777" w:rsidR="00220899" w:rsidRPr="00C0452F" w:rsidRDefault="00220899" w:rsidP="00BF76FA">
      <w:pPr>
        <w:numPr>
          <w:ilvl w:val="1"/>
          <w:numId w:val="28"/>
        </w:numPr>
        <w:pBdr>
          <w:top w:val="nil"/>
          <w:left w:val="nil"/>
          <w:bottom w:val="nil"/>
          <w:right w:val="nil"/>
          <w:between w:val="nil"/>
        </w:pBdr>
        <w:ind w:left="788" w:hanging="431"/>
        <w:rPr>
          <w:rFonts w:ascii="GHEA Grapalat" w:eastAsia="GHEA Grapalat" w:hAnsi="GHEA Grapalat" w:cs="GHEA Grapalat"/>
          <w:i/>
          <w:iCs/>
          <w:sz w:val="20"/>
          <w:szCs w:val="20"/>
        </w:rPr>
      </w:pPr>
      <w:r w:rsidRPr="00C0452F">
        <w:rPr>
          <w:rFonts w:ascii="GHEA Grapalat" w:eastAsia="GHEA Grapalat" w:hAnsi="GHEA Grapalat" w:cs="GHEA Grapalat"/>
          <w:i/>
          <w:iCs/>
          <w:sz w:val="20"/>
          <w:szCs w:val="20"/>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20899" w:rsidRPr="00C0452F" w14:paraId="67DD67CF" w14:textId="77777777" w:rsidTr="00BF76FA">
        <w:trPr>
          <w:trHeight w:val="264"/>
        </w:trPr>
        <w:tc>
          <w:tcPr>
            <w:tcW w:w="2836" w:type="dxa"/>
            <w:shd w:val="clear" w:color="auto" w:fill="D9E2F3"/>
            <w:vAlign w:val="center"/>
          </w:tcPr>
          <w:p w14:paraId="3F812722" w14:textId="77777777" w:rsidR="00220899" w:rsidRPr="00C0452F" w:rsidRDefault="00220899" w:rsidP="00E4799C">
            <w:pPr>
              <w:numPr>
                <w:ilvl w:val="2"/>
                <w:numId w:val="28"/>
              </w:numPr>
              <w:pBdr>
                <w:top w:val="nil"/>
                <w:left w:val="nil"/>
                <w:bottom w:val="nil"/>
                <w:right w:val="nil"/>
                <w:between w:val="nil"/>
              </w:pBdr>
              <w:spacing w:line="259" w:lineRule="auto"/>
              <w:ind w:left="993" w:right="64" w:hanging="930"/>
              <w:rPr>
                <w:rFonts w:ascii="GHEA Grapalat" w:eastAsia="GHEA Grapalat" w:hAnsi="GHEA Grapalat" w:cs="GHEA Grapalat"/>
                <w:sz w:val="20"/>
                <w:szCs w:val="20"/>
              </w:rPr>
            </w:pPr>
            <w:r w:rsidRPr="00C0452F">
              <w:rPr>
                <w:rFonts w:ascii="GHEA Grapalat" w:eastAsia="GHEA Grapalat" w:hAnsi="GHEA Grapalat" w:cs="GHEA Grapalat"/>
                <w:sz w:val="20"/>
                <w:szCs w:val="20"/>
              </w:rPr>
              <w:t>Размер участия (%)</w:t>
            </w:r>
          </w:p>
        </w:tc>
        <w:tc>
          <w:tcPr>
            <w:tcW w:w="6178" w:type="dxa"/>
            <w:vAlign w:val="center"/>
          </w:tcPr>
          <w:p w14:paraId="58C710D4" w14:textId="77777777" w:rsidR="00220899" w:rsidRPr="00C0452F" w:rsidRDefault="00220899" w:rsidP="00BF76FA">
            <w:pPr>
              <w:spacing w:before="240"/>
              <w:rPr>
                <w:rFonts w:ascii="GHEA Grapalat" w:eastAsia="GHEA Grapalat" w:hAnsi="GHEA Grapalat" w:cs="GHEA Grapalat"/>
                <w:sz w:val="20"/>
                <w:szCs w:val="20"/>
              </w:rPr>
            </w:pPr>
          </w:p>
        </w:tc>
      </w:tr>
      <w:tr w:rsidR="00220899" w:rsidRPr="00C0452F" w14:paraId="6586D7CE" w14:textId="77777777" w:rsidTr="00220899">
        <w:tc>
          <w:tcPr>
            <w:tcW w:w="2836" w:type="dxa"/>
            <w:shd w:val="clear" w:color="auto" w:fill="D9E2F3"/>
            <w:vAlign w:val="center"/>
          </w:tcPr>
          <w:p w14:paraId="33E46563" w14:textId="77777777" w:rsidR="00220899" w:rsidRPr="00C0452F" w:rsidRDefault="00220899" w:rsidP="00E4799C">
            <w:pPr>
              <w:numPr>
                <w:ilvl w:val="2"/>
                <w:numId w:val="28"/>
              </w:numPr>
              <w:pBdr>
                <w:top w:val="nil"/>
                <w:left w:val="nil"/>
                <w:bottom w:val="nil"/>
                <w:right w:val="nil"/>
                <w:between w:val="nil"/>
              </w:pBdr>
              <w:ind w:right="64" w:hanging="930"/>
              <w:rPr>
                <w:rFonts w:ascii="GHEA Grapalat" w:eastAsia="GHEA Grapalat" w:hAnsi="GHEA Grapalat" w:cs="GHEA Grapalat"/>
                <w:sz w:val="20"/>
                <w:szCs w:val="20"/>
              </w:rPr>
            </w:pPr>
            <w:r w:rsidRPr="00C0452F">
              <w:rPr>
                <w:rFonts w:ascii="GHEA Grapalat" w:eastAsia="GHEA Grapalat" w:hAnsi="GHEA Grapalat" w:cs="GHEA Grapalat"/>
                <w:sz w:val="20"/>
                <w:szCs w:val="20"/>
              </w:rPr>
              <w:t>Вид участия</w:t>
            </w:r>
          </w:p>
        </w:tc>
        <w:tc>
          <w:tcPr>
            <w:tcW w:w="6178" w:type="dxa"/>
            <w:vAlign w:val="center"/>
          </w:tcPr>
          <w:p w14:paraId="5C126419" w14:textId="77777777" w:rsidR="00220899" w:rsidRPr="00C0452F" w:rsidRDefault="00C42AF0" w:rsidP="00D318DD">
            <w:pPr>
              <w:rPr>
                <w:rFonts w:ascii="GHEA Grapalat" w:eastAsia="GHEA Grapalat" w:hAnsi="GHEA Grapalat" w:cs="GHEA Grapalat"/>
                <w:sz w:val="20"/>
                <w:szCs w:val="20"/>
              </w:rPr>
            </w:pPr>
            <w:sdt>
              <w:sdtPr>
                <w:rPr>
                  <w:rFonts w:ascii="GHEA Grapalat" w:eastAsia="GHEA Grapalat" w:hAnsi="GHEA Grapalat" w:cs="GHEA Grapalat"/>
                  <w:sz w:val="20"/>
                  <w:szCs w:val="20"/>
                </w:rPr>
                <w:id w:val="-181660743"/>
                <w14:checkbox>
                  <w14:checked w14:val="0"/>
                  <w14:checkedState w14:val="2612" w14:font="MS Gothic"/>
                  <w14:uncheckedState w14:val="2610" w14:font="MS Gothic"/>
                </w14:checkbox>
              </w:sdtPr>
              <w:sdtEndPr/>
              <w:sdtContent>
                <w:r w:rsidR="00220899" w:rsidRPr="00C0452F">
                  <w:rPr>
                    <w:rFonts w:ascii="MS Gothic" w:eastAsia="MS Gothic" w:hAnsi="MS Gothic" w:cs="GHEA Grapalat" w:hint="eastAsia"/>
                    <w:sz w:val="20"/>
                    <w:szCs w:val="20"/>
                  </w:rPr>
                  <w:t>☐</w:t>
                </w:r>
              </w:sdtContent>
            </w:sdt>
            <w:r w:rsidR="00220899" w:rsidRPr="00C0452F">
              <w:rPr>
                <w:rFonts w:ascii="GHEA Grapalat" w:eastAsia="GHEA Grapalat" w:hAnsi="GHEA Grapalat" w:cs="GHEA Grapalat"/>
                <w:sz w:val="20"/>
                <w:szCs w:val="20"/>
              </w:rPr>
              <w:tab/>
              <w:t>Прямое участие</w:t>
            </w:r>
          </w:p>
          <w:p w14:paraId="48970AD1" w14:textId="113D3857" w:rsidR="00220899" w:rsidRPr="00C0452F" w:rsidRDefault="00C42AF0" w:rsidP="00BF76FA">
            <w:pPr>
              <w:rPr>
                <w:rFonts w:ascii="GHEA Grapalat" w:eastAsia="GHEA Grapalat" w:hAnsi="GHEA Grapalat" w:cs="GHEA Grapalat"/>
                <w:sz w:val="20"/>
                <w:szCs w:val="20"/>
              </w:rPr>
            </w:pPr>
            <w:sdt>
              <w:sdtPr>
                <w:rPr>
                  <w:rFonts w:ascii="GHEA Grapalat" w:eastAsia="GHEA Grapalat" w:hAnsi="GHEA Grapalat" w:cs="GHEA Grapalat"/>
                  <w:sz w:val="20"/>
                  <w:szCs w:val="20"/>
                </w:rPr>
                <w:id w:val="-534419621"/>
                <w14:checkbox>
                  <w14:checked w14:val="1"/>
                  <w14:checkedState w14:val="2612" w14:font="MS Gothic"/>
                  <w14:uncheckedState w14:val="2610" w14:font="MS Gothic"/>
                </w14:checkbox>
              </w:sdtPr>
              <w:sdtEndPr/>
              <w:sdtContent>
                <w:r w:rsidR="00BF76FA" w:rsidRPr="00C0452F">
                  <w:rPr>
                    <w:rFonts w:ascii="MS Gothic" w:eastAsia="MS Gothic" w:hAnsi="MS Gothic" w:cs="GHEA Grapalat" w:hint="eastAsia"/>
                    <w:sz w:val="20"/>
                    <w:szCs w:val="20"/>
                  </w:rPr>
                  <w:t>☒</w:t>
                </w:r>
              </w:sdtContent>
            </w:sdt>
            <w:r w:rsidR="00220899" w:rsidRPr="00C0452F">
              <w:rPr>
                <w:rFonts w:ascii="GHEA Grapalat" w:eastAsia="GHEA Grapalat" w:hAnsi="GHEA Grapalat" w:cs="GHEA Grapalat"/>
                <w:sz w:val="20"/>
                <w:szCs w:val="20"/>
              </w:rPr>
              <w:tab/>
              <w:t>Косвенное участие</w:t>
            </w:r>
          </w:p>
        </w:tc>
      </w:tr>
    </w:tbl>
    <w:p w14:paraId="24AD3D1E" w14:textId="77777777" w:rsidR="00220899" w:rsidRPr="00C0452F"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sz w:val="20"/>
          <w:szCs w:val="20"/>
        </w:rPr>
      </w:pPr>
      <w:r w:rsidRPr="00C0452F">
        <w:rPr>
          <w:rFonts w:ascii="GHEA Grapalat" w:eastAsia="GHEA Grapalat" w:hAnsi="GHEA Grapalat" w:cs="GHEA Grapalat"/>
          <w:b/>
          <w:sz w:val="20"/>
          <w:szCs w:val="20"/>
        </w:rPr>
        <w:t>Участие государства, муниципалитета или международной организации</w:t>
      </w:r>
    </w:p>
    <w:p w14:paraId="250E5B9A" w14:textId="77777777" w:rsidR="00220899" w:rsidRPr="00C0452F" w:rsidRDefault="00220899" w:rsidP="00BF76FA">
      <w:pPr>
        <w:numPr>
          <w:ilvl w:val="1"/>
          <w:numId w:val="28"/>
        </w:numPr>
        <w:pBdr>
          <w:top w:val="nil"/>
          <w:left w:val="nil"/>
          <w:bottom w:val="nil"/>
          <w:right w:val="nil"/>
          <w:between w:val="nil"/>
        </w:pBdr>
        <w:spacing w:line="259" w:lineRule="auto"/>
        <w:ind w:left="788" w:hanging="431"/>
        <w:rPr>
          <w:rFonts w:ascii="GHEA Grapalat" w:eastAsia="GHEA Grapalat" w:hAnsi="GHEA Grapalat" w:cs="GHEA Grapalat"/>
          <w:i/>
          <w:sz w:val="20"/>
          <w:szCs w:val="20"/>
        </w:rPr>
      </w:pPr>
      <w:r w:rsidRPr="00C0452F">
        <w:rPr>
          <w:rFonts w:ascii="GHEA Grapalat" w:eastAsia="GHEA Grapalat" w:hAnsi="GHEA Grapalat" w:cs="GHEA Grapalat"/>
          <w:i/>
          <w:sz w:val="20"/>
          <w:szCs w:val="2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C0452F" w14:paraId="4015734D" w14:textId="77777777" w:rsidTr="00220899">
        <w:tc>
          <w:tcPr>
            <w:tcW w:w="2837" w:type="dxa"/>
            <w:shd w:val="clear" w:color="auto" w:fill="D9E2F3"/>
            <w:vAlign w:val="center"/>
          </w:tcPr>
          <w:p w14:paraId="32DCEEA9" w14:textId="77777777" w:rsidR="00220899" w:rsidRPr="00C0452F" w:rsidRDefault="00220899" w:rsidP="00E4799C">
            <w:pPr>
              <w:numPr>
                <w:ilvl w:val="2"/>
                <w:numId w:val="28"/>
              </w:numPr>
              <w:pBdr>
                <w:top w:val="nil"/>
                <w:left w:val="nil"/>
                <w:bottom w:val="nil"/>
                <w:right w:val="nil"/>
                <w:between w:val="nil"/>
              </w:pBdr>
              <w:ind w:left="0" w:right="-219" w:firstLine="0"/>
              <w:rPr>
                <w:rFonts w:ascii="GHEA Grapalat" w:eastAsia="GHEA Grapalat" w:hAnsi="GHEA Grapalat" w:cs="GHEA Grapalat"/>
                <w:sz w:val="20"/>
                <w:szCs w:val="20"/>
              </w:rPr>
            </w:pPr>
            <w:r w:rsidRPr="00C0452F">
              <w:rPr>
                <w:rFonts w:ascii="GHEA Grapalat" w:eastAsia="GHEA Grapalat" w:hAnsi="GHEA Grapalat" w:cs="GHEA Grapalat"/>
                <w:sz w:val="20"/>
                <w:szCs w:val="20"/>
              </w:rPr>
              <w:t>Название государства</w:t>
            </w:r>
          </w:p>
        </w:tc>
        <w:tc>
          <w:tcPr>
            <w:tcW w:w="6180" w:type="dxa"/>
            <w:vAlign w:val="center"/>
          </w:tcPr>
          <w:p w14:paraId="60BCA511" w14:textId="77777777" w:rsidR="00220899" w:rsidRPr="00C0452F" w:rsidRDefault="00220899" w:rsidP="00BF76FA">
            <w:pPr>
              <w:spacing w:before="240"/>
              <w:rPr>
                <w:rFonts w:ascii="GHEA Grapalat" w:eastAsia="GHEA Grapalat" w:hAnsi="GHEA Grapalat" w:cs="GHEA Grapalat"/>
                <w:sz w:val="20"/>
                <w:szCs w:val="20"/>
              </w:rPr>
            </w:pPr>
          </w:p>
        </w:tc>
      </w:tr>
      <w:tr w:rsidR="00220899" w:rsidRPr="00C0452F" w14:paraId="7F0A882A" w14:textId="77777777" w:rsidTr="00220899">
        <w:tc>
          <w:tcPr>
            <w:tcW w:w="2837" w:type="dxa"/>
            <w:shd w:val="clear" w:color="auto" w:fill="D9E2F3"/>
            <w:vAlign w:val="center"/>
          </w:tcPr>
          <w:p w14:paraId="11F52558" w14:textId="77777777" w:rsidR="00220899" w:rsidRPr="00C0452F" w:rsidRDefault="00220899" w:rsidP="00E4799C">
            <w:pPr>
              <w:numPr>
                <w:ilvl w:val="2"/>
                <w:numId w:val="28"/>
              </w:numPr>
              <w:pBdr>
                <w:top w:val="nil"/>
                <w:left w:val="nil"/>
                <w:bottom w:val="nil"/>
                <w:right w:val="nil"/>
                <w:between w:val="nil"/>
              </w:pBdr>
              <w:ind w:left="0" w:right="-219" w:firstLine="0"/>
              <w:rPr>
                <w:rFonts w:ascii="GHEA Grapalat" w:eastAsia="GHEA Grapalat" w:hAnsi="GHEA Grapalat" w:cs="GHEA Grapalat"/>
                <w:sz w:val="20"/>
                <w:szCs w:val="20"/>
              </w:rPr>
            </w:pPr>
            <w:r w:rsidRPr="00C0452F">
              <w:rPr>
                <w:rFonts w:ascii="GHEA Grapalat" w:eastAsia="GHEA Grapalat" w:hAnsi="GHEA Grapalat" w:cs="GHEA Grapalat"/>
                <w:sz w:val="20"/>
                <w:szCs w:val="20"/>
              </w:rPr>
              <w:t>Название муниципалитета</w:t>
            </w:r>
          </w:p>
        </w:tc>
        <w:tc>
          <w:tcPr>
            <w:tcW w:w="6180" w:type="dxa"/>
            <w:vAlign w:val="center"/>
          </w:tcPr>
          <w:p w14:paraId="04A668AE" w14:textId="77777777" w:rsidR="00220899" w:rsidRPr="00C0452F" w:rsidRDefault="00220899" w:rsidP="00BF76FA">
            <w:pPr>
              <w:spacing w:before="240"/>
              <w:rPr>
                <w:rFonts w:ascii="GHEA Grapalat" w:eastAsia="GHEA Grapalat" w:hAnsi="GHEA Grapalat" w:cs="GHEA Grapalat"/>
                <w:sz w:val="20"/>
                <w:szCs w:val="20"/>
              </w:rPr>
            </w:pPr>
          </w:p>
        </w:tc>
      </w:tr>
      <w:tr w:rsidR="00220899" w:rsidRPr="00C0452F" w14:paraId="4CFF2344" w14:textId="77777777" w:rsidTr="00220899">
        <w:tc>
          <w:tcPr>
            <w:tcW w:w="2837" w:type="dxa"/>
            <w:shd w:val="clear" w:color="auto" w:fill="D9E2F3"/>
            <w:vAlign w:val="center"/>
          </w:tcPr>
          <w:p w14:paraId="5216B2DC" w14:textId="77777777" w:rsidR="00220899" w:rsidRPr="00C0452F" w:rsidRDefault="00220899" w:rsidP="00E4799C">
            <w:pPr>
              <w:numPr>
                <w:ilvl w:val="2"/>
                <w:numId w:val="28"/>
              </w:numPr>
              <w:pBdr>
                <w:top w:val="nil"/>
                <w:left w:val="nil"/>
                <w:bottom w:val="nil"/>
                <w:right w:val="nil"/>
                <w:between w:val="nil"/>
              </w:pBdr>
              <w:ind w:left="0" w:right="-219" w:firstLine="0"/>
              <w:rPr>
                <w:rFonts w:ascii="GHEA Grapalat" w:eastAsia="GHEA Grapalat" w:hAnsi="GHEA Grapalat" w:cs="GHEA Grapalat"/>
                <w:sz w:val="20"/>
                <w:szCs w:val="20"/>
              </w:rPr>
            </w:pPr>
            <w:r w:rsidRPr="00C0452F">
              <w:rPr>
                <w:rFonts w:ascii="GHEA Grapalat" w:eastAsia="GHEA Grapalat" w:hAnsi="GHEA Grapalat" w:cs="GHEA Grapalat"/>
                <w:sz w:val="20"/>
                <w:szCs w:val="20"/>
              </w:rPr>
              <w:t>Размер участия (%)</w:t>
            </w:r>
          </w:p>
        </w:tc>
        <w:tc>
          <w:tcPr>
            <w:tcW w:w="6180" w:type="dxa"/>
            <w:vAlign w:val="center"/>
          </w:tcPr>
          <w:p w14:paraId="4BD888A6" w14:textId="77777777" w:rsidR="00220899" w:rsidRPr="00C0452F" w:rsidRDefault="00220899" w:rsidP="00BF76FA">
            <w:pPr>
              <w:spacing w:before="240"/>
              <w:rPr>
                <w:rFonts w:ascii="GHEA Grapalat" w:eastAsia="GHEA Grapalat" w:hAnsi="GHEA Grapalat" w:cs="GHEA Grapalat"/>
                <w:sz w:val="20"/>
                <w:szCs w:val="20"/>
              </w:rPr>
            </w:pPr>
          </w:p>
        </w:tc>
      </w:tr>
      <w:tr w:rsidR="00220899" w:rsidRPr="00C0452F" w14:paraId="55E8B070" w14:textId="77777777" w:rsidTr="00BF76FA">
        <w:trPr>
          <w:trHeight w:val="58"/>
        </w:trPr>
        <w:tc>
          <w:tcPr>
            <w:tcW w:w="2837" w:type="dxa"/>
            <w:shd w:val="clear" w:color="auto" w:fill="D9E2F3"/>
            <w:vAlign w:val="center"/>
          </w:tcPr>
          <w:p w14:paraId="72F8D52C" w14:textId="77777777" w:rsidR="00220899" w:rsidRPr="00C0452F" w:rsidRDefault="00220899" w:rsidP="00E4799C">
            <w:pPr>
              <w:numPr>
                <w:ilvl w:val="2"/>
                <w:numId w:val="28"/>
              </w:numPr>
              <w:pBdr>
                <w:top w:val="nil"/>
                <w:left w:val="nil"/>
                <w:bottom w:val="nil"/>
                <w:right w:val="nil"/>
                <w:between w:val="nil"/>
              </w:pBdr>
              <w:ind w:left="0" w:right="-219" w:firstLine="0"/>
              <w:rPr>
                <w:rFonts w:ascii="GHEA Grapalat" w:eastAsia="GHEA Grapalat" w:hAnsi="GHEA Grapalat" w:cs="GHEA Grapalat"/>
                <w:sz w:val="20"/>
                <w:szCs w:val="20"/>
              </w:rPr>
            </w:pPr>
            <w:r w:rsidRPr="00C0452F">
              <w:rPr>
                <w:rFonts w:ascii="GHEA Grapalat" w:eastAsia="GHEA Grapalat" w:hAnsi="GHEA Grapalat" w:cs="GHEA Grapalat"/>
                <w:sz w:val="20"/>
                <w:szCs w:val="20"/>
              </w:rPr>
              <w:t>Вид участия</w:t>
            </w:r>
          </w:p>
        </w:tc>
        <w:tc>
          <w:tcPr>
            <w:tcW w:w="6180" w:type="dxa"/>
            <w:vAlign w:val="center"/>
          </w:tcPr>
          <w:p w14:paraId="4F16E149" w14:textId="77777777" w:rsidR="00220899" w:rsidRPr="00C0452F" w:rsidRDefault="00C42AF0" w:rsidP="00D318DD">
            <w:pPr>
              <w:rPr>
                <w:rFonts w:ascii="GHEA Grapalat" w:eastAsia="GHEA Grapalat" w:hAnsi="GHEA Grapalat" w:cs="GHEA Grapalat"/>
                <w:sz w:val="20"/>
                <w:szCs w:val="20"/>
              </w:rPr>
            </w:pPr>
            <w:sdt>
              <w:sdtPr>
                <w:rPr>
                  <w:rFonts w:ascii="GHEA Grapalat" w:eastAsia="GHEA Grapalat" w:hAnsi="GHEA Grapalat" w:cs="GHEA Grapalat"/>
                  <w:sz w:val="20"/>
                  <w:szCs w:val="20"/>
                </w:rPr>
                <w:id w:val="-136730621"/>
                <w14:checkbox>
                  <w14:checked w14:val="0"/>
                  <w14:checkedState w14:val="2612" w14:font="MS Gothic"/>
                  <w14:uncheckedState w14:val="2610" w14:font="MS Gothic"/>
                </w14:checkbox>
              </w:sdtPr>
              <w:sdtEndPr/>
              <w:sdtContent>
                <w:r w:rsidR="00220899" w:rsidRPr="00C0452F">
                  <w:rPr>
                    <w:rFonts w:ascii="Segoe UI Symbol" w:eastAsia="MS Gothic" w:hAnsi="Segoe UI Symbol" w:cs="Segoe UI Symbol"/>
                    <w:sz w:val="20"/>
                    <w:szCs w:val="20"/>
                  </w:rPr>
                  <w:t>☐</w:t>
                </w:r>
              </w:sdtContent>
            </w:sdt>
            <w:r w:rsidR="00220899" w:rsidRPr="00C0452F">
              <w:rPr>
                <w:rFonts w:ascii="GHEA Grapalat" w:eastAsia="GHEA Grapalat" w:hAnsi="GHEA Grapalat" w:cs="GHEA Grapalat"/>
                <w:sz w:val="20"/>
                <w:szCs w:val="20"/>
              </w:rPr>
              <w:tab/>
              <w:t>Прямое участие</w:t>
            </w:r>
          </w:p>
          <w:p w14:paraId="3BCD815D" w14:textId="77777777" w:rsidR="00220899" w:rsidRPr="00C0452F" w:rsidRDefault="00C42AF0" w:rsidP="00BF76FA">
            <w:pPr>
              <w:rPr>
                <w:rFonts w:ascii="GHEA Grapalat" w:eastAsia="GHEA Grapalat" w:hAnsi="GHEA Grapalat" w:cs="GHEA Grapalat"/>
                <w:sz w:val="20"/>
                <w:szCs w:val="20"/>
              </w:rPr>
            </w:pPr>
            <w:sdt>
              <w:sdtPr>
                <w:rPr>
                  <w:rFonts w:ascii="GHEA Grapalat" w:eastAsia="GHEA Grapalat" w:hAnsi="GHEA Grapalat" w:cs="GHEA Grapalat"/>
                  <w:sz w:val="20"/>
                  <w:szCs w:val="20"/>
                </w:rPr>
                <w:id w:val="-895968346"/>
                <w14:checkbox>
                  <w14:checked w14:val="0"/>
                  <w14:checkedState w14:val="2612" w14:font="MS Gothic"/>
                  <w14:uncheckedState w14:val="2610" w14:font="MS Gothic"/>
                </w14:checkbox>
              </w:sdtPr>
              <w:sdtEndPr/>
              <w:sdtContent>
                <w:r w:rsidR="00220899" w:rsidRPr="00C0452F">
                  <w:rPr>
                    <w:rFonts w:ascii="Segoe UI Symbol" w:eastAsia="MS Gothic" w:hAnsi="Segoe UI Symbol" w:cs="Segoe UI Symbol"/>
                    <w:sz w:val="20"/>
                    <w:szCs w:val="20"/>
                  </w:rPr>
                  <w:t>☐</w:t>
                </w:r>
              </w:sdtContent>
            </w:sdt>
            <w:r w:rsidR="00220899" w:rsidRPr="00C0452F">
              <w:rPr>
                <w:rFonts w:ascii="GHEA Grapalat" w:eastAsia="GHEA Grapalat" w:hAnsi="GHEA Grapalat" w:cs="GHEA Grapalat"/>
                <w:sz w:val="20"/>
                <w:szCs w:val="20"/>
              </w:rPr>
              <w:tab/>
              <w:t>Косвенное участие</w:t>
            </w:r>
          </w:p>
        </w:tc>
      </w:tr>
    </w:tbl>
    <w:p w14:paraId="5AC5A8DB" w14:textId="77777777" w:rsidR="00220899" w:rsidRPr="00C0452F" w:rsidRDefault="00220899" w:rsidP="00BF76FA">
      <w:pPr>
        <w:numPr>
          <w:ilvl w:val="1"/>
          <w:numId w:val="28"/>
        </w:numPr>
        <w:pBdr>
          <w:top w:val="nil"/>
          <w:left w:val="nil"/>
          <w:bottom w:val="nil"/>
          <w:right w:val="nil"/>
          <w:between w:val="nil"/>
        </w:pBdr>
        <w:spacing w:line="259" w:lineRule="auto"/>
        <w:ind w:left="788" w:hanging="431"/>
        <w:rPr>
          <w:rFonts w:ascii="GHEA Grapalat" w:eastAsia="GHEA Grapalat" w:hAnsi="GHEA Grapalat" w:cs="GHEA Grapalat"/>
          <w:i/>
          <w:sz w:val="20"/>
          <w:szCs w:val="20"/>
        </w:rPr>
      </w:pPr>
      <w:r w:rsidRPr="00C0452F">
        <w:rPr>
          <w:rFonts w:ascii="GHEA Grapalat" w:eastAsia="GHEA Grapalat" w:hAnsi="GHEA Grapalat" w:cs="GHEA Grapalat"/>
          <w:i/>
          <w:sz w:val="20"/>
          <w:szCs w:val="2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C0452F" w14:paraId="669CECBC" w14:textId="77777777" w:rsidTr="00220899">
        <w:tc>
          <w:tcPr>
            <w:tcW w:w="2837" w:type="dxa"/>
            <w:shd w:val="clear" w:color="auto" w:fill="D9E2F3"/>
            <w:vAlign w:val="center"/>
          </w:tcPr>
          <w:p w14:paraId="6BEBB02C" w14:textId="77777777" w:rsidR="00220899" w:rsidRPr="00C0452F" w:rsidRDefault="00220899" w:rsidP="00D318DD">
            <w:pPr>
              <w:numPr>
                <w:ilvl w:val="2"/>
                <w:numId w:val="28"/>
              </w:numPr>
              <w:pBdr>
                <w:top w:val="nil"/>
                <w:left w:val="nil"/>
                <w:bottom w:val="nil"/>
                <w:right w:val="nil"/>
                <w:between w:val="nil"/>
              </w:pBdr>
              <w:ind w:left="0" w:right="-219" w:firstLine="0"/>
              <w:rPr>
                <w:rFonts w:ascii="GHEA Grapalat" w:eastAsia="GHEA Grapalat" w:hAnsi="GHEA Grapalat" w:cs="GHEA Grapalat"/>
                <w:sz w:val="20"/>
                <w:szCs w:val="20"/>
              </w:rPr>
            </w:pPr>
            <w:r w:rsidRPr="00C0452F">
              <w:rPr>
                <w:rFonts w:ascii="GHEA Grapalat" w:eastAsia="GHEA Grapalat" w:hAnsi="GHEA Grapalat" w:cs="GHEA Grapalat"/>
                <w:sz w:val="20"/>
                <w:szCs w:val="20"/>
              </w:rPr>
              <w:t>Название международной организации</w:t>
            </w:r>
          </w:p>
        </w:tc>
        <w:tc>
          <w:tcPr>
            <w:tcW w:w="6180" w:type="dxa"/>
            <w:vAlign w:val="center"/>
          </w:tcPr>
          <w:p w14:paraId="4BD2874A" w14:textId="77777777" w:rsidR="00220899" w:rsidRPr="00C0452F" w:rsidRDefault="00220899" w:rsidP="00BF76FA">
            <w:pPr>
              <w:rPr>
                <w:rFonts w:ascii="GHEA Grapalat" w:eastAsia="GHEA Grapalat" w:hAnsi="GHEA Grapalat" w:cs="GHEA Grapalat"/>
                <w:sz w:val="20"/>
                <w:szCs w:val="20"/>
              </w:rPr>
            </w:pPr>
          </w:p>
        </w:tc>
      </w:tr>
      <w:tr w:rsidR="00220899" w:rsidRPr="00C0452F" w14:paraId="0DC305AA" w14:textId="77777777" w:rsidTr="00220899">
        <w:tc>
          <w:tcPr>
            <w:tcW w:w="2837" w:type="dxa"/>
            <w:shd w:val="clear" w:color="auto" w:fill="D9E2F3"/>
            <w:vAlign w:val="center"/>
          </w:tcPr>
          <w:p w14:paraId="2D32D3BF" w14:textId="77777777" w:rsidR="00220899" w:rsidRPr="00C0452F" w:rsidRDefault="00220899" w:rsidP="00D318DD">
            <w:pPr>
              <w:numPr>
                <w:ilvl w:val="2"/>
                <w:numId w:val="28"/>
              </w:numPr>
              <w:pBdr>
                <w:top w:val="nil"/>
                <w:left w:val="nil"/>
                <w:bottom w:val="nil"/>
                <w:right w:val="nil"/>
                <w:between w:val="nil"/>
              </w:pBdr>
              <w:ind w:left="0" w:right="-219" w:firstLine="0"/>
              <w:rPr>
                <w:rFonts w:ascii="GHEA Grapalat" w:eastAsia="GHEA Grapalat" w:hAnsi="GHEA Grapalat" w:cs="GHEA Grapalat"/>
                <w:sz w:val="20"/>
                <w:szCs w:val="20"/>
              </w:rPr>
            </w:pPr>
            <w:r w:rsidRPr="00C0452F">
              <w:rPr>
                <w:rFonts w:ascii="GHEA Grapalat" w:eastAsia="GHEA Grapalat" w:hAnsi="GHEA Grapalat" w:cs="GHEA Grapalat"/>
                <w:sz w:val="20"/>
                <w:szCs w:val="20"/>
              </w:rPr>
              <w:t>Название международной организации латинскими буквами</w:t>
            </w:r>
          </w:p>
        </w:tc>
        <w:tc>
          <w:tcPr>
            <w:tcW w:w="6180" w:type="dxa"/>
            <w:vAlign w:val="center"/>
          </w:tcPr>
          <w:p w14:paraId="11F20C00" w14:textId="77777777" w:rsidR="00220899" w:rsidRPr="00C0452F" w:rsidRDefault="00220899" w:rsidP="00BF76FA">
            <w:pPr>
              <w:rPr>
                <w:rFonts w:ascii="GHEA Grapalat" w:eastAsia="GHEA Grapalat" w:hAnsi="GHEA Grapalat" w:cs="GHEA Grapalat"/>
                <w:sz w:val="20"/>
                <w:szCs w:val="20"/>
              </w:rPr>
            </w:pPr>
          </w:p>
        </w:tc>
      </w:tr>
      <w:tr w:rsidR="00220899" w:rsidRPr="00C0452F" w14:paraId="4894CE6C" w14:textId="77777777" w:rsidTr="00220899">
        <w:tc>
          <w:tcPr>
            <w:tcW w:w="2837" w:type="dxa"/>
            <w:shd w:val="clear" w:color="auto" w:fill="D9E2F3"/>
            <w:vAlign w:val="center"/>
          </w:tcPr>
          <w:p w14:paraId="0DBCFDF0" w14:textId="77777777" w:rsidR="00220899" w:rsidRPr="00C0452F" w:rsidRDefault="00220899" w:rsidP="00D318DD">
            <w:pPr>
              <w:numPr>
                <w:ilvl w:val="2"/>
                <w:numId w:val="28"/>
              </w:numPr>
              <w:pBdr>
                <w:top w:val="nil"/>
                <w:left w:val="nil"/>
                <w:bottom w:val="nil"/>
                <w:right w:val="nil"/>
                <w:between w:val="nil"/>
              </w:pBdr>
              <w:ind w:left="0" w:right="-219" w:firstLine="0"/>
              <w:rPr>
                <w:rFonts w:ascii="GHEA Grapalat" w:eastAsia="GHEA Grapalat" w:hAnsi="GHEA Grapalat" w:cs="GHEA Grapalat"/>
                <w:sz w:val="20"/>
                <w:szCs w:val="20"/>
              </w:rPr>
            </w:pPr>
            <w:r w:rsidRPr="00C0452F">
              <w:rPr>
                <w:rFonts w:ascii="GHEA Grapalat" w:eastAsia="GHEA Grapalat" w:hAnsi="GHEA Grapalat" w:cs="GHEA Grapalat"/>
                <w:sz w:val="20"/>
                <w:szCs w:val="20"/>
              </w:rPr>
              <w:t>Размер участия</w:t>
            </w:r>
            <w:r w:rsidRPr="00C0452F" w:rsidDel="00C376E4">
              <w:rPr>
                <w:rFonts w:ascii="GHEA Grapalat" w:eastAsia="GHEA Grapalat" w:hAnsi="GHEA Grapalat" w:cs="GHEA Grapalat"/>
                <w:sz w:val="20"/>
                <w:szCs w:val="20"/>
              </w:rPr>
              <w:t xml:space="preserve"> </w:t>
            </w:r>
            <w:r w:rsidRPr="00C0452F">
              <w:rPr>
                <w:rFonts w:ascii="GHEA Grapalat" w:eastAsia="GHEA Grapalat" w:hAnsi="GHEA Grapalat" w:cs="GHEA Grapalat"/>
                <w:sz w:val="20"/>
                <w:szCs w:val="20"/>
              </w:rPr>
              <w:t>(%)</w:t>
            </w:r>
          </w:p>
        </w:tc>
        <w:tc>
          <w:tcPr>
            <w:tcW w:w="6180" w:type="dxa"/>
            <w:vAlign w:val="center"/>
          </w:tcPr>
          <w:p w14:paraId="266695FD" w14:textId="77777777" w:rsidR="00220899" w:rsidRPr="00C0452F" w:rsidRDefault="00220899" w:rsidP="00BF76FA">
            <w:pPr>
              <w:rPr>
                <w:rFonts w:ascii="GHEA Grapalat" w:eastAsia="GHEA Grapalat" w:hAnsi="GHEA Grapalat" w:cs="GHEA Grapalat"/>
                <w:sz w:val="20"/>
                <w:szCs w:val="20"/>
              </w:rPr>
            </w:pPr>
          </w:p>
        </w:tc>
      </w:tr>
      <w:tr w:rsidR="00220899" w:rsidRPr="00C0452F" w14:paraId="0AB19B7E" w14:textId="77777777" w:rsidTr="00220899">
        <w:tc>
          <w:tcPr>
            <w:tcW w:w="2837" w:type="dxa"/>
            <w:shd w:val="clear" w:color="auto" w:fill="D9E2F3"/>
            <w:vAlign w:val="center"/>
          </w:tcPr>
          <w:p w14:paraId="0FBFD1F7" w14:textId="77777777" w:rsidR="00220899" w:rsidRPr="00C0452F" w:rsidRDefault="00220899" w:rsidP="00D318DD">
            <w:pPr>
              <w:numPr>
                <w:ilvl w:val="2"/>
                <w:numId w:val="28"/>
              </w:numPr>
              <w:pBdr>
                <w:top w:val="nil"/>
                <w:left w:val="nil"/>
                <w:bottom w:val="nil"/>
                <w:right w:val="nil"/>
                <w:between w:val="nil"/>
              </w:pBdr>
              <w:ind w:left="0" w:right="-219" w:firstLine="0"/>
              <w:rPr>
                <w:rFonts w:ascii="GHEA Grapalat" w:eastAsia="GHEA Grapalat" w:hAnsi="GHEA Grapalat" w:cs="GHEA Grapalat"/>
                <w:sz w:val="20"/>
                <w:szCs w:val="20"/>
              </w:rPr>
            </w:pPr>
            <w:r w:rsidRPr="00C0452F">
              <w:rPr>
                <w:rFonts w:ascii="GHEA Grapalat" w:eastAsia="GHEA Grapalat" w:hAnsi="GHEA Grapalat" w:cs="GHEA Grapalat"/>
                <w:sz w:val="20"/>
                <w:szCs w:val="20"/>
              </w:rPr>
              <w:t>Вид участия</w:t>
            </w:r>
          </w:p>
        </w:tc>
        <w:tc>
          <w:tcPr>
            <w:tcW w:w="6180" w:type="dxa"/>
            <w:vAlign w:val="center"/>
          </w:tcPr>
          <w:p w14:paraId="4CE6A435" w14:textId="77777777" w:rsidR="00220899" w:rsidRPr="00C0452F" w:rsidRDefault="00C42AF0" w:rsidP="00BF76FA">
            <w:pPr>
              <w:rPr>
                <w:rFonts w:ascii="GHEA Grapalat" w:eastAsia="GHEA Grapalat" w:hAnsi="GHEA Grapalat" w:cs="GHEA Grapalat"/>
                <w:sz w:val="20"/>
                <w:szCs w:val="20"/>
              </w:rPr>
            </w:pPr>
            <w:sdt>
              <w:sdtPr>
                <w:rPr>
                  <w:rFonts w:ascii="GHEA Grapalat" w:eastAsia="GHEA Grapalat" w:hAnsi="GHEA Grapalat" w:cs="GHEA Grapalat"/>
                  <w:sz w:val="20"/>
                  <w:szCs w:val="20"/>
                </w:rPr>
                <w:id w:val="326794313"/>
                <w14:checkbox>
                  <w14:checked w14:val="0"/>
                  <w14:checkedState w14:val="2612" w14:font="MS Gothic"/>
                  <w14:uncheckedState w14:val="2610" w14:font="MS Gothic"/>
                </w14:checkbox>
              </w:sdtPr>
              <w:sdtEndPr/>
              <w:sdtContent>
                <w:r w:rsidR="00220899" w:rsidRPr="00C0452F">
                  <w:rPr>
                    <w:rFonts w:ascii="Segoe UI Symbol" w:eastAsia="MS Gothic" w:hAnsi="Segoe UI Symbol" w:cs="Segoe UI Symbol"/>
                    <w:sz w:val="20"/>
                    <w:szCs w:val="20"/>
                  </w:rPr>
                  <w:t>☐</w:t>
                </w:r>
              </w:sdtContent>
            </w:sdt>
            <w:r w:rsidR="00220899" w:rsidRPr="00C0452F">
              <w:rPr>
                <w:rFonts w:ascii="GHEA Grapalat" w:eastAsia="GHEA Grapalat" w:hAnsi="GHEA Grapalat" w:cs="GHEA Grapalat"/>
                <w:sz w:val="20"/>
                <w:szCs w:val="20"/>
              </w:rPr>
              <w:tab/>
              <w:t>Прямое участие</w:t>
            </w:r>
          </w:p>
          <w:p w14:paraId="473656ED" w14:textId="77777777" w:rsidR="00220899" w:rsidRPr="00C0452F" w:rsidRDefault="00C42AF0" w:rsidP="00BF76FA">
            <w:pPr>
              <w:rPr>
                <w:rFonts w:ascii="GHEA Grapalat" w:eastAsia="GHEA Grapalat" w:hAnsi="GHEA Grapalat" w:cs="GHEA Grapalat"/>
                <w:sz w:val="20"/>
                <w:szCs w:val="20"/>
              </w:rPr>
            </w:pPr>
            <w:sdt>
              <w:sdtPr>
                <w:rPr>
                  <w:rFonts w:ascii="GHEA Grapalat" w:eastAsia="GHEA Grapalat" w:hAnsi="GHEA Grapalat" w:cs="GHEA Grapalat"/>
                  <w:sz w:val="20"/>
                  <w:szCs w:val="20"/>
                </w:rPr>
                <w:id w:val="1179617233"/>
                <w14:checkbox>
                  <w14:checked w14:val="0"/>
                  <w14:checkedState w14:val="2612" w14:font="MS Gothic"/>
                  <w14:uncheckedState w14:val="2610" w14:font="MS Gothic"/>
                </w14:checkbox>
              </w:sdtPr>
              <w:sdtEndPr/>
              <w:sdtContent>
                <w:r w:rsidR="00220899" w:rsidRPr="00C0452F">
                  <w:rPr>
                    <w:rFonts w:ascii="Segoe UI Symbol" w:eastAsia="MS Gothic" w:hAnsi="Segoe UI Symbol" w:cs="Segoe UI Symbol"/>
                    <w:sz w:val="20"/>
                    <w:szCs w:val="20"/>
                  </w:rPr>
                  <w:t>☐</w:t>
                </w:r>
              </w:sdtContent>
            </w:sdt>
            <w:r w:rsidR="00220899" w:rsidRPr="00C0452F">
              <w:rPr>
                <w:rFonts w:ascii="GHEA Grapalat" w:eastAsia="GHEA Grapalat" w:hAnsi="GHEA Grapalat" w:cs="GHEA Grapalat"/>
                <w:sz w:val="20"/>
                <w:szCs w:val="20"/>
              </w:rPr>
              <w:tab/>
              <w:t>Косвенное участие</w:t>
            </w:r>
          </w:p>
        </w:tc>
      </w:tr>
    </w:tbl>
    <w:p w14:paraId="4DD1B0F8" w14:textId="77777777" w:rsidR="00220899" w:rsidRPr="00C0452F"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sz w:val="20"/>
          <w:szCs w:val="20"/>
        </w:rPr>
      </w:pPr>
      <w:r w:rsidRPr="00C0452F">
        <w:rPr>
          <w:rFonts w:ascii="GHEA Grapalat" w:eastAsia="GHEA Grapalat" w:hAnsi="GHEA Grapalat" w:cs="GHEA Grapalat"/>
          <w:b/>
          <w:sz w:val="20"/>
          <w:szCs w:val="20"/>
        </w:rPr>
        <w:t>Данные реального бенефициара</w:t>
      </w:r>
    </w:p>
    <w:p w14:paraId="007EE613" w14:textId="77777777" w:rsidR="00220899" w:rsidRPr="00C0452F" w:rsidRDefault="00220899" w:rsidP="00BF76FA">
      <w:pPr>
        <w:numPr>
          <w:ilvl w:val="1"/>
          <w:numId w:val="28"/>
        </w:numPr>
        <w:pBdr>
          <w:top w:val="nil"/>
          <w:left w:val="nil"/>
          <w:bottom w:val="nil"/>
          <w:right w:val="nil"/>
          <w:between w:val="nil"/>
        </w:pBdr>
        <w:spacing w:line="259" w:lineRule="auto"/>
        <w:rPr>
          <w:rFonts w:ascii="GHEA Grapalat" w:eastAsia="GHEA Grapalat" w:hAnsi="GHEA Grapalat" w:cs="GHEA Grapalat"/>
          <w:i/>
          <w:sz w:val="20"/>
          <w:szCs w:val="20"/>
        </w:rPr>
      </w:pPr>
      <w:r w:rsidRPr="00C0452F">
        <w:rPr>
          <w:rFonts w:ascii="GHEA Grapalat" w:eastAsia="GHEA Grapalat" w:hAnsi="GHEA Grapalat" w:cs="GHEA Grapalat"/>
          <w:i/>
          <w:sz w:val="20"/>
          <w:szCs w:val="2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20899" w:rsidRPr="00C0452F" w14:paraId="6711CD41" w14:textId="77777777" w:rsidTr="00BF76FA">
        <w:trPr>
          <w:trHeight w:val="58"/>
        </w:trPr>
        <w:tc>
          <w:tcPr>
            <w:tcW w:w="2836" w:type="dxa"/>
            <w:shd w:val="clear" w:color="auto" w:fill="D9E2F3"/>
            <w:vAlign w:val="center"/>
          </w:tcPr>
          <w:p w14:paraId="1F4D216C" w14:textId="77777777" w:rsidR="00220899" w:rsidRPr="00C0452F" w:rsidRDefault="00220899" w:rsidP="00D318DD">
            <w:pPr>
              <w:numPr>
                <w:ilvl w:val="2"/>
                <w:numId w:val="28"/>
              </w:numPr>
              <w:pBdr>
                <w:top w:val="nil"/>
                <w:left w:val="nil"/>
                <w:bottom w:val="nil"/>
                <w:right w:val="nil"/>
                <w:between w:val="nil"/>
              </w:pBdr>
              <w:ind w:left="0" w:right="-78" w:firstLine="0"/>
              <w:rPr>
                <w:rFonts w:ascii="GHEA Grapalat" w:eastAsia="GHEA Grapalat" w:hAnsi="GHEA Grapalat" w:cs="GHEA Grapalat"/>
                <w:sz w:val="20"/>
                <w:szCs w:val="20"/>
              </w:rPr>
            </w:pPr>
            <w:r w:rsidRPr="00C0452F">
              <w:rPr>
                <w:rFonts w:ascii="GHEA Grapalat" w:eastAsia="GHEA Grapalat" w:hAnsi="GHEA Grapalat" w:cs="GHEA Grapalat"/>
                <w:sz w:val="20"/>
                <w:szCs w:val="20"/>
              </w:rPr>
              <w:t>Имя</w:t>
            </w:r>
          </w:p>
        </w:tc>
        <w:tc>
          <w:tcPr>
            <w:tcW w:w="6178" w:type="dxa"/>
            <w:vAlign w:val="center"/>
          </w:tcPr>
          <w:p w14:paraId="6D0800C1" w14:textId="77777777" w:rsidR="00220899" w:rsidRPr="00C0452F" w:rsidRDefault="00220899" w:rsidP="00BF76FA">
            <w:pPr>
              <w:spacing w:before="240"/>
              <w:rPr>
                <w:rFonts w:ascii="GHEA Grapalat" w:eastAsia="GHEA Grapalat" w:hAnsi="GHEA Grapalat" w:cs="GHEA Grapalat"/>
                <w:sz w:val="20"/>
                <w:szCs w:val="20"/>
              </w:rPr>
            </w:pPr>
          </w:p>
        </w:tc>
      </w:tr>
      <w:tr w:rsidR="00220899" w:rsidRPr="00C0452F" w14:paraId="7B42E3F8" w14:textId="77777777" w:rsidTr="00220899">
        <w:tc>
          <w:tcPr>
            <w:tcW w:w="2836" w:type="dxa"/>
            <w:shd w:val="clear" w:color="auto" w:fill="D9E2F3"/>
            <w:vAlign w:val="center"/>
          </w:tcPr>
          <w:p w14:paraId="30FC36D1" w14:textId="77777777" w:rsidR="00220899" w:rsidRPr="00C0452F" w:rsidRDefault="00220899" w:rsidP="00D318DD">
            <w:pPr>
              <w:numPr>
                <w:ilvl w:val="2"/>
                <w:numId w:val="28"/>
              </w:numPr>
              <w:pBdr>
                <w:top w:val="nil"/>
                <w:left w:val="nil"/>
                <w:bottom w:val="nil"/>
                <w:right w:val="nil"/>
                <w:between w:val="nil"/>
              </w:pBdr>
              <w:ind w:left="0" w:right="-78" w:firstLine="0"/>
              <w:rPr>
                <w:rFonts w:ascii="GHEA Grapalat" w:eastAsia="GHEA Grapalat" w:hAnsi="GHEA Grapalat" w:cs="GHEA Grapalat"/>
                <w:sz w:val="20"/>
                <w:szCs w:val="20"/>
              </w:rPr>
            </w:pPr>
            <w:r w:rsidRPr="00C0452F">
              <w:rPr>
                <w:rFonts w:ascii="GHEA Grapalat" w:eastAsia="GHEA Grapalat" w:hAnsi="GHEA Grapalat" w:cs="GHEA Grapalat"/>
                <w:sz w:val="20"/>
                <w:szCs w:val="20"/>
              </w:rPr>
              <w:t>Фамилия</w:t>
            </w:r>
          </w:p>
        </w:tc>
        <w:tc>
          <w:tcPr>
            <w:tcW w:w="6178" w:type="dxa"/>
            <w:vAlign w:val="center"/>
          </w:tcPr>
          <w:p w14:paraId="56CFC199" w14:textId="77777777" w:rsidR="00220899" w:rsidRPr="00C0452F" w:rsidRDefault="00220899" w:rsidP="00BF76FA">
            <w:pPr>
              <w:spacing w:before="240"/>
              <w:rPr>
                <w:rFonts w:ascii="GHEA Grapalat" w:eastAsia="GHEA Grapalat" w:hAnsi="GHEA Grapalat" w:cs="GHEA Grapalat"/>
                <w:sz w:val="20"/>
                <w:szCs w:val="20"/>
              </w:rPr>
            </w:pPr>
          </w:p>
        </w:tc>
      </w:tr>
      <w:tr w:rsidR="00220899" w:rsidRPr="00C0452F" w14:paraId="422A307E" w14:textId="77777777" w:rsidTr="00220899">
        <w:tc>
          <w:tcPr>
            <w:tcW w:w="2836" w:type="dxa"/>
            <w:shd w:val="clear" w:color="auto" w:fill="D9E2F3"/>
            <w:vAlign w:val="center"/>
          </w:tcPr>
          <w:p w14:paraId="503095AE" w14:textId="77777777" w:rsidR="00220899" w:rsidRPr="00C0452F" w:rsidRDefault="00220899" w:rsidP="00D318DD">
            <w:pPr>
              <w:numPr>
                <w:ilvl w:val="2"/>
                <w:numId w:val="28"/>
              </w:numPr>
              <w:pBdr>
                <w:top w:val="nil"/>
                <w:left w:val="nil"/>
                <w:bottom w:val="nil"/>
                <w:right w:val="nil"/>
                <w:between w:val="nil"/>
              </w:pBdr>
              <w:ind w:left="0" w:right="-78" w:firstLine="0"/>
              <w:rPr>
                <w:rFonts w:ascii="GHEA Grapalat" w:eastAsia="GHEA Grapalat" w:hAnsi="GHEA Grapalat" w:cs="GHEA Grapalat"/>
                <w:sz w:val="20"/>
                <w:szCs w:val="20"/>
              </w:rPr>
            </w:pPr>
            <w:r w:rsidRPr="00C0452F">
              <w:rPr>
                <w:rFonts w:ascii="GHEA Grapalat" w:eastAsia="GHEA Grapalat" w:hAnsi="GHEA Grapalat" w:cs="GHEA Grapalat"/>
                <w:sz w:val="20"/>
                <w:szCs w:val="20"/>
              </w:rPr>
              <w:t>Имя(латинскими буквами)</w:t>
            </w:r>
          </w:p>
        </w:tc>
        <w:tc>
          <w:tcPr>
            <w:tcW w:w="6178" w:type="dxa"/>
            <w:vAlign w:val="center"/>
          </w:tcPr>
          <w:p w14:paraId="72EB2653" w14:textId="77777777" w:rsidR="00220899" w:rsidRPr="00C0452F" w:rsidRDefault="00220899" w:rsidP="00BF76FA">
            <w:pPr>
              <w:spacing w:before="240"/>
              <w:rPr>
                <w:rFonts w:ascii="GHEA Grapalat" w:eastAsia="GHEA Grapalat" w:hAnsi="GHEA Grapalat" w:cs="GHEA Grapalat"/>
                <w:sz w:val="20"/>
                <w:szCs w:val="20"/>
              </w:rPr>
            </w:pPr>
          </w:p>
        </w:tc>
      </w:tr>
      <w:tr w:rsidR="00220899" w:rsidRPr="00C0452F" w14:paraId="451F69A6" w14:textId="77777777" w:rsidTr="00220899">
        <w:tc>
          <w:tcPr>
            <w:tcW w:w="2836" w:type="dxa"/>
            <w:shd w:val="clear" w:color="auto" w:fill="D9E2F3"/>
            <w:vAlign w:val="center"/>
          </w:tcPr>
          <w:p w14:paraId="679332CE" w14:textId="77777777" w:rsidR="00220899" w:rsidRPr="00C0452F" w:rsidRDefault="00220899" w:rsidP="00D318DD">
            <w:pPr>
              <w:numPr>
                <w:ilvl w:val="2"/>
                <w:numId w:val="28"/>
              </w:numPr>
              <w:pBdr>
                <w:top w:val="nil"/>
                <w:left w:val="nil"/>
                <w:bottom w:val="nil"/>
                <w:right w:val="nil"/>
                <w:between w:val="nil"/>
              </w:pBdr>
              <w:ind w:left="0" w:right="-78" w:firstLine="0"/>
              <w:rPr>
                <w:rFonts w:ascii="GHEA Grapalat" w:eastAsia="GHEA Grapalat" w:hAnsi="GHEA Grapalat" w:cs="GHEA Grapalat"/>
                <w:sz w:val="20"/>
                <w:szCs w:val="20"/>
              </w:rPr>
            </w:pPr>
            <w:r w:rsidRPr="00C0452F">
              <w:rPr>
                <w:rFonts w:ascii="GHEA Grapalat" w:eastAsia="GHEA Grapalat" w:hAnsi="GHEA Grapalat" w:cs="GHEA Grapalat"/>
                <w:sz w:val="20"/>
                <w:szCs w:val="20"/>
              </w:rPr>
              <w:t>Фамилия (латинскими буквами)</w:t>
            </w:r>
          </w:p>
        </w:tc>
        <w:tc>
          <w:tcPr>
            <w:tcW w:w="6178" w:type="dxa"/>
            <w:vAlign w:val="center"/>
          </w:tcPr>
          <w:p w14:paraId="1510EB4B" w14:textId="77777777" w:rsidR="00220899" w:rsidRPr="00C0452F" w:rsidRDefault="00220899" w:rsidP="00BF76FA">
            <w:pPr>
              <w:spacing w:before="240"/>
              <w:rPr>
                <w:rFonts w:ascii="GHEA Grapalat" w:eastAsia="GHEA Grapalat" w:hAnsi="GHEA Grapalat" w:cs="GHEA Grapalat"/>
                <w:sz w:val="20"/>
                <w:szCs w:val="20"/>
              </w:rPr>
            </w:pPr>
          </w:p>
        </w:tc>
      </w:tr>
      <w:tr w:rsidR="00220899" w:rsidRPr="00C0452F" w14:paraId="7CB1B85E" w14:textId="77777777" w:rsidTr="00220899">
        <w:tc>
          <w:tcPr>
            <w:tcW w:w="2836" w:type="dxa"/>
            <w:shd w:val="clear" w:color="auto" w:fill="D9E2F3"/>
            <w:vAlign w:val="center"/>
          </w:tcPr>
          <w:p w14:paraId="6124D121" w14:textId="77777777" w:rsidR="00220899" w:rsidRPr="00C0452F" w:rsidRDefault="00220899" w:rsidP="00D318DD">
            <w:pPr>
              <w:numPr>
                <w:ilvl w:val="2"/>
                <w:numId w:val="28"/>
              </w:numPr>
              <w:pBdr>
                <w:top w:val="nil"/>
                <w:left w:val="nil"/>
                <w:bottom w:val="nil"/>
                <w:right w:val="nil"/>
                <w:between w:val="nil"/>
              </w:pBdr>
              <w:ind w:left="0" w:right="-78" w:firstLine="0"/>
              <w:rPr>
                <w:rFonts w:ascii="GHEA Grapalat" w:eastAsia="GHEA Grapalat" w:hAnsi="GHEA Grapalat" w:cs="GHEA Grapalat"/>
                <w:sz w:val="20"/>
                <w:szCs w:val="20"/>
              </w:rPr>
            </w:pPr>
            <w:r w:rsidRPr="00C0452F">
              <w:rPr>
                <w:rFonts w:ascii="GHEA Grapalat" w:eastAsia="GHEA Grapalat" w:hAnsi="GHEA Grapalat" w:cs="GHEA Grapalat"/>
                <w:sz w:val="20"/>
                <w:szCs w:val="20"/>
              </w:rPr>
              <w:t>Гражданство</w:t>
            </w:r>
          </w:p>
        </w:tc>
        <w:tc>
          <w:tcPr>
            <w:tcW w:w="6178" w:type="dxa"/>
            <w:vAlign w:val="center"/>
          </w:tcPr>
          <w:p w14:paraId="5C77D84C" w14:textId="77777777" w:rsidR="00220899" w:rsidRPr="00C0452F" w:rsidRDefault="00220899" w:rsidP="00BF76FA">
            <w:pPr>
              <w:spacing w:before="240"/>
              <w:rPr>
                <w:rFonts w:ascii="GHEA Grapalat" w:eastAsia="GHEA Grapalat" w:hAnsi="GHEA Grapalat" w:cs="GHEA Grapalat"/>
                <w:sz w:val="20"/>
                <w:szCs w:val="20"/>
              </w:rPr>
            </w:pPr>
          </w:p>
        </w:tc>
      </w:tr>
      <w:tr w:rsidR="00220899" w:rsidRPr="00C0452F" w14:paraId="0DD3B6A1" w14:textId="77777777" w:rsidTr="00220899">
        <w:tc>
          <w:tcPr>
            <w:tcW w:w="2836" w:type="dxa"/>
            <w:shd w:val="clear" w:color="auto" w:fill="D9E2F3"/>
            <w:vAlign w:val="center"/>
          </w:tcPr>
          <w:p w14:paraId="48FAE968" w14:textId="77777777" w:rsidR="00220899" w:rsidRPr="00C0452F" w:rsidRDefault="00220899" w:rsidP="00D318DD">
            <w:pPr>
              <w:numPr>
                <w:ilvl w:val="2"/>
                <w:numId w:val="28"/>
              </w:numPr>
              <w:pBdr>
                <w:top w:val="nil"/>
                <w:left w:val="nil"/>
                <w:bottom w:val="nil"/>
                <w:right w:val="nil"/>
                <w:between w:val="nil"/>
              </w:pBdr>
              <w:spacing w:after="160" w:line="259" w:lineRule="auto"/>
              <w:ind w:left="0" w:right="-78" w:firstLine="0"/>
              <w:rPr>
                <w:rFonts w:ascii="GHEA Grapalat" w:eastAsia="GHEA Grapalat" w:hAnsi="GHEA Grapalat" w:cs="GHEA Grapalat"/>
                <w:sz w:val="20"/>
                <w:szCs w:val="20"/>
              </w:rPr>
            </w:pPr>
            <w:r w:rsidRPr="00C0452F">
              <w:rPr>
                <w:rFonts w:ascii="GHEA Grapalat" w:eastAsia="GHEA Grapalat" w:hAnsi="GHEA Grapalat" w:cs="GHEA Grapalat"/>
                <w:sz w:val="20"/>
                <w:szCs w:val="20"/>
              </w:rPr>
              <w:t>День, месяц, год рождения</w:t>
            </w:r>
          </w:p>
        </w:tc>
        <w:tc>
          <w:tcPr>
            <w:tcW w:w="6178" w:type="dxa"/>
            <w:vAlign w:val="center"/>
          </w:tcPr>
          <w:p w14:paraId="5CD90CFA" w14:textId="77777777" w:rsidR="00220899" w:rsidRPr="00C0452F" w:rsidRDefault="00220899" w:rsidP="00220899">
            <w:pPr>
              <w:spacing w:before="240" w:after="240"/>
              <w:rPr>
                <w:rFonts w:ascii="GHEA Grapalat" w:eastAsia="GHEA Grapalat" w:hAnsi="GHEA Grapalat" w:cs="GHEA Grapalat"/>
                <w:sz w:val="20"/>
                <w:szCs w:val="20"/>
              </w:rPr>
            </w:pPr>
          </w:p>
        </w:tc>
      </w:tr>
    </w:tbl>
    <w:p w14:paraId="0E11EFDF" w14:textId="77777777" w:rsidR="00220899" w:rsidRPr="00C0452F" w:rsidRDefault="00220899" w:rsidP="00BF76FA">
      <w:pPr>
        <w:numPr>
          <w:ilvl w:val="1"/>
          <w:numId w:val="28"/>
        </w:numPr>
        <w:pBdr>
          <w:top w:val="nil"/>
          <w:left w:val="nil"/>
          <w:bottom w:val="nil"/>
          <w:right w:val="nil"/>
          <w:between w:val="nil"/>
        </w:pBdr>
        <w:rPr>
          <w:rFonts w:ascii="GHEA Grapalat" w:eastAsia="GHEA Grapalat" w:hAnsi="GHEA Grapalat" w:cs="GHEA Grapalat"/>
          <w:i/>
          <w:sz w:val="20"/>
          <w:szCs w:val="20"/>
        </w:rPr>
      </w:pPr>
      <w:r w:rsidRPr="00C0452F">
        <w:rPr>
          <w:rFonts w:ascii="GHEA Grapalat" w:eastAsia="GHEA Grapalat" w:hAnsi="GHEA Grapalat" w:cs="GHEA Grapalat"/>
          <w:i/>
          <w:sz w:val="20"/>
          <w:szCs w:val="2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220899" w:rsidRPr="00C0452F" w14:paraId="47CC27BF" w14:textId="77777777" w:rsidTr="00F875AF">
        <w:trPr>
          <w:trHeight w:val="58"/>
        </w:trPr>
        <w:tc>
          <w:tcPr>
            <w:tcW w:w="2977" w:type="dxa"/>
            <w:shd w:val="clear" w:color="auto" w:fill="D9E2F3"/>
            <w:vAlign w:val="center"/>
          </w:tcPr>
          <w:p w14:paraId="612BE606" w14:textId="77777777" w:rsidR="00220899" w:rsidRPr="00C0452F" w:rsidRDefault="00220899" w:rsidP="00BF76FA">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C0452F">
              <w:rPr>
                <w:rFonts w:ascii="GHEA Grapalat" w:eastAsia="GHEA Grapalat" w:hAnsi="GHEA Grapalat" w:cs="GHEA Grapalat"/>
                <w:sz w:val="20"/>
                <w:szCs w:val="20"/>
              </w:rPr>
              <w:t>Тип документа</w:t>
            </w:r>
          </w:p>
        </w:tc>
        <w:tc>
          <w:tcPr>
            <w:tcW w:w="6096" w:type="dxa"/>
            <w:vAlign w:val="center"/>
          </w:tcPr>
          <w:p w14:paraId="6C244DDE" w14:textId="77777777" w:rsidR="00220899" w:rsidRPr="00C0452F" w:rsidRDefault="00220899" w:rsidP="00BF76FA">
            <w:pPr>
              <w:spacing w:before="240"/>
              <w:rPr>
                <w:rFonts w:ascii="GHEA Grapalat" w:eastAsia="GHEA Grapalat" w:hAnsi="GHEA Grapalat" w:cs="GHEA Grapalat"/>
                <w:sz w:val="20"/>
                <w:szCs w:val="20"/>
              </w:rPr>
            </w:pPr>
          </w:p>
        </w:tc>
      </w:tr>
      <w:tr w:rsidR="00220899" w:rsidRPr="00C0452F" w14:paraId="333A5531" w14:textId="77777777" w:rsidTr="00CF15DB">
        <w:tc>
          <w:tcPr>
            <w:tcW w:w="2977" w:type="dxa"/>
            <w:shd w:val="clear" w:color="auto" w:fill="D9E2F3"/>
            <w:vAlign w:val="center"/>
          </w:tcPr>
          <w:p w14:paraId="7E1DAC04" w14:textId="77777777" w:rsidR="00220899" w:rsidRPr="00C0452F" w:rsidRDefault="00220899" w:rsidP="00BF76FA">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C0452F">
              <w:rPr>
                <w:rFonts w:ascii="GHEA Grapalat" w:eastAsia="GHEA Grapalat" w:hAnsi="GHEA Grapalat" w:cs="GHEA Grapalat"/>
                <w:sz w:val="20"/>
                <w:szCs w:val="20"/>
              </w:rPr>
              <w:t>Номер документа</w:t>
            </w:r>
          </w:p>
        </w:tc>
        <w:tc>
          <w:tcPr>
            <w:tcW w:w="6096" w:type="dxa"/>
            <w:vAlign w:val="center"/>
          </w:tcPr>
          <w:p w14:paraId="535D094B" w14:textId="77777777" w:rsidR="00220899" w:rsidRPr="00C0452F" w:rsidRDefault="00220899" w:rsidP="00BF76FA">
            <w:pPr>
              <w:spacing w:before="240"/>
              <w:rPr>
                <w:rFonts w:ascii="GHEA Grapalat" w:eastAsia="GHEA Grapalat" w:hAnsi="GHEA Grapalat" w:cs="GHEA Grapalat"/>
                <w:sz w:val="20"/>
                <w:szCs w:val="20"/>
              </w:rPr>
            </w:pPr>
          </w:p>
        </w:tc>
      </w:tr>
      <w:tr w:rsidR="00220899" w:rsidRPr="00C0452F" w14:paraId="2CF76560" w14:textId="77777777" w:rsidTr="00CF15DB">
        <w:tc>
          <w:tcPr>
            <w:tcW w:w="2977" w:type="dxa"/>
            <w:shd w:val="clear" w:color="auto" w:fill="D9E2F3"/>
            <w:vAlign w:val="center"/>
          </w:tcPr>
          <w:p w14:paraId="5FE3158F" w14:textId="77777777" w:rsidR="00220899" w:rsidRPr="00C0452F" w:rsidRDefault="00220899" w:rsidP="00BF76FA">
            <w:pPr>
              <w:numPr>
                <w:ilvl w:val="2"/>
                <w:numId w:val="28"/>
              </w:numPr>
              <w:pBdr>
                <w:top w:val="nil"/>
                <w:left w:val="nil"/>
                <w:bottom w:val="nil"/>
                <w:right w:val="nil"/>
                <w:between w:val="nil"/>
              </w:pBdr>
              <w:ind w:left="317" w:hanging="283"/>
              <w:rPr>
                <w:rFonts w:ascii="GHEA Grapalat" w:eastAsia="GHEA Grapalat" w:hAnsi="GHEA Grapalat" w:cs="GHEA Grapalat"/>
                <w:sz w:val="20"/>
                <w:szCs w:val="20"/>
              </w:rPr>
            </w:pPr>
            <w:r w:rsidRPr="00C0452F">
              <w:rPr>
                <w:rFonts w:ascii="GHEA Grapalat" w:eastAsia="GHEA Grapalat" w:hAnsi="GHEA Grapalat" w:cs="GHEA Grapalat"/>
                <w:sz w:val="20"/>
                <w:szCs w:val="20"/>
              </w:rPr>
              <w:t>День, месяц, год предоставления</w:t>
            </w:r>
          </w:p>
        </w:tc>
        <w:tc>
          <w:tcPr>
            <w:tcW w:w="6096" w:type="dxa"/>
            <w:vAlign w:val="center"/>
          </w:tcPr>
          <w:p w14:paraId="25BF0A35" w14:textId="77777777" w:rsidR="00220899" w:rsidRPr="00C0452F" w:rsidRDefault="00220899" w:rsidP="00BF76FA">
            <w:pPr>
              <w:spacing w:before="240"/>
              <w:rPr>
                <w:rFonts w:ascii="GHEA Grapalat" w:eastAsia="GHEA Grapalat" w:hAnsi="GHEA Grapalat" w:cs="GHEA Grapalat"/>
                <w:sz w:val="20"/>
                <w:szCs w:val="20"/>
              </w:rPr>
            </w:pPr>
          </w:p>
        </w:tc>
      </w:tr>
      <w:tr w:rsidR="00220899" w:rsidRPr="00C0452F" w14:paraId="3B50D82F" w14:textId="77777777" w:rsidTr="00CF15DB">
        <w:tc>
          <w:tcPr>
            <w:tcW w:w="2977" w:type="dxa"/>
            <w:shd w:val="clear" w:color="auto" w:fill="D9E2F3"/>
            <w:vAlign w:val="center"/>
          </w:tcPr>
          <w:p w14:paraId="29F8F0B6" w14:textId="77777777" w:rsidR="00220899" w:rsidRPr="00C0452F" w:rsidRDefault="00220899" w:rsidP="00BF76FA">
            <w:pPr>
              <w:numPr>
                <w:ilvl w:val="2"/>
                <w:numId w:val="28"/>
              </w:numPr>
              <w:pBdr>
                <w:top w:val="nil"/>
                <w:left w:val="nil"/>
                <w:bottom w:val="nil"/>
                <w:right w:val="nil"/>
                <w:between w:val="nil"/>
              </w:pBdr>
              <w:ind w:left="34" w:firstLine="0"/>
              <w:rPr>
                <w:rFonts w:ascii="GHEA Grapalat" w:eastAsia="GHEA Grapalat" w:hAnsi="GHEA Grapalat" w:cs="GHEA Grapalat"/>
                <w:sz w:val="20"/>
                <w:szCs w:val="20"/>
              </w:rPr>
            </w:pPr>
            <w:r w:rsidRPr="00C0452F">
              <w:rPr>
                <w:rFonts w:ascii="GHEA Grapalat" w:eastAsia="GHEA Grapalat" w:hAnsi="GHEA Grapalat" w:cs="GHEA Grapalat"/>
                <w:sz w:val="20"/>
                <w:szCs w:val="20"/>
              </w:rPr>
              <w:lastRenderedPageBreak/>
              <w:t>Предоставляющий орган</w:t>
            </w:r>
          </w:p>
        </w:tc>
        <w:tc>
          <w:tcPr>
            <w:tcW w:w="6096" w:type="dxa"/>
            <w:vAlign w:val="center"/>
          </w:tcPr>
          <w:p w14:paraId="4E3751FB" w14:textId="77777777" w:rsidR="00220899" w:rsidRPr="00C0452F" w:rsidRDefault="00220899" w:rsidP="00BF76FA">
            <w:pPr>
              <w:spacing w:before="240"/>
              <w:rPr>
                <w:rFonts w:ascii="GHEA Grapalat" w:eastAsia="GHEA Grapalat" w:hAnsi="GHEA Grapalat" w:cs="GHEA Grapalat"/>
                <w:sz w:val="20"/>
                <w:szCs w:val="20"/>
              </w:rPr>
            </w:pPr>
          </w:p>
        </w:tc>
      </w:tr>
      <w:tr w:rsidR="00220899" w:rsidRPr="00C0452F" w14:paraId="60BEDFAE" w14:textId="77777777" w:rsidTr="00CF15DB">
        <w:tc>
          <w:tcPr>
            <w:tcW w:w="2977" w:type="dxa"/>
            <w:shd w:val="clear" w:color="auto" w:fill="D9E2F3"/>
            <w:vAlign w:val="center"/>
          </w:tcPr>
          <w:p w14:paraId="27826049" w14:textId="77777777" w:rsidR="00220899" w:rsidRPr="00C0452F" w:rsidRDefault="00220899" w:rsidP="00BF76FA">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C0452F">
              <w:rPr>
                <w:rFonts w:ascii="GHEA Grapalat" w:eastAsia="GHEA Grapalat" w:hAnsi="GHEA Grapalat" w:cs="GHEA Grapalat"/>
                <w:sz w:val="20"/>
                <w:szCs w:val="20"/>
              </w:rPr>
              <w:t>НЗОУ или эквивалентный номер</w:t>
            </w:r>
          </w:p>
        </w:tc>
        <w:tc>
          <w:tcPr>
            <w:tcW w:w="6096" w:type="dxa"/>
            <w:vAlign w:val="center"/>
          </w:tcPr>
          <w:p w14:paraId="4FB4A8DC" w14:textId="77777777" w:rsidR="00220899" w:rsidRPr="00C0452F" w:rsidRDefault="00220899" w:rsidP="00BF76FA">
            <w:pPr>
              <w:spacing w:before="240"/>
              <w:rPr>
                <w:rFonts w:ascii="GHEA Grapalat" w:eastAsia="GHEA Grapalat" w:hAnsi="GHEA Grapalat" w:cs="GHEA Grapalat"/>
                <w:sz w:val="20"/>
                <w:szCs w:val="20"/>
              </w:rPr>
            </w:pPr>
          </w:p>
        </w:tc>
      </w:tr>
    </w:tbl>
    <w:p w14:paraId="1597F54C" w14:textId="77777777" w:rsidR="00220899" w:rsidRPr="00C0452F" w:rsidRDefault="00220899" w:rsidP="00BF76FA">
      <w:pPr>
        <w:numPr>
          <w:ilvl w:val="1"/>
          <w:numId w:val="28"/>
        </w:numPr>
        <w:pBdr>
          <w:top w:val="nil"/>
          <w:left w:val="nil"/>
          <w:bottom w:val="nil"/>
          <w:right w:val="nil"/>
          <w:between w:val="nil"/>
        </w:pBdr>
        <w:spacing w:line="259" w:lineRule="auto"/>
        <w:ind w:left="788" w:hanging="431"/>
        <w:rPr>
          <w:rFonts w:ascii="GHEA Grapalat" w:eastAsia="GHEA Grapalat" w:hAnsi="GHEA Grapalat" w:cs="GHEA Grapalat"/>
          <w:i/>
          <w:sz w:val="20"/>
          <w:szCs w:val="20"/>
        </w:rPr>
      </w:pPr>
      <w:r w:rsidRPr="00C0452F">
        <w:rPr>
          <w:rFonts w:ascii="GHEA Grapalat" w:eastAsia="GHEA Grapalat" w:hAnsi="GHEA Grapalat" w:cs="GHEA Grapalat"/>
          <w:i/>
          <w:sz w:val="20"/>
          <w:szCs w:val="2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220899" w:rsidRPr="00C0452F" w14:paraId="5344020C" w14:textId="77777777" w:rsidTr="00F875AF">
        <w:trPr>
          <w:trHeight w:val="267"/>
        </w:trPr>
        <w:tc>
          <w:tcPr>
            <w:tcW w:w="2943" w:type="dxa"/>
            <w:shd w:val="clear" w:color="auto" w:fill="D9E2F3"/>
            <w:vAlign w:val="center"/>
          </w:tcPr>
          <w:p w14:paraId="01AA2B59" w14:textId="77777777" w:rsidR="00220899" w:rsidRPr="00C0452F" w:rsidRDefault="00220899" w:rsidP="00F875AF">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C0452F">
              <w:rPr>
                <w:rFonts w:ascii="GHEA Grapalat" w:eastAsia="GHEA Grapalat" w:hAnsi="GHEA Grapalat" w:cs="GHEA Grapalat"/>
                <w:sz w:val="20"/>
                <w:szCs w:val="20"/>
              </w:rPr>
              <w:t>Государство</w:t>
            </w:r>
          </w:p>
        </w:tc>
        <w:tc>
          <w:tcPr>
            <w:tcW w:w="6072" w:type="dxa"/>
            <w:vAlign w:val="center"/>
          </w:tcPr>
          <w:p w14:paraId="784D946D" w14:textId="77777777" w:rsidR="00220899" w:rsidRPr="00C0452F" w:rsidRDefault="00220899" w:rsidP="00AA5C99">
            <w:pPr>
              <w:spacing w:before="240"/>
              <w:rPr>
                <w:rFonts w:ascii="GHEA Grapalat" w:eastAsia="GHEA Grapalat" w:hAnsi="GHEA Grapalat" w:cs="GHEA Grapalat"/>
                <w:sz w:val="20"/>
                <w:szCs w:val="20"/>
              </w:rPr>
            </w:pPr>
          </w:p>
        </w:tc>
      </w:tr>
      <w:tr w:rsidR="00220899" w:rsidRPr="00C0452F" w14:paraId="4B7D47A4" w14:textId="77777777" w:rsidTr="00F875AF">
        <w:trPr>
          <w:trHeight w:val="174"/>
        </w:trPr>
        <w:tc>
          <w:tcPr>
            <w:tcW w:w="2943" w:type="dxa"/>
            <w:shd w:val="clear" w:color="auto" w:fill="D9E2F3"/>
            <w:vAlign w:val="center"/>
          </w:tcPr>
          <w:p w14:paraId="730F73AD" w14:textId="77777777" w:rsidR="00220899" w:rsidRPr="00C0452F" w:rsidRDefault="00220899" w:rsidP="00F875AF">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C0452F">
              <w:rPr>
                <w:rFonts w:ascii="GHEA Grapalat" w:eastAsia="GHEA Grapalat" w:hAnsi="GHEA Grapalat" w:cs="GHEA Grapalat"/>
                <w:sz w:val="20"/>
                <w:szCs w:val="20"/>
              </w:rPr>
              <w:t>Муниципалитет</w:t>
            </w:r>
          </w:p>
        </w:tc>
        <w:tc>
          <w:tcPr>
            <w:tcW w:w="6072" w:type="dxa"/>
            <w:vAlign w:val="center"/>
          </w:tcPr>
          <w:p w14:paraId="32D5B493" w14:textId="77777777" w:rsidR="00220899" w:rsidRPr="00C0452F" w:rsidRDefault="00220899" w:rsidP="00AA5C99">
            <w:pPr>
              <w:spacing w:before="240"/>
              <w:rPr>
                <w:rFonts w:ascii="GHEA Grapalat" w:eastAsia="GHEA Grapalat" w:hAnsi="GHEA Grapalat" w:cs="GHEA Grapalat"/>
                <w:sz w:val="20"/>
                <w:szCs w:val="20"/>
              </w:rPr>
            </w:pPr>
          </w:p>
        </w:tc>
      </w:tr>
      <w:tr w:rsidR="00220899" w:rsidRPr="00C0452F" w14:paraId="115C0C4E" w14:textId="77777777" w:rsidTr="00220899">
        <w:tc>
          <w:tcPr>
            <w:tcW w:w="2943" w:type="dxa"/>
            <w:shd w:val="clear" w:color="auto" w:fill="D9E2F3"/>
            <w:vAlign w:val="center"/>
          </w:tcPr>
          <w:p w14:paraId="2032290F" w14:textId="77777777" w:rsidR="00220899" w:rsidRPr="00C0452F" w:rsidRDefault="00220899" w:rsidP="00F875AF">
            <w:pPr>
              <w:numPr>
                <w:ilvl w:val="2"/>
                <w:numId w:val="28"/>
              </w:numPr>
              <w:pBdr>
                <w:top w:val="nil"/>
                <w:left w:val="nil"/>
                <w:bottom w:val="nil"/>
                <w:right w:val="nil"/>
                <w:between w:val="nil"/>
              </w:pBdr>
              <w:ind w:left="284" w:hanging="284"/>
              <w:rPr>
                <w:rFonts w:ascii="GHEA Grapalat" w:eastAsia="GHEA Grapalat" w:hAnsi="GHEA Grapalat" w:cs="GHEA Grapalat"/>
                <w:sz w:val="20"/>
                <w:szCs w:val="20"/>
              </w:rPr>
            </w:pPr>
            <w:r w:rsidRPr="00C0452F">
              <w:rPr>
                <w:rFonts w:ascii="GHEA Grapalat" w:eastAsia="GHEA Grapalat" w:hAnsi="GHEA Grapalat" w:cs="GHEA Grapalat"/>
                <w:sz w:val="20"/>
                <w:szCs w:val="20"/>
              </w:rPr>
              <w:t>Административно-территориальная единица</w:t>
            </w:r>
          </w:p>
        </w:tc>
        <w:tc>
          <w:tcPr>
            <w:tcW w:w="6072" w:type="dxa"/>
            <w:vAlign w:val="center"/>
          </w:tcPr>
          <w:p w14:paraId="3F5DED0E" w14:textId="77777777" w:rsidR="00220899" w:rsidRPr="00C0452F" w:rsidRDefault="00220899" w:rsidP="00AA5C99">
            <w:pPr>
              <w:spacing w:before="240"/>
              <w:rPr>
                <w:rFonts w:ascii="GHEA Grapalat" w:eastAsia="GHEA Grapalat" w:hAnsi="GHEA Grapalat" w:cs="GHEA Grapalat"/>
                <w:sz w:val="20"/>
                <w:szCs w:val="20"/>
              </w:rPr>
            </w:pPr>
          </w:p>
        </w:tc>
      </w:tr>
      <w:tr w:rsidR="00220899" w:rsidRPr="00C0452F" w14:paraId="171F303F" w14:textId="77777777" w:rsidTr="00220899">
        <w:tc>
          <w:tcPr>
            <w:tcW w:w="2943" w:type="dxa"/>
            <w:shd w:val="clear" w:color="auto" w:fill="D9E2F3"/>
            <w:vAlign w:val="center"/>
          </w:tcPr>
          <w:p w14:paraId="1350B420" w14:textId="77777777" w:rsidR="00220899" w:rsidRPr="00C0452F" w:rsidRDefault="00220899" w:rsidP="00F875AF">
            <w:pPr>
              <w:numPr>
                <w:ilvl w:val="2"/>
                <w:numId w:val="28"/>
              </w:numPr>
              <w:pBdr>
                <w:top w:val="nil"/>
                <w:left w:val="nil"/>
                <w:bottom w:val="nil"/>
                <w:right w:val="nil"/>
                <w:between w:val="nil"/>
              </w:pBdr>
              <w:ind w:left="426" w:hanging="426"/>
              <w:rPr>
                <w:rFonts w:ascii="GHEA Grapalat" w:eastAsia="GHEA Grapalat" w:hAnsi="GHEA Grapalat" w:cs="GHEA Grapalat"/>
                <w:sz w:val="20"/>
                <w:szCs w:val="20"/>
              </w:rPr>
            </w:pPr>
            <w:r w:rsidRPr="00C0452F">
              <w:rPr>
                <w:rFonts w:ascii="GHEA Grapalat" w:eastAsia="GHEA Grapalat" w:hAnsi="GHEA Grapalat" w:cs="GHEA Grapalat"/>
                <w:sz w:val="20"/>
                <w:szCs w:val="20"/>
              </w:rPr>
              <w:t>Название улицы, здание (дом), квартира</w:t>
            </w:r>
          </w:p>
        </w:tc>
        <w:tc>
          <w:tcPr>
            <w:tcW w:w="6072" w:type="dxa"/>
            <w:vAlign w:val="center"/>
          </w:tcPr>
          <w:p w14:paraId="1A1AF469" w14:textId="77777777" w:rsidR="00220899" w:rsidRPr="00C0452F" w:rsidRDefault="00220899" w:rsidP="00AA5C99">
            <w:pPr>
              <w:spacing w:before="240"/>
              <w:rPr>
                <w:rFonts w:ascii="GHEA Grapalat" w:eastAsia="GHEA Grapalat" w:hAnsi="GHEA Grapalat" w:cs="GHEA Grapalat"/>
                <w:sz w:val="20"/>
                <w:szCs w:val="20"/>
              </w:rPr>
            </w:pPr>
          </w:p>
        </w:tc>
      </w:tr>
    </w:tbl>
    <w:p w14:paraId="228A9B08" w14:textId="77777777" w:rsidR="00220899" w:rsidRPr="00C0452F" w:rsidRDefault="00220899" w:rsidP="00AA5C99">
      <w:pPr>
        <w:numPr>
          <w:ilvl w:val="1"/>
          <w:numId w:val="28"/>
        </w:numPr>
        <w:pBdr>
          <w:top w:val="nil"/>
          <w:left w:val="nil"/>
          <w:bottom w:val="nil"/>
          <w:right w:val="nil"/>
          <w:between w:val="nil"/>
        </w:pBdr>
        <w:rPr>
          <w:rFonts w:ascii="GHEA Grapalat" w:eastAsia="GHEA Grapalat" w:hAnsi="GHEA Grapalat" w:cs="GHEA Grapalat"/>
          <w:i/>
          <w:sz w:val="20"/>
          <w:szCs w:val="20"/>
        </w:rPr>
      </w:pPr>
      <w:r w:rsidRPr="00C0452F">
        <w:rPr>
          <w:rFonts w:ascii="GHEA Grapalat" w:eastAsia="GHEA Grapalat" w:hAnsi="GHEA Grapalat" w:cs="GHEA Grapalat"/>
          <w:i/>
          <w:sz w:val="20"/>
          <w:szCs w:val="2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220899" w:rsidRPr="00C0452F" w14:paraId="10F9AB77" w14:textId="77777777" w:rsidTr="00220899">
        <w:tc>
          <w:tcPr>
            <w:tcW w:w="2837" w:type="dxa"/>
            <w:shd w:val="clear" w:color="auto" w:fill="D9E2F3"/>
            <w:vAlign w:val="center"/>
          </w:tcPr>
          <w:p w14:paraId="3A6A59F3" w14:textId="77777777" w:rsidR="00220899" w:rsidRPr="00C0452F" w:rsidRDefault="00220899" w:rsidP="00F875AF">
            <w:pPr>
              <w:numPr>
                <w:ilvl w:val="2"/>
                <w:numId w:val="28"/>
              </w:numPr>
              <w:pBdr>
                <w:top w:val="nil"/>
                <w:left w:val="nil"/>
                <w:bottom w:val="nil"/>
                <w:right w:val="nil"/>
                <w:between w:val="nil"/>
              </w:pBdr>
              <w:ind w:left="0" w:right="-78" w:firstLine="0"/>
              <w:rPr>
                <w:rFonts w:ascii="GHEA Grapalat" w:eastAsia="GHEA Grapalat" w:hAnsi="GHEA Grapalat" w:cs="GHEA Grapalat"/>
                <w:sz w:val="20"/>
                <w:szCs w:val="20"/>
              </w:rPr>
            </w:pPr>
            <w:r w:rsidRPr="00C0452F">
              <w:rPr>
                <w:rFonts w:ascii="GHEA Grapalat" w:eastAsia="GHEA Grapalat" w:hAnsi="GHEA Grapalat" w:cs="GHEA Grapalat"/>
                <w:sz w:val="20"/>
                <w:szCs w:val="20"/>
              </w:rPr>
              <w:t>Государство</w:t>
            </w:r>
          </w:p>
        </w:tc>
        <w:tc>
          <w:tcPr>
            <w:tcW w:w="6178" w:type="dxa"/>
            <w:vAlign w:val="center"/>
          </w:tcPr>
          <w:p w14:paraId="1D09832A" w14:textId="77777777" w:rsidR="00220899" w:rsidRPr="00C0452F" w:rsidRDefault="00220899" w:rsidP="00353F25">
            <w:pPr>
              <w:spacing w:before="240"/>
              <w:rPr>
                <w:rFonts w:ascii="GHEA Grapalat" w:eastAsia="GHEA Grapalat" w:hAnsi="GHEA Grapalat" w:cs="GHEA Grapalat"/>
                <w:sz w:val="20"/>
                <w:szCs w:val="20"/>
              </w:rPr>
            </w:pPr>
          </w:p>
        </w:tc>
      </w:tr>
      <w:tr w:rsidR="00220899" w:rsidRPr="00C0452F" w14:paraId="1E6EE314" w14:textId="77777777" w:rsidTr="00F875AF">
        <w:trPr>
          <w:trHeight w:val="180"/>
        </w:trPr>
        <w:tc>
          <w:tcPr>
            <w:tcW w:w="2837" w:type="dxa"/>
            <w:shd w:val="clear" w:color="auto" w:fill="D9E2F3"/>
            <w:vAlign w:val="center"/>
          </w:tcPr>
          <w:p w14:paraId="5533B977" w14:textId="77777777" w:rsidR="00220899" w:rsidRPr="00C0452F" w:rsidRDefault="00220899" w:rsidP="00F875AF">
            <w:pPr>
              <w:numPr>
                <w:ilvl w:val="2"/>
                <w:numId w:val="28"/>
              </w:numPr>
              <w:pBdr>
                <w:top w:val="nil"/>
                <w:left w:val="nil"/>
                <w:bottom w:val="nil"/>
                <w:right w:val="nil"/>
                <w:between w:val="nil"/>
              </w:pBdr>
              <w:ind w:left="0" w:right="-78" w:firstLine="0"/>
              <w:rPr>
                <w:rFonts w:ascii="GHEA Grapalat" w:eastAsia="GHEA Grapalat" w:hAnsi="GHEA Grapalat" w:cs="GHEA Grapalat"/>
                <w:sz w:val="20"/>
                <w:szCs w:val="20"/>
              </w:rPr>
            </w:pPr>
            <w:r w:rsidRPr="00C0452F">
              <w:rPr>
                <w:rFonts w:ascii="GHEA Grapalat" w:eastAsia="GHEA Grapalat" w:hAnsi="GHEA Grapalat" w:cs="GHEA Grapalat"/>
                <w:sz w:val="20"/>
                <w:szCs w:val="20"/>
              </w:rPr>
              <w:t>Муниципалитет</w:t>
            </w:r>
          </w:p>
        </w:tc>
        <w:tc>
          <w:tcPr>
            <w:tcW w:w="6178" w:type="dxa"/>
            <w:vAlign w:val="center"/>
          </w:tcPr>
          <w:p w14:paraId="3C5EDDC7" w14:textId="77777777" w:rsidR="00220899" w:rsidRPr="00C0452F" w:rsidRDefault="00220899" w:rsidP="00353F25">
            <w:pPr>
              <w:spacing w:before="240"/>
              <w:rPr>
                <w:rFonts w:ascii="GHEA Grapalat" w:eastAsia="GHEA Grapalat" w:hAnsi="GHEA Grapalat" w:cs="GHEA Grapalat"/>
                <w:sz w:val="20"/>
                <w:szCs w:val="20"/>
              </w:rPr>
            </w:pPr>
          </w:p>
        </w:tc>
      </w:tr>
      <w:tr w:rsidR="00220899" w:rsidRPr="00C0452F" w14:paraId="26091466" w14:textId="77777777" w:rsidTr="00220899">
        <w:tc>
          <w:tcPr>
            <w:tcW w:w="2837" w:type="dxa"/>
            <w:shd w:val="clear" w:color="auto" w:fill="D9E2F3"/>
            <w:vAlign w:val="center"/>
          </w:tcPr>
          <w:p w14:paraId="1F0A2A31" w14:textId="77777777" w:rsidR="00220899" w:rsidRPr="00C0452F" w:rsidRDefault="00220899" w:rsidP="00F875AF">
            <w:pPr>
              <w:numPr>
                <w:ilvl w:val="2"/>
                <w:numId w:val="28"/>
              </w:numPr>
              <w:pBdr>
                <w:top w:val="nil"/>
                <w:left w:val="nil"/>
                <w:bottom w:val="nil"/>
                <w:right w:val="nil"/>
                <w:between w:val="nil"/>
              </w:pBdr>
              <w:ind w:left="0" w:right="-78" w:firstLine="0"/>
              <w:rPr>
                <w:rFonts w:ascii="GHEA Grapalat" w:eastAsia="GHEA Grapalat" w:hAnsi="GHEA Grapalat" w:cs="GHEA Grapalat"/>
                <w:sz w:val="20"/>
                <w:szCs w:val="20"/>
              </w:rPr>
            </w:pPr>
            <w:r w:rsidRPr="00C0452F">
              <w:rPr>
                <w:rFonts w:ascii="GHEA Grapalat" w:eastAsia="GHEA Grapalat" w:hAnsi="GHEA Grapalat" w:cs="GHEA Grapalat"/>
                <w:sz w:val="20"/>
                <w:szCs w:val="20"/>
              </w:rPr>
              <w:t>Административно-территориальная единица</w:t>
            </w:r>
          </w:p>
        </w:tc>
        <w:tc>
          <w:tcPr>
            <w:tcW w:w="6178" w:type="dxa"/>
            <w:vAlign w:val="center"/>
          </w:tcPr>
          <w:p w14:paraId="64016EEB" w14:textId="77777777" w:rsidR="00220899" w:rsidRPr="00C0452F" w:rsidRDefault="00220899" w:rsidP="00353F25">
            <w:pPr>
              <w:spacing w:before="240"/>
              <w:rPr>
                <w:rFonts w:ascii="GHEA Grapalat" w:eastAsia="GHEA Grapalat" w:hAnsi="GHEA Grapalat" w:cs="GHEA Grapalat"/>
                <w:sz w:val="20"/>
                <w:szCs w:val="20"/>
              </w:rPr>
            </w:pPr>
          </w:p>
        </w:tc>
      </w:tr>
      <w:tr w:rsidR="00220899" w:rsidRPr="00C0452F" w14:paraId="5FF5B357" w14:textId="77777777" w:rsidTr="00220899">
        <w:tc>
          <w:tcPr>
            <w:tcW w:w="2837" w:type="dxa"/>
            <w:shd w:val="clear" w:color="auto" w:fill="D9E2F3"/>
            <w:vAlign w:val="center"/>
          </w:tcPr>
          <w:p w14:paraId="45605D87" w14:textId="77777777" w:rsidR="00220899" w:rsidRPr="00C0452F" w:rsidRDefault="00220899" w:rsidP="00F875AF">
            <w:pPr>
              <w:numPr>
                <w:ilvl w:val="2"/>
                <w:numId w:val="28"/>
              </w:numPr>
              <w:pBdr>
                <w:top w:val="nil"/>
                <w:left w:val="nil"/>
                <w:bottom w:val="nil"/>
                <w:right w:val="nil"/>
                <w:between w:val="nil"/>
              </w:pBdr>
              <w:spacing w:after="160"/>
              <w:ind w:left="0" w:right="-78" w:firstLine="0"/>
              <w:rPr>
                <w:rFonts w:ascii="GHEA Grapalat" w:eastAsia="GHEA Grapalat" w:hAnsi="GHEA Grapalat" w:cs="GHEA Grapalat"/>
                <w:sz w:val="20"/>
                <w:szCs w:val="20"/>
              </w:rPr>
            </w:pPr>
            <w:r w:rsidRPr="00C0452F">
              <w:rPr>
                <w:rFonts w:ascii="GHEA Grapalat" w:eastAsia="GHEA Grapalat" w:hAnsi="GHEA Grapalat" w:cs="GHEA Grapalat"/>
                <w:sz w:val="20"/>
                <w:szCs w:val="20"/>
              </w:rPr>
              <w:t>Название улицы, здание (дом), квартира</w:t>
            </w:r>
          </w:p>
        </w:tc>
        <w:tc>
          <w:tcPr>
            <w:tcW w:w="6178" w:type="dxa"/>
            <w:vAlign w:val="center"/>
          </w:tcPr>
          <w:p w14:paraId="1CF0E108" w14:textId="77777777" w:rsidR="00220899" w:rsidRPr="00C0452F" w:rsidRDefault="00220899" w:rsidP="00220899">
            <w:pPr>
              <w:spacing w:before="240" w:after="240"/>
              <w:rPr>
                <w:rFonts w:ascii="GHEA Grapalat" w:eastAsia="GHEA Grapalat" w:hAnsi="GHEA Grapalat" w:cs="GHEA Grapalat"/>
                <w:sz w:val="20"/>
                <w:szCs w:val="20"/>
              </w:rPr>
            </w:pPr>
          </w:p>
        </w:tc>
      </w:tr>
    </w:tbl>
    <w:p w14:paraId="6FEDFCB9" w14:textId="77777777" w:rsidR="00220899" w:rsidRPr="00C0452F" w:rsidRDefault="00220899" w:rsidP="00353F25">
      <w:pPr>
        <w:numPr>
          <w:ilvl w:val="1"/>
          <w:numId w:val="28"/>
        </w:numPr>
        <w:pBdr>
          <w:top w:val="nil"/>
          <w:left w:val="nil"/>
          <w:bottom w:val="nil"/>
          <w:right w:val="nil"/>
          <w:between w:val="nil"/>
        </w:pBdr>
        <w:spacing w:line="259" w:lineRule="auto"/>
        <w:ind w:left="432"/>
        <w:rPr>
          <w:rFonts w:ascii="GHEA Grapalat" w:eastAsia="GHEA Grapalat" w:hAnsi="GHEA Grapalat" w:cs="GHEA Grapalat"/>
          <w:i/>
          <w:sz w:val="20"/>
          <w:szCs w:val="20"/>
        </w:rPr>
      </w:pPr>
      <w:r w:rsidRPr="00C0452F">
        <w:rPr>
          <w:rFonts w:ascii="GHEA Grapalat" w:eastAsia="GHEA Grapalat" w:hAnsi="GHEA Grapalat" w:cs="GHEA Grapalat"/>
          <w:i/>
          <w:sz w:val="20"/>
          <w:szCs w:val="20"/>
        </w:rPr>
        <w:t>Основания являться реальным бенефициаром</w:t>
      </w:r>
      <w:r w:rsidRPr="00C0452F" w:rsidDel="00F76C18">
        <w:rPr>
          <w:rFonts w:ascii="GHEA Grapalat" w:eastAsia="GHEA Grapalat" w:hAnsi="GHEA Grapalat" w:cs="GHEA Grapalat"/>
          <w:i/>
          <w:sz w:val="20"/>
          <w:szCs w:val="20"/>
        </w:rPr>
        <w:t xml:space="preserve"> </w:t>
      </w:r>
      <w:r w:rsidRPr="00C0452F">
        <w:rPr>
          <w:rFonts w:ascii="GHEA Grapalat" w:eastAsia="GHEA Grapalat" w:hAnsi="GHEA Grapalat" w:cs="GHEA Grapalat"/>
          <w:i/>
          <w:sz w:val="20"/>
          <w:szCs w:val="20"/>
        </w:rPr>
        <w:t>(за исключением подотчетных организаций сферы недропользования)</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0"/>
        <w:gridCol w:w="4508"/>
        <w:gridCol w:w="4148"/>
        <w:gridCol w:w="360"/>
      </w:tblGrid>
      <w:tr w:rsidR="00220899" w:rsidRPr="00C0452F" w14:paraId="1DE2B7DB" w14:textId="77777777" w:rsidTr="00D318DD">
        <w:trPr>
          <w:gridAfter w:val="1"/>
          <w:wAfter w:w="360" w:type="dxa"/>
          <w:trHeight w:val="706"/>
        </w:trPr>
        <w:tc>
          <w:tcPr>
            <w:tcW w:w="9016" w:type="dxa"/>
            <w:gridSpan w:val="3"/>
            <w:vAlign w:val="center"/>
          </w:tcPr>
          <w:p w14:paraId="18054988" w14:textId="77777777" w:rsidR="00220899" w:rsidRPr="00C0452F" w:rsidRDefault="00C42AF0" w:rsidP="00D318DD">
            <w:pPr>
              <w:jc w:val="both"/>
              <w:rPr>
                <w:rFonts w:ascii="GHEA Grapalat" w:eastAsia="GHEA Grapalat" w:hAnsi="GHEA Grapalat" w:cs="GHEA Grapalat"/>
                <w:sz w:val="20"/>
                <w:szCs w:val="20"/>
              </w:rPr>
            </w:pPr>
            <w:sdt>
              <w:sdtPr>
                <w:rPr>
                  <w:rFonts w:ascii="GHEA Grapalat" w:eastAsia="GHEA Grapalat" w:hAnsi="GHEA Grapalat" w:cs="GHEA Grapalat"/>
                  <w:sz w:val="20"/>
                  <w:szCs w:val="20"/>
                </w:rPr>
                <w:id w:val="-842393443"/>
                <w14:checkbox>
                  <w14:checked w14:val="0"/>
                  <w14:checkedState w14:val="2612" w14:font="MS Gothic"/>
                  <w14:uncheckedState w14:val="2610" w14:font="MS Gothic"/>
                </w14:checkbox>
              </w:sdtPr>
              <w:sdtEndPr/>
              <w:sdtContent>
                <w:r w:rsidR="00220899" w:rsidRPr="00C0452F">
                  <w:rPr>
                    <w:rFonts w:ascii="Segoe UI Symbol" w:eastAsia="MS Gothic" w:hAnsi="Segoe UI Symbol" w:cs="Segoe UI Symbol"/>
                    <w:sz w:val="20"/>
                    <w:szCs w:val="20"/>
                  </w:rPr>
                  <w:t>☐</w:t>
                </w:r>
              </w:sdtContent>
            </w:sdt>
            <w:r w:rsidR="00220899" w:rsidRPr="00C0452F">
              <w:rPr>
                <w:rFonts w:ascii="GHEA Grapalat" w:eastAsia="GHEA Grapalat" w:hAnsi="GHEA Grapalat" w:cs="GHEA Grapalat"/>
                <w:sz w:val="20"/>
                <w:szCs w:val="20"/>
              </w:rPr>
              <w:tab/>
            </w:r>
            <w:r w:rsidR="00220899" w:rsidRPr="00C0452F">
              <w:rPr>
                <w:rFonts w:ascii="GHEA Grapalat" w:eastAsia="GHEA Grapalat" w:hAnsi="GHEA Grapalat" w:cs="GHEA Grapalat"/>
                <w:sz w:val="20"/>
                <w:szCs w:val="20"/>
                <w:lang w:val="hy-AM"/>
              </w:rPr>
              <w:t>а</w:t>
            </w:r>
            <w:r w:rsidR="00220899" w:rsidRPr="00C0452F">
              <w:rPr>
                <w:rFonts w:ascii="GHEA Grapalat" w:eastAsia="GHEA Grapalat" w:hAnsi="GHEA Grapalat" w:cs="GHEA Grapalat"/>
                <w:sz w:val="20"/>
                <w:szCs w:val="20"/>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220899" w:rsidRPr="00C0452F" w14:paraId="08561E20" w14:textId="77777777" w:rsidTr="00F875AF">
        <w:trPr>
          <w:gridBefore w:val="1"/>
          <w:wBefore w:w="360" w:type="dxa"/>
          <w:trHeight w:val="69"/>
        </w:trPr>
        <w:tc>
          <w:tcPr>
            <w:tcW w:w="4508" w:type="dxa"/>
            <w:shd w:val="clear" w:color="auto" w:fill="D9E2F3"/>
            <w:vAlign w:val="center"/>
          </w:tcPr>
          <w:p w14:paraId="1DB4110C" w14:textId="77777777" w:rsidR="00220899" w:rsidRPr="00C0452F" w:rsidRDefault="00220899" w:rsidP="00F875AF">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C0452F">
              <w:rPr>
                <w:rFonts w:ascii="GHEA Grapalat" w:eastAsia="GHEA Grapalat" w:hAnsi="GHEA Grapalat" w:cs="GHEA Grapalat"/>
                <w:sz w:val="20"/>
                <w:szCs w:val="20"/>
              </w:rPr>
              <w:t>Размер участия</w:t>
            </w:r>
            <w:r w:rsidRPr="00C0452F" w:rsidDel="00C376E4">
              <w:rPr>
                <w:rFonts w:ascii="GHEA Grapalat" w:eastAsia="GHEA Grapalat" w:hAnsi="GHEA Grapalat" w:cs="GHEA Grapalat"/>
                <w:sz w:val="20"/>
                <w:szCs w:val="20"/>
              </w:rPr>
              <w:t xml:space="preserve"> </w:t>
            </w:r>
            <w:r w:rsidRPr="00C0452F">
              <w:rPr>
                <w:rFonts w:ascii="GHEA Grapalat" w:eastAsia="GHEA Grapalat" w:hAnsi="GHEA Grapalat" w:cs="GHEA Grapalat"/>
                <w:sz w:val="20"/>
                <w:szCs w:val="20"/>
              </w:rPr>
              <w:t>(%)</w:t>
            </w:r>
          </w:p>
        </w:tc>
        <w:tc>
          <w:tcPr>
            <w:tcW w:w="4508" w:type="dxa"/>
            <w:gridSpan w:val="2"/>
            <w:shd w:val="clear" w:color="auto" w:fill="FFFFFF"/>
            <w:vAlign w:val="center"/>
          </w:tcPr>
          <w:p w14:paraId="1FFEAD96" w14:textId="77777777" w:rsidR="00220899" w:rsidRPr="00C0452F" w:rsidRDefault="00220899" w:rsidP="00353F25">
            <w:pPr>
              <w:spacing w:before="240"/>
              <w:rPr>
                <w:rFonts w:ascii="GHEA Grapalat" w:eastAsia="GHEA Grapalat" w:hAnsi="GHEA Grapalat" w:cs="GHEA Grapalat"/>
                <w:sz w:val="20"/>
                <w:szCs w:val="20"/>
              </w:rPr>
            </w:pPr>
          </w:p>
        </w:tc>
      </w:tr>
      <w:tr w:rsidR="00220899" w:rsidRPr="00C0452F" w14:paraId="26877BEE" w14:textId="77777777" w:rsidTr="00353F25">
        <w:trPr>
          <w:gridBefore w:val="1"/>
          <w:wBefore w:w="360" w:type="dxa"/>
          <w:trHeight w:val="58"/>
        </w:trPr>
        <w:tc>
          <w:tcPr>
            <w:tcW w:w="4508" w:type="dxa"/>
            <w:shd w:val="clear" w:color="auto" w:fill="D9E2F3"/>
            <w:vAlign w:val="center"/>
          </w:tcPr>
          <w:p w14:paraId="6ACE61CD" w14:textId="77777777" w:rsidR="00220899" w:rsidRPr="00C0452F" w:rsidRDefault="00220899" w:rsidP="00F875AF">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C0452F">
              <w:rPr>
                <w:rFonts w:ascii="GHEA Grapalat" w:eastAsia="GHEA Grapalat" w:hAnsi="GHEA Grapalat" w:cs="GHEA Grapalat"/>
                <w:sz w:val="20"/>
                <w:szCs w:val="20"/>
              </w:rPr>
              <w:t>Вид участия</w:t>
            </w:r>
          </w:p>
        </w:tc>
        <w:tc>
          <w:tcPr>
            <w:tcW w:w="4508" w:type="dxa"/>
            <w:gridSpan w:val="2"/>
            <w:vAlign w:val="center"/>
          </w:tcPr>
          <w:p w14:paraId="0A8AEDD0" w14:textId="77777777" w:rsidR="00220899" w:rsidRPr="00C0452F" w:rsidRDefault="00C42AF0" w:rsidP="00D318DD">
            <w:pPr>
              <w:rPr>
                <w:rFonts w:ascii="GHEA Grapalat" w:eastAsia="GHEA Grapalat" w:hAnsi="GHEA Grapalat" w:cs="GHEA Grapalat"/>
                <w:sz w:val="20"/>
                <w:szCs w:val="20"/>
              </w:rPr>
            </w:pPr>
            <w:sdt>
              <w:sdtPr>
                <w:rPr>
                  <w:rFonts w:ascii="GHEA Grapalat" w:eastAsia="GHEA Grapalat" w:hAnsi="GHEA Grapalat" w:cs="GHEA Grapalat"/>
                  <w:sz w:val="20"/>
                  <w:szCs w:val="20"/>
                </w:rPr>
                <w:id w:val="-868681999"/>
                <w14:checkbox>
                  <w14:checked w14:val="0"/>
                  <w14:checkedState w14:val="2612" w14:font="MS Gothic"/>
                  <w14:uncheckedState w14:val="2610" w14:font="MS Gothic"/>
                </w14:checkbox>
              </w:sdtPr>
              <w:sdtEndPr/>
              <w:sdtContent>
                <w:r w:rsidR="00220899" w:rsidRPr="00C0452F">
                  <w:rPr>
                    <w:rFonts w:ascii="Segoe UI Symbol" w:eastAsia="MS Gothic" w:hAnsi="Segoe UI Symbol" w:cs="Segoe UI Symbol"/>
                    <w:sz w:val="20"/>
                    <w:szCs w:val="20"/>
                  </w:rPr>
                  <w:t>☐</w:t>
                </w:r>
              </w:sdtContent>
            </w:sdt>
            <w:r w:rsidR="00220899" w:rsidRPr="00C0452F">
              <w:rPr>
                <w:rFonts w:ascii="GHEA Grapalat" w:eastAsia="GHEA Grapalat" w:hAnsi="GHEA Grapalat" w:cs="GHEA Grapalat"/>
                <w:sz w:val="20"/>
                <w:szCs w:val="20"/>
              </w:rPr>
              <w:tab/>
              <w:t>Прямое участие</w:t>
            </w:r>
          </w:p>
          <w:p w14:paraId="0ED1ED40" w14:textId="77777777" w:rsidR="00220899" w:rsidRPr="00C0452F" w:rsidRDefault="00C42AF0" w:rsidP="00353F25">
            <w:pPr>
              <w:rPr>
                <w:rFonts w:ascii="GHEA Grapalat" w:eastAsia="GHEA Grapalat" w:hAnsi="GHEA Grapalat" w:cs="GHEA Grapalat"/>
                <w:sz w:val="20"/>
                <w:szCs w:val="20"/>
              </w:rPr>
            </w:pPr>
            <w:sdt>
              <w:sdtPr>
                <w:rPr>
                  <w:rFonts w:ascii="GHEA Grapalat" w:eastAsia="GHEA Grapalat" w:hAnsi="GHEA Grapalat" w:cs="GHEA Grapalat"/>
                  <w:sz w:val="20"/>
                  <w:szCs w:val="20"/>
                </w:rPr>
                <w:id w:val="1440572912"/>
                <w14:checkbox>
                  <w14:checked w14:val="0"/>
                  <w14:checkedState w14:val="2612" w14:font="MS Gothic"/>
                  <w14:uncheckedState w14:val="2610" w14:font="MS Gothic"/>
                </w14:checkbox>
              </w:sdtPr>
              <w:sdtEndPr/>
              <w:sdtContent>
                <w:r w:rsidR="00220899" w:rsidRPr="00C0452F">
                  <w:rPr>
                    <w:rFonts w:ascii="Segoe UI Symbol" w:eastAsia="MS Gothic" w:hAnsi="Segoe UI Symbol" w:cs="Segoe UI Symbol"/>
                    <w:sz w:val="20"/>
                    <w:szCs w:val="20"/>
                  </w:rPr>
                  <w:t>☐</w:t>
                </w:r>
              </w:sdtContent>
            </w:sdt>
            <w:r w:rsidR="00220899" w:rsidRPr="00C0452F">
              <w:rPr>
                <w:rFonts w:ascii="GHEA Grapalat" w:eastAsia="GHEA Grapalat" w:hAnsi="GHEA Grapalat" w:cs="GHEA Grapalat"/>
                <w:sz w:val="20"/>
                <w:szCs w:val="20"/>
              </w:rPr>
              <w:tab/>
              <w:t>Косвенное участие</w:t>
            </w:r>
          </w:p>
        </w:tc>
      </w:tr>
      <w:tr w:rsidR="00220899" w:rsidRPr="00C0452F" w14:paraId="375FC699" w14:textId="77777777" w:rsidTr="00353F25">
        <w:trPr>
          <w:gridBefore w:val="1"/>
          <w:wBefore w:w="360" w:type="dxa"/>
        </w:trPr>
        <w:tc>
          <w:tcPr>
            <w:tcW w:w="9016" w:type="dxa"/>
            <w:gridSpan w:val="3"/>
            <w:vAlign w:val="center"/>
          </w:tcPr>
          <w:p w14:paraId="36AA1E79" w14:textId="77777777" w:rsidR="00220899" w:rsidRPr="00C0452F" w:rsidRDefault="00C42AF0" w:rsidP="00353F25">
            <w:pPr>
              <w:rPr>
                <w:rFonts w:ascii="GHEA Grapalat" w:eastAsia="GHEA Grapalat" w:hAnsi="GHEA Grapalat" w:cs="GHEA Grapalat"/>
                <w:sz w:val="20"/>
                <w:szCs w:val="20"/>
              </w:rPr>
            </w:pPr>
            <w:sdt>
              <w:sdtPr>
                <w:rPr>
                  <w:rFonts w:ascii="GHEA Grapalat" w:eastAsia="GHEA Grapalat" w:hAnsi="GHEA Grapalat" w:cs="GHEA Grapalat"/>
                  <w:sz w:val="20"/>
                  <w:szCs w:val="20"/>
                </w:rPr>
                <w:id w:val="-170491207"/>
                <w14:checkbox>
                  <w14:checked w14:val="0"/>
                  <w14:checkedState w14:val="2612" w14:font="MS Gothic"/>
                  <w14:uncheckedState w14:val="2610" w14:font="MS Gothic"/>
                </w14:checkbox>
              </w:sdtPr>
              <w:sdtEndPr/>
              <w:sdtContent>
                <w:r w:rsidR="00220899" w:rsidRPr="00C0452F">
                  <w:rPr>
                    <w:rFonts w:ascii="Segoe UI Symbol" w:eastAsia="MS Gothic" w:hAnsi="Segoe UI Symbol" w:cs="Segoe UI Symbol"/>
                    <w:sz w:val="20"/>
                    <w:szCs w:val="20"/>
                  </w:rPr>
                  <w:t>☐</w:t>
                </w:r>
              </w:sdtContent>
            </w:sdt>
            <w:r w:rsidR="00220899" w:rsidRPr="00C0452F">
              <w:rPr>
                <w:rFonts w:ascii="GHEA Grapalat" w:eastAsia="GHEA Grapalat" w:hAnsi="GHEA Grapalat" w:cs="GHEA Grapalat"/>
                <w:sz w:val="20"/>
                <w:szCs w:val="20"/>
              </w:rPr>
              <w:tab/>
            </w:r>
            <w:r w:rsidR="00220899" w:rsidRPr="00C0452F">
              <w:rPr>
                <w:rFonts w:ascii="GHEA Grapalat" w:eastAsia="GHEA Grapalat" w:hAnsi="GHEA Grapalat" w:cs="GHEA Grapalat"/>
                <w:sz w:val="20"/>
                <w:szCs w:val="20"/>
                <w:lang w:val="hy-AM"/>
              </w:rPr>
              <w:t>б</w:t>
            </w:r>
            <w:r w:rsidR="00220899" w:rsidRPr="00C0452F">
              <w:rPr>
                <w:rFonts w:eastAsia="Cambria Math"/>
                <w:sz w:val="20"/>
                <w:szCs w:val="20"/>
              </w:rPr>
              <w:t>․</w:t>
            </w:r>
            <w:r w:rsidR="00220899" w:rsidRPr="00C0452F">
              <w:rPr>
                <w:rFonts w:ascii="GHEA Grapalat" w:eastAsia="GHEA Grapalat" w:hAnsi="GHEA Grapalat" w:cs="GHEA Grapalat"/>
                <w:sz w:val="20"/>
                <w:szCs w:val="20"/>
              </w:rPr>
              <w:t xml:space="preserve"> осуществляет реальный (фактический) контроль за данным юридическим лицом иными средствами</w:t>
            </w:r>
          </w:p>
        </w:tc>
      </w:tr>
      <w:tr w:rsidR="00220899" w:rsidRPr="00C0452F" w14:paraId="2F2C4BBD" w14:textId="77777777" w:rsidTr="00353F25">
        <w:trPr>
          <w:gridBefore w:val="1"/>
          <w:wBefore w:w="360" w:type="dxa"/>
        </w:trPr>
        <w:tc>
          <w:tcPr>
            <w:tcW w:w="9016" w:type="dxa"/>
            <w:gridSpan w:val="3"/>
            <w:vAlign w:val="center"/>
          </w:tcPr>
          <w:p w14:paraId="7052AFB9" w14:textId="77777777" w:rsidR="00220899" w:rsidRPr="00C0452F" w:rsidRDefault="00C42AF0" w:rsidP="00353F25">
            <w:pPr>
              <w:jc w:val="both"/>
              <w:rPr>
                <w:rFonts w:ascii="GHEA Grapalat" w:eastAsia="GHEA Grapalat" w:hAnsi="GHEA Grapalat" w:cs="GHEA Grapalat"/>
                <w:sz w:val="20"/>
                <w:szCs w:val="20"/>
              </w:rPr>
            </w:pPr>
            <w:sdt>
              <w:sdtPr>
                <w:rPr>
                  <w:rFonts w:ascii="GHEA Grapalat" w:eastAsia="GHEA Grapalat" w:hAnsi="GHEA Grapalat" w:cs="GHEA Grapalat"/>
                  <w:sz w:val="20"/>
                  <w:szCs w:val="20"/>
                </w:rPr>
                <w:id w:val="-181971841"/>
                <w14:checkbox>
                  <w14:checked w14:val="0"/>
                  <w14:checkedState w14:val="2612" w14:font="MS Gothic"/>
                  <w14:uncheckedState w14:val="2610" w14:font="MS Gothic"/>
                </w14:checkbox>
              </w:sdtPr>
              <w:sdtEndPr/>
              <w:sdtContent>
                <w:r w:rsidR="00220899" w:rsidRPr="00C0452F">
                  <w:rPr>
                    <w:rFonts w:ascii="Segoe UI Symbol" w:eastAsia="MS Gothic" w:hAnsi="Segoe UI Symbol" w:cs="Segoe UI Symbol"/>
                    <w:sz w:val="20"/>
                    <w:szCs w:val="20"/>
                  </w:rPr>
                  <w:t>☐</w:t>
                </w:r>
              </w:sdtContent>
            </w:sdt>
            <w:r w:rsidR="00220899" w:rsidRPr="00C0452F">
              <w:rPr>
                <w:rFonts w:ascii="GHEA Grapalat" w:eastAsia="GHEA Grapalat" w:hAnsi="GHEA Grapalat" w:cs="GHEA Grapalat"/>
                <w:sz w:val="20"/>
                <w:szCs w:val="20"/>
              </w:rPr>
              <w:tab/>
            </w:r>
            <w:r w:rsidR="00220899" w:rsidRPr="00C0452F">
              <w:rPr>
                <w:rFonts w:ascii="GHEA Grapalat" w:eastAsia="GHEA Grapalat" w:hAnsi="GHEA Grapalat" w:cs="GHEA Grapalat"/>
                <w:sz w:val="20"/>
                <w:szCs w:val="20"/>
                <w:lang w:val="hy-AM"/>
              </w:rPr>
              <w:t>в</w:t>
            </w:r>
            <w:r w:rsidR="00220899" w:rsidRPr="00C0452F">
              <w:rPr>
                <w:rFonts w:ascii="GHEA Grapalat" w:eastAsia="GHEA Grapalat" w:hAnsi="GHEA Grapalat" w:cs="GHEA Grapalat"/>
                <w:sz w:val="20"/>
                <w:szCs w:val="20"/>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220899" w:rsidRPr="00C0452F">
              <w:rPr>
                <w:rFonts w:ascii="GHEA Grapalat" w:eastAsia="GHEA Grapalat" w:hAnsi="GHEA Grapalat" w:cs="GHEA Grapalat"/>
                <w:sz w:val="20"/>
                <w:szCs w:val="20"/>
                <w:lang w:val="hy-AM"/>
              </w:rPr>
              <w:t>б</w:t>
            </w:r>
            <w:r w:rsidR="00220899" w:rsidRPr="00C0452F">
              <w:rPr>
                <w:rFonts w:ascii="GHEA Grapalat" w:eastAsia="GHEA Grapalat" w:hAnsi="GHEA Grapalat" w:cs="GHEA Grapalat"/>
                <w:sz w:val="20"/>
                <w:szCs w:val="20"/>
              </w:rPr>
              <w:t>"</w:t>
            </w:r>
          </w:p>
        </w:tc>
      </w:tr>
    </w:tbl>
    <w:p w14:paraId="51624B21" w14:textId="77777777" w:rsidR="00220899" w:rsidRPr="00C0452F" w:rsidRDefault="00220899" w:rsidP="00353F25">
      <w:pPr>
        <w:numPr>
          <w:ilvl w:val="1"/>
          <w:numId w:val="28"/>
        </w:numPr>
        <w:pBdr>
          <w:top w:val="nil"/>
          <w:left w:val="nil"/>
          <w:bottom w:val="nil"/>
          <w:right w:val="nil"/>
          <w:between w:val="nil"/>
        </w:pBdr>
        <w:spacing w:line="259" w:lineRule="auto"/>
        <w:ind w:left="788" w:hanging="431"/>
        <w:rPr>
          <w:rFonts w:ascii="GHEA Grapalat" w:eastAsia="GHEA Grapalat" w:hAnsi="GHEA Grapalat" w:cs="GHEA Grapalat"/>
          <w:i/>
          <w:sz w:val="20"/>
          <w:szCs w:val="20"/>
        </w:rPr>
      </w:pPr>
      <w:r w:rsidRPr="00C0452F">
        <w:rPr>
          <w:rFonts w:ascii="GHEA Grapalat" w:eastAsia="GHEA Grapalat" w:hAnsi="GHEA Grapalat" w:cs="GHEA Grapalat"/>
          <w:i/>
          <w:sz w:val="20"/>
          <w:szCs w:val="20"/>
        </w:rPr>
        <w:t>Основания являться реальным бенефициаром</w:t>
      </w:r>
      <w:r w:rsidRPr="00C0452F" w:rsidDel="00F76C18">
        <w:rPr>
          <w:rFonts w:ascii="GHEA Grapalat" w:eastAsia="GHEA Grapalat" w:hAnsi="GHEA Grapalat" w:cs="GHEA Grapalat"/>
          <w:i/>
          <w:sz w:val="20"/>
          <w:szCs w:val="20"/>
        </w:rPr>
        <w:t xml:space="preserve"> </w:t>
      </w:r>
      <w:r w:rsidRPr="00C0452F">
        <w:rPr>
          <w:rFonts w:ascii="GHEA Grapalat" w:eastAsia="GHEA Grapalat" w:hAnsi="GHEA Grapalat" w:cs="GHEA Grapalat"/>
          <w:i/>
          <w:sz w:val="20"/>
          <w:szCs w:val="2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20899" w:rsidRPr="00C0452F" w14:paraId="0325C39D" w14:textId="77777777" w:rsidTr="00220899">
        <w:trPr>
          <w:trHeight w:val="924"/>
        </w:trPr>
        <w:tc>
          <w:tcPr>
            <w:tcW w:w="9016" w:type="dxa"/>
            <w:gridSpan w:val="2"/>
            <w:vAlign w:val="center"/>
          </w:tcPr>
          <w:p w14:paraId="42E9170A" w14:textId="77777777" w:rsidR="00220899" w:rsidRPr="00C0452F" w:rsidRDefault="00C42AF0" w:rsidP="00161065">
            <w:pPr>
              <w:jc w:val="both"/>
              <w:rPr>
                <w:rFonts w:ascii="GHEA Grapalat" w:eastAsia="GHEA Grapalat" w:hAnsi="GHEA Grapalat" w:cs="GHEA Grapalat"/>
                <w:sz w:val="20"/>
                <w:szCs w:val="20"/>
              </w:rPr>
            </w:pPr>
            <w:sdt>
              <w:sdtPr>
                <w:rPr>
                  <w:rFonts w:ascii="GHEA Grapalat" w:eastAsia="GHEA Grapalat" w:hAnsi="GHEA Grapalat" w:cs="GHEA Grapalat"/>
                  <w:sz w:val="20"/>
                  <w:szCs w:val="20"/>
                </w:rPr>
                <w:id w:val="1897461338"/>
                <w14:checkbox>
                  <w14:checked w14:val="0"/>
                  <w14:checkedState w14:val="2612" w14:font="MS Gothic"/>
                  <w14:uncheckedState w14:val="2610" w14:font="MS Gothic"/>
                </w14:checkbox>
              </w:sdtPr>
              <w:sdtEndPr/>
              <w:sdtContent>
                <w:r w:rsidR="00220899" w:rsidRPr="00C0452F">
                  <w:rPr>
                    <w:rFonts w:ascii="Segoe UI Symbol" w:eastAsia="MS Gothic" w:hAnsi="Segoe UI Symbol" w:cs="Segoe UI Symbol"/>
                    <w:sz w:val="20"/>
                    <w:szCs w:val="20"/>
                  </w:rPr>
                  <w:t>☐</w:t>
                </w:r>
              </w:sdtContent>
            </w:sdt>
            <w:r w:rsidR="00220899" w:rsidRPr="00C0452F">
              <w:rPr>
                <w:rFonts w:ascii="GHEA Grapalat" w:eastAsia="GHEA Grapalat" w:hAnsi="GHEA Grapalat" w:cs="GHEA Grapalat"/>
                <w:sz w:val="20"/>
                <w:szCs w:val="20"/>
              </w:rPr>
              <w:tab/>
            </w:r>
            <w:r w:rsidR="00220899" w:rsidRPr="00C0452F">
              <w:rPr>
                <w:rFonts w:ascii="GHEA Grapalat" w:eastAsia="GHEA Grapalat" w:hAnsi="GHEA Grapalat" w:cs="GHEA Grapalat"/>
                <w:sz w:val="20"/>
                <w:szCs w:val="20"/>
                <w:lang w:val="hy-AM"/>
              </w:rPr>
              <w:t>а</w:t>
            </w:r>
            <w:r w:rsidR="00220899" w:rsidRPr="00C0452F">
              <w:rPr>
                <w:rFonts w:eastAsia="Cambria Math"/>
                <w:sz w:val="20"/>
                <w:szCs w:val="20"/>
              </w:rPr>
              <w:t>․</w:t>
            </w:r>
            <w:r w:rsidR="00220899" w:rsidRPr="00C0452F">
              <w:rPr>
                <w:rFonts w:ascii="GHEA Grapalat" w:eastAsia="Cambria Math" w:hAnsi="GHEA Grapalat" w:cs="Cambria Math"/>
                <w:sz w:val="20"/>
                <w:szCs w:val="20"/>
              </w:rPr>
              <w:t xml:space="preserve"> </w:t>
            </w:r>
            <w:r w:rsidR="00220899" w:rsidRPr="00C0452F">
              <w:rPr>
                <w:rFonts w:ascii="GHEA Grapalat" w:eastAsia="GHEA Grapalat" w:hAnsi="GHEA Grapalat" w:cs="GHEA Grapalat"/>
                <w:sz w:val="20"/>
                <w:szCs w:val="20"/>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220899" w:rsidRPr="00C0452F" w14:paraId="60DAA9EC" w14:textId="77777777" w:rsidTr="00161065">
        <w:trPr>
          <w:trHeight w:val="58"/>
        </w:trPr>
        <w:tc>
          <w:tcPr>
            <w:tcW w:w="4508" w:type="dxa"/>
            <w:shd w:val="clear" w:color="auto" w:fill="D9E2F3"/>
            <w:vAlign w:val="center"/>
          </w:tcPr>
          <w:p w14:paraId="5ACDFD81" w14:textId="77777777" w:rsidR="00220899" w:rsidRPr="00C0452F" w:rsidRDefault="00220899" w:rsidP="00161065">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C0452F">
              <w:rPr>
                <w:rFonts w:ascii="GHEA Grapalat" w:eastAsia="GHEA Grapalat" w:hAnsi="GHEA Grapalat" w:cs="GHEA Grapalat"/>
                <w:sz w:val="20"/>
                <w:szCs w:val="20"/>
              </w:rPr>
              <w:t>Размер участия (%)</w:t>
            </w:r>
          </w:p>
        </w:tc>
        <w:tc>
          <w:tcPr>
            <w:tcW w:w="4508" w:type="dxa"/>
            <w:shd w:val="clear" w:color="auto" w:fill="auto"/>
            <w:vAlign w:val="center"/>
          </w:tcPr>
          <w:p w14:paraId="2B8322CC" w14:textId="77777777" w:rsidR="00220899" w:rsidRPr="00C0452F" w:rsidRDefault="00220899" w:rsidP="00161065">
            <w:pPr>
              <w:spacing w:before="240"/>
              <w:rPr>
                <w:rFonts w:ascii="GHEA Grapalat" w:eastAsia="GHEA Grapalat" w:hAnsi="GHEA Grapalat" w:cs="GHEA Grapalat"/>
                <w:sz w:val="20"/>
                <w:szCs w:val="20"/>
              </w:rPr>
            </w:pPr>
          </w:p>
        </w:tc>
      </w:tr>
      <w:tr w:rsidR="00220899" w:rsidRPr="00C0452F" w14:paraId="097A0B15" w14:textId="77777777" w:rsidTr="00161065">
        <w:trPr>
          <w:trHeight w:val="58"/>
        </w:trPr>
        <w:tc>
          <w:tcPr>
            <w:tcW w:w="4508" w:type="dxa"/>
            <w:shd w:val="clear" w:color="auto" w:fill="D9E2F3"/>
            <w:vAlign w:val="center"/>
          </w:tcPr>
          <w:p w14:paraId="3FB5BD51" w14:textId="77777777" w:rsidR="00220899" w:rsidRPr="00C0452F" w:rsidRDefault="00220899" w:rsidP="00161065">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C0452F">
              <w:rPr>
                <w:rFonts w:ascii="GHEA Grapalat" w:eastAsia="GHEA Grapalat" w:hAnsi="GHEA Grapalat" w:cs="GHEA Grapalat"/>
                <w:sz w:val="20"/>
                <w:szCs w:val="20"/>
              </w:rPr>
              <w:t>Вид участия</w:t>
            </w:r>
          </w:p>
        </w:tc>
        <w:tc>
          <w:tcPr>
            <w:tcW w:w="4508" w:type="dxa"/>
            <w:vAlign w:val="center"/>
          </w:tcPr>
          <w:p w14:paraId="3A2CAC8F" w14:textId="77777777" w:rsidR="00220899" w:rsidRPr="00C0452F" w:rsidRDefault="00C42AF0" w:rsidP="00161065">
            <w:pPr>
              <w:rPr>
                <w:rFonts w:ascii="GHEA Grapalat" w:eastAsia="GHEA Grapalat" w:hAnsi="GHEA Grapalat" w:cs="GHEA Grapalat"/>
                <w:sz w:val="20"/>
                <w:szCs w:val="20"/>
              </w:rPr>
            </w:pPr>
            <w:sdt>
              <w:sdtPr>
                <w:rPr>
                  <w:rFonts w:ascii="GHEA Grapalat" w:eastAsia="GHEA Grapalat" w:hAnsi="GHEA Grapalat" w:cs="GHEA Grapalat"/>
                  <w:sz w:val="20"/>
                  <w:szCs w:val="20"/>
                </w:rPr>
                <w:id w:val="370194158"/>
                <w14:checkbox>
                  <w14:checked w14:val="0"/>
                  <w14:checkedState w14:val="2612" w14:font="MS Gothic"/>
                  <w14:uncheckedState w14:val="2610" w14:font="MS Gothic"/>
                </w14:checkbox>
              </w:sdtPr>
              <w:sdtEndPr/>
              <w:sdtContent>
                <w:r w:rsidR="00220899" w:rsidRPr="00C0452F">
                  <w:rPr>
                    <w:rFonts w:ascii="Segoe UI Symbol" w:eastAsia="MS Gothic" w:hAnsi="Segoe UI Symbol" w:cs="Segoe UI Symbol"/>
                    <w:sz w:val="20"/>
                    <w:szCs w:val="20"/>
                  </w:rPr>
                  <w:t>☐</w:t>
                </w:r>
              </w:sdtContent>
            </w:sdt>
            <w:r w:rsidR="00220899" w:rsidRPr="00C0452F">
              <w:rPr>
                <w:rFonts w:ascii="GHEA Grapalat" w:eastAsia="GHEA Grapalat" w:hAnsi="GHEA Grapalat" w:cs="GHEA Grapalat"/>
                <w:sz w:val="20"/>
                <w:szCs w:val="20"/>
              </w:rPr>
              <w:tab/>
              <w:t>Прямое участие</w:t>
            </w:r>
          </w:p>
          <w:p w14:paraId="5EE4C583" w14:textId="77777777" w:rsidR="00220899" w:rsidRPr="00C0452F" w:rsidRDefault="00C42AF0" w:rsidP="00161065">
            <w:pPr>
              <w:rPr>
                <w:rFonts w:ascii="GHEA Grapalat" w:eastAsia="GHEA Grapalat" w:hAnsi="GHEA Grapalat" w:cs="GHEA Grapalat"/>
                <w:sz w:val="20"/>
                <w:szCs w:val="20"/>
              </w:rPr>
            </w:pPr>
            <w:sdt>
              <w:sdtPr>
                <w:rPr>
                  <w:rFonts w:ascii="GHEA Grapalat" w:eastAsia="GHEA Grapalat" w:hAnsi="GHEA Grapalat" w:cs="GHEA Grapalat"/>
                  <w:sz w:val="20"/>
                  <w:szCs w:val="20"/>
                </w:rPr>
                <w:id w:val="1358386919"/>
                <w14:checkbox>
                  <w14:checked w14:val="0"/>
                  <w14:checkedState w14:val="2612" w14:font="MS Gothic"/>
                  <w14:uncheckedState w14:val="2610" w14:font="MS Gothic"/>
                </w14:checkbox>
              </w:sdtPr>
              <w:sdtEndPr/>
              <w:sdtContent>
                <w:r w:rsidR="00220899" w:rsidRPr="00C0452F">
                  <w:rPr>
                    <w:rFonts w:ascii="Segoe UI Symbol" w:eastAsia="MS Gothic" w:hAnsi="Segoe UI Symbol" w:cs="Segoe UI Symbol"/>
                    <w:sz w:val="20"/>
                    <w:szCs w:val="20"/>
                  </w:rPr>
                  <w:t>☐</w:t>
                </w:r>
              </w:sdtContent>
            </w:sdt>
            <w:r w:rsidR="00220899" w:rsidRPr="00C0452F">
              <w:rPr>
                <w:rFonts w:ascii="GHEA Grapalat" w:eastAsia="GHEA Grapalat" w:hAnsi="GHEA Grapalat" w:cs="GHEA Grapalat"/>
                <w:sz w:val="20"/>
                <w:szCs w:val="20"/>
              </w:rPr>
              <w:tab/>
              <w:t>Косвенное участие</w:t>
            </w:r>
          </w:p>
        </w:tc>
      </w:tr>
      <w:tr w:rsidR="00220899" w:rsidRPr="00C0452F" w14:paraId="0CF41336" w14:textId="77777777" w:rsidTr="00220899">
        <w:tc>
          <w:tcPr>
            <w:tcW w:w="9016" w:type="dxa"/>
            <w:gridSpan w:val="2"/>
            <w:vAlign w:val="center"/>
          </w:tcPr>
          <w:p w14:paraId="2A07EBF6" w14:textId="77777777" w:rsidR="00220899" w:rsidRPr="00C0452F" w:rsidRDefault="00C42AF0" w:rsidP="00161065">
            <w:pPr>
              <w:rPr>
                <w:rFonts w:ascii="GHEA Grapalat" w:eastAsia="GHEA Grapalat" w:hAnsi="GHEA Grapalat" w:cs="GHEA Grapalat"/>
                <w:sz w:val="20"/>
                <w:szCs w:val="20"/>
              </w:rPr>
            </w:pPr>
            <w:sdt>
              <w:sdtPr>
                <w:rPr>
                  <w:rFonts w:ascii="GHEA Grapalat" w:eastAsia="GHEA Grapalat" w:hAnsi="GHEA Grapalat" w:cs="GHEA Grapalat"/>
                  <w:sz w:val="20"/>
                  <w:szCs w:val="20"/>
                </w:rPr>
                <w:id w:val="-1350172285"/>
                <w14:checkbox>
                  <w14:checked w14:val="0"/>
                  <w14:checkedState w14:val="2612" w14:font="MS Gothic"/>
                  <w14:uncheckedState w14:val="2610" w14:font="MS Gothic"/>
                </w14:checkbox>
              </w:sdtPr>
              <w:sdtEndPr/>
              <w:sdtContent>
                <w:r w:rsidR="00220899" w:rsidRPr="00C0452F">
                  <w:rPr>
                    <w:rFonts w:ascii="Segoe UI Symbol" w:eastAsia="MS Gothic" w:hAnsi="Segoe UI Symbol" w:cs="Segoe UI Symbol"/>
                    <w:sz w:val="20"/>
                    <w:szCs w:val="20"/>
                  </w:rPr>
                  <w:t>☐</w:t>
                </w:r>
              </w:sdtContent>
            </w:sdt>
            <w:r w:rsidR="00220899" w:rsidRPr="00C0452F">
              <w:rPr>
                <w:rFonts w:ascii="GHEA Grapalat" w:eastAsia="GHEA Grapalat" w:hAnsi="GHEA Grapalat" w:cs="GHEA Grapalat"/>
                <w:sz w:val="20"/>
                <w:szCs w:val="20"/>
              </w:rPr>
              <w:tab/>
            </w:r>
            <w:r w:rsidR="00220899" w:rsidRPr="00C0452F">
              <w:rPr>
                <w:rFonts w:ascii="GHEA Grapalat" w:eastAsia="GHEA Grapalat" w:hAnsi="GHEA Grapalat" w:cs="GHEA Grapalat"/>
                <w:sz w:val="20"/>
                <w:szCs w:val="20"/>
                <w:lang w:val="hy-AM"/>
              </w:rPr>
              <w:t>б</w:t>
            </w:r>
            <w:r w:rsidR="00220899" w:rsidRPr="00C0452F">
              <w:rPr>
                <w:rFonts w:eastAsia="Cambria Math"/>
                <w:sz w:val="20"/>
                <w:szCs w:val="20"/>
              </w:rPr>
              <w:t>․</w:t>
            </w:r>
            <w:r w:rsidR="00220899" w:rsidRPr="00C0452F">
              <w:rPr>
                <w:rFonts w:ascii="GHEA Grapalat" w:eastAsia="Cambria Math" w:hAnsi="GHEA Grapalat" w:cs="Cambria Math"/>
                <w:sz w:val="20"/>
                <w:szCs w:val="20"/>
              </w:rPr>
              <w:t xml:space="preserve"> </w:t>
            </w:r>
            <w:r w:rsidR="00220899" w:rsidRPr="00C0452F">
              <w:rPr>
                <w:rFonts w:ascii="GHEA Grapalat" w:eastAsia="GHEA Grapalat" w:hAnsi="GHEA Grapalat" w:cs="GHEA Grapalat"/>
                <w:sz w:val="20"/>
                <w:szCs w:val="20"/>
              </w:rPr>
              <w:t xml:space="preserve">имеет право назначать или </w:t>
            </w:r>
            <w:r w:rsidR="00220899" w:rsidRPr="00C0452F">
              <w:rPr>
                <w:rFonts w:ascii="GHEA Grapalat" w:eastAsia="GHEA Grapalat" w:hAnsi="GHEA Grapalat" w:cs="GHEA Grapalat"/>
                <w:sz w:val="20"/>
                <w:szCs w:val="20"/>
                <w:lang w:eastAsia="hy-AM"/>
              </w:rPr>
              <w:t>освобождать</w:t>
            </w:r>
            <w:r w:rsidR="00220899" w:rsidRPr="00C0452F">
              <w:rPr>
                <w:rFonts w:ascii="GHEA Grapalat" w:eastAsia="GHEA Grapalat" w:hAnsi="GHEA Grapalat" w:cs="GHEA Grapalat"/>
                <w:sz w:val="20"/>
                <w:szCs w:val="20"/>
              </w:rPr>
              <w:t xml:space="preserve"> большинство членов органов управления юридического лица</w:t>
            </w:r>
          </w:p>
        </w:tc>
      </w:tr>
      <w:tr w:rsidR="00220899" w:rsidRPr="00C0452F" w14:paraId="156991DD" w14:textId="77777777" w:rsidTr="00220899">
        <w:tc>
          <w:tcPr>
            <w:tcW w:w="9016" w:type="dxa"/>
            <w:gridSpan w:val="2"/>
            <w:vAlign w:val="center"/>
          </w:tcPr>
          <w:p w14:paraId="0A91C61A" w14:textId="77777777" w:rsidR="00220899" w:rsidRPr="00C0452F" w:rsidRDefault="00C42AF0" w:rsidP="00161065">
            <w:pPr>
              <w:rPr>
                <w:rFonts w:ascii="GHEA Grapalat" w:eastAsia="GHEA Grapalat" w:hAnsi="GHEA Grapalat" w:cs="GHEA Grapalat"/>
                <w:sz w:val="20"/>
                <w:szCs w:val="20"/>
              </w:rPr>
            </w:pPr>
            <w:sdt>
              <w:sdtPr>
                <w:rPr>
                  <w:rFonts w:ascii="GHEA Grapalat" w:eastAsia="GHEA Grapalat" w:hAnsi="GHEA Grapalat" w:cs="GHEA Grapalat"/>
                  <w:sz w:val="20"/>
                  <w:szCs w:val="20"/>
                </w:rPr>
                <w:id w:val="-1722589211"/>
                <w14:checkbox>
                  <w14:checked w14:val="0"/>
                  <w14:checkedState w14:val="2612" w14:font="MS Gothic"/>
                  <w14:uncheckedState w14:val="2610" w14:font="MS Gothic"/>
                </w14:checkbox>
              </w:sdtPr>
              <w:sdtEndPr/>
              <w:sdtContent>
                <w:r w:rsidR="00220899" w:rsidRPr="00C0452F">
                  <w:rPr>
                    <w:rFonts w:ascii="Segoe UI Symbol" w:eastAsia="MS Gothic" w:hAnsi="Segoe UI Symbol" w:cs="Segoe UI Symbol"/>
                    <w:sz w:val="20"/>
                    <w:szCs w:val="20"/>
                  </w:rPr>
                  <w:t>☐</w:t>
                </w:r>
              </w:sdtContent>
            </w:sdt>
            <w:r w:rsidR="00220899" w:rsidRPr="00C0452F">
              <w:rPr>
                <w:rFonts w:ascii="GHEA Grapalat" w:eastAsia="GHEA Grapalat" w:hAnsi="GHEA Grapalat" w:cs="GHEA Grapalat"/>
                <w:sz w:val="20"/>
                <w:szCs w:val="20"/>
              </w:rPr>
              <w:tab/>
            </w:r>
            <w:r w:rsidR="00220899" w:rsidRPr="00C0452F">
              <w:rPr>
                <w:rFonts w:ascii="GHEA Grapalat" w:eastAsia="GHEA Grapalat" w:hAnsi="GHEA Grapalat" w:cs="GHEA Grapalat"/>
                <w:sz w:val="20"/>
                <w:szCs w:val="20"/>
                <w:lang w:val="hy-AM"/>
              </w:rPr>
              <w:t>в</w:t>
            </w:r>
            <w:r w:rsidR="00220899" w:rsidRPr="00C0452F">
              <w:rPr>
                <w:rFonts w:eastAsia="Cambria Math"/>
                <w:sz w:val="20"/>
                <w:szCs w:val="20"/>
              </w:rPr>
              <w:t>․</w:t>
            </w:r>
            <w:r w:rsidR="00220899" w:rsidRPr="00C0452F">
              <w:rPr>
                <w:rFonts w:ascii="GHEA Grapalat" w:eastAsia="Cambria Math" w:hAnsi="GHEA Grapalat" w:cs="Cambria Math"/>
                <w:sz w:val="20"/>
                <w:szCs w:val="20"/>
              </w:rPr>
              <w:t xml:space="preserve"> </w:t>
            </w:r>
            <w:r w:rsidR="00220899" w:rsidRPr="00C0452F">
              <w:rPr>
                <w:rFonts w:ascii="GHEA Grapalat" w:eastAsia="GHEA Grapalat" w:hAnsi="GHEA Grapalat" w:cs="GHEA Grapalat"/>
                <w:sz w:val="20"/>
                <w:szCs w:val="20"/>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220899" w:rsidRPr="00C0452F" w14:paraId="38881C35" w14:textId="77777777" w:rsidTr="00220899">
        <w:tc>
          <w:tcPr>
            <w:tcW w:w="9016" w:type="dxa"/>
            <w:gridSpan w:val="2"/>
            <w:vAlign w:val="center"/>
          </w:tcPr>
          <w:p w14:paraId="0E0D8A87" w14:textId="77777777" w:rsidR="00220899" w:rsidRPr="00C0452F" w:rsidRDefault="00C42AF0" w:rsidP="00161065">
            <w:pPr>
              <w:rPr>
                <w:rFonts w:ascii="GHEA Grapalat" w:eastAsia="GHEA Grapalat" w:hAnsi="GHEA Grapalat" w:cs="GHEA Grapalat"/>
                <w:sz w:val="20"/>
                <w:szCs w:val="20"/>
              </w:rPr>
            </w:pPr>
            <w:sdt>
              <w:sdtPr>
                <w:rPr>
                  <w:rFonts w:ascii="GHEA Grapalat" w:eastAsia="GHEA Grapalat" w:hAnsi="GHEA Grapalat" w:cs="GHEA Grapalat"/>
                  <w:sz w:val="20"/>
                  <w:szCs w:val="20"/>
                </w:rPr>
                <w:id w:val="-1583753897"/>
                <w14:checkbox>
                  <w14:checked w14:val="0"/>
                  <w14:checkedState w14:val="2612" w14:font="MS Gothic"/>
                  <w14:uncheckedState w14:val="2610" w14:font="MS Gothic"/>
                </w14:checkbox>
              </w:sdtPr>
              <w:sdtEndPr/>
              <w:sdtContent>
                <w:r w:rsidR="00220899" w:rsidRPr="00C0452F">
                  <w:rPr>
                    <w:rFonts w:ascii="Segoe UI Symbol" w:eastAsia="MS Gothic" w:hAnsi="Segoe UI Symbol" w:cs="Segoe UI Symbol"/>
                    <w:sz w:val="20"/>
                    <w:szCs w:val="20"/>
                  </w:rPr>
                  <w:t>☐</w:t>
                </w:r>
              </w:sdtContent>
            </w:sdt>
            <w:r w:rsidR="00220899" w:rsidRPr="00C0452F">
              <w:rPr>
                <w:rFonts w:ascii="GHEA Grapalat" w:eastAsia="GHEA Grapalat" w:hAnsi="GHEA Grapalat" w:cs="GHEA Grapalat"/>
                <w:sz w:val="20"/>
                <w:szCs w:val="20"/>
              </w:rPr>
              <w:tab/>
            </w:r>
            <w:r w:rsidR="00220899" w:rsidRPr="00C0452F">
              <w:rPr>
                <w:rFonts w:ascii="GHEA Grapalat" w:eastAsia="GHEA Grapalat" w:hAnsi="GHEA Grapalat" w:cs="GHEA Grapalat"/>
                <w:sz w:val="20"/>
                <w:szCs w:val="20"/>
                <w:lang w:val="hy-AM"/>
              </w:rPr>
              <w:t>г</w:t>
            </w:r>
            <w:r w:rsidR="00220899" w:rsidRPr="00C0452F">
              <w:rPr>
                <w:rFonts w:eastAsia="Cambria Math"/>
                <w:sz w:val="20"/>
                <w:szCs w:val="20"/>
              </w:rPr>
              <w:t>․</w:t>
            </w:r>
            <w:r w:rsidR="00220899" w:rsidRPr="00C0452F">
              <w:rPr>
                <w:rFonts w:ascii="GHEA Grapalat" w:eastAsia="Cambria Math" w:hAnsi="GHEA Grapalat" w:cs="Cambria Math"/>
                <w:sz w:val="20"/>
                <w:szCs w:val="20"/>
              </w:rPr>
              <w:t xml:space="preserve"> </w:t>
            </w:r>
            <w:r w:rsidR="00220899" w:rsidRPr="00C0452F">
              <w:rPr>
                <w:rFonts w:ascii="GHEA Grapalat" w:eastAsia="GHEA Grapalat" w:hAnsi="GHEA Grapalat" w:cs="GHEA Grapalat"/>
                <w:sz w:val="20"/>
                <w:szCs w:val="20"/>
              </w:rPr>
              <w:t xml:space="preserve">осуществляет реальный (фактический) контроль за юридическим лицом иными </w:t>
            </w:r>
            <w:r w:rsidR="00220899" w:rsidRPr="00C0452F">
              <w:rPr>
                <w:rFonts w:ascii="GHEA Grapalat" w:eastAsia="GHEA Grapalat" w:hAnsi="GHEA Grapalat" w:cs="GHEA Grapalat"/>
                <w:sz w:val="20"/>
                <w:szCs w:val="20"/>
              </w:rPr>
              <w:lastRenderedPageBreak/>
              <w:t>средствами</w:t>
            </w:r>
          </w:p>
        </w:tc>
      </w:tr>
      <w:tr w:rsidR="00220899" w:rsidRPr="00C0452F" w14:paraId="4BFF3D3E" w14:textId="77777777" w:rsidTr="00220899">
        <w:tc>
          <w:tcPr>
            <w:tcW w:w="9016" w:type="dxa"/>
            <w:gridSpan w:val="2"/>
            <w:vAlign w:val="center"/>
          </w:tcPr>
          <w:p w14:paraId="58AEFBD0" w14:textId="77777777" w:rsidR="00220899" w:rsidRPr="00C0452F" w:rsidRDefault="00C42AF0" w:rsidP="00161065">
            <w:pPr>
              <w:rPr>
                <w:rFonts w:ascii="GHEA Grapalat" w:eastAsia="GHEA Grapalat" w:hAnsi="GHEA Grapalat" w:cs="GHEA Grapalat"/>
                <w:sz w:val="20"/>
                <w:szCs w:val="20"/>
              </w:rPr>
            </w:pPr>
            <w:sdt>
              <w:sdtPr>
                <w:rPr>
                  <w:rFonts w:ascii="GHEA Grapalat" w:eastAsia="GHEA Grapalat" w:hAnsi="GHEA Grapalat" w:cs="GHEA Grapalat"/>
                  <w:sz w:val="20"/>
                  <w:szCs w:val="20"/>
                </w:rPr>
                <w:id w:val="-1042667163"/>
                <w14:checkbox>
                  <w14:checked w14:val="0"/>
                  <w14:checkedState w14:val="2612" w14:font="MS Gothic"/>
                  <w14:uncheckedState w14:val="2610" w14:font="MS Gothic"/>
                </w14:checkbox>
              </w:sdtPr>
              <w:sdtEndPr/>
              <w:sdtContent>
                <w:r w:rsidR="00220899" w:rsidRPr="00C0452F">
                  <w:rPr>
                    <w:rFonts w:ascii="Segoe UI Symbol" w:eastAsia="MS Gothic" w:hAnsi="Segoe UI Symbol" w:cs="Segoe UI Symbol"/>
                    <w:sz w:val="20"/>
                    <w:szCs w:val="20"/>
                  </w:rPr>
                  <w:t>☐</w:t>
                </w:r>
              </w:sdtContent>
            </w:sdt>
            <w:r w:rsidR="00220899" w:rsidRPr="00C0452F">
              <w:rPr>
                <w:rFonts w:ascii="GHEA Grapalat" w:eastAsia="GHEA Grapalat" w:hAnsi="GHEA Grapalat" w:cs="GHEA Grapalat"/>
                <w:sz w:val="20"/>
                <w:szCs w:val="20"/>
              </w:rPr>
              <w:tab/>
            </w:r>
            <w:r w:rsidR="00220899" w:rsidRPr="00C0452F">
              <w:rPr>
                <w:rFonts w:ascii="GHEA Grapalat" w:eastAsia="GHEA Grapalat" w:hAnsi="GHEA Grapalat" w:cs="GHEA Grapalat"/>
                <w:sz w:val="20"/>
                <w:szCs w:val="20"/>
                <w:lang w:val="hy-AM"/>
              </w:rPr>
              <w:t>д</w:t>
            </w:r>
            <w:r w:rsidR="00220899" w:rsidRPr="00C0452F">
              <w:rPr>
                <w:rFonts w:eastAsia="Cambria Math"/>
                <w:sz w:val="20"/>
                <w:szCs w:val="20"/>
              </w:rPr>
              <w:t>․</w:t>
            </w:r>
            <w:r w:rsidR="00220899" w:rsidRPr="00C0452F">
              <w:rPr>
                <w:rFonts w:ascii="GHEA Grapalat" w:eastAsia="Cambria Math" w:hAnsi="GHEA Grapalat" w:cs="Cambria Math"/>
                <w:sz w:val="20"/>
                <w:szCs w:val="20"/>
              </w:rPr>
              <w:t xml:space="preserve"> </w:t>
            </w:r>
            <w:r w:rsidR="00220899" w:rsidRPr="00C0452F">
              <w:rPr>
                <w:rFonts w:ascii="GHEA Grapalat" w:eastAsia="GHEA Grapalat" w:hAnsi="GHEA Grapalat" w:cs="GHEA Grapalat"/>
                <w:sz w:val="20"/>
                <w:szCs w:val="20"/>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19DD55D5" w14:textId="77777777" w:rsidR="00220899" w:rsidRPr="00C0452F" w:rsidRDefault="00220899" w:rsidP="00161065">
      <w:pPr>
        <w:numPr>
          <w:ilvl w:val="1"/>
          <w:numId w:val="28"/>
        </w:numPr>
        <w:pBdr>
          <w:top w:val="nil"/>
          <w:left w:val="nil"/>
          <w:bottom w:val="nil"/>
          <w:right w:val="nil"/>
          <w:between w:val="nil"/>
        </w:pBdr>
        <w:spacing w:line="259" w:lineRule="auto"/>
        <w:rPr>
          <w:rFonts w:ascii="GHEA Grapalat" w:eastAsia="GHEA Grapalat" w:hAnsi="GHEA Grapalat" w:cs="GHEA Grapalat"/>
          <w:i/>
          <w:sz w:val="20"/>
          <w:szCs w:val="20"/>
        </w:rPr>
      </w:pPr>
      <w:r w:rsidRPr="00C0452F">
        <w:rPr>
          <w:rFonts w:ascii="GHEA Grapalat" w:eastAsia="GHEA Grapalat" w:hAnsi="GHEA Grapalat" w:cs="GHEA Grapalat"/>
          <w:i/>
          <w:sz w:val="20"/>
          <w:szCs w:val="20"/>
        </w:rPr>
        <w:t>Информация о статусе реального бене фициара</w:t>
      </w:r>
    </w:p>
    <w:tbl>
      <w:tblPr>
        <w:tblW w:w="9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180"/>
      </w:tblGrid>
      <w:tr w:rsidR="00220899" w:rsidRPr="00C0452F" w14:paraId="5046CD54" w14:textId="77777777" w:rsidTr="00506DFA">
        <w:tc>
          <w:tcPr>
            <w:tcW w:w="2943" w:type="dxa"/>
            <w:shd w:val="clear" w:color="auto" w:fill="D9E2F3"/>
            <w:vAlign w:val="center"/>
          </w:tcPr>
          <w:p w14:paraId="5B328BD8" w14:textId="77777777" w:rsidR="00220899" w:rsidRPr="00C0452F" w:rsidRDefault="00220899" w:rsidP="00F875AF">
            <w:pPr>
              <w:numPr>
                <w:ilvl w:val="2"/>
                <w:numId w:val="28"/>
              </w:numPr>
              <w:pBdr>
                <w:top w:val="nil"/>
                <w:left w:val="nil"/>
                <w:bottom w:val="nil"/>
                <w:right w:val="nil"/>
                <w:between w:val="nil"/>
              </w:pBdr>
              <w:ind w:left="284" w:hanging="284"/>
              <w:rPr>
                <w:rFonts w:ascii="GHEA Grapalat" w:eastAsia="GHEA Grapalat" w:hAnsi="GHEA Grapalat" w:cs="GHEA Grapalat"/>
                <w:sz w:val="20"/>
                <w:szCs w:val="20"/>
              </w:rPr>
            </w:pPr>
            <w:r w:rsidRPr="00C0452F">
              <w:rPr>
                <w:rFonts w:ascii="GHEA Grapalat" w:eastAsia="GHEA Grapalat" w:hAnsi="GHEA Grapalat" w:cs="GHEA Grapalat"/>
                <w:sz w:val="20"/>
                <w:szCs w:val="20"/>
              </w:rPr>
              <w:t>День, месяц, год становления реальным бенефициаром</w:t>
            </w:r>
          </w:p>
        </w:tc>
        <w:tc>
          <w:tcPr>
            <w:tcW w:w="6180" w:type="dxa"/>
            <w:vAlign w:val="center"/>
          </w:tcPr>
          <w:p w14:paraId="3D2BB18A" w14:textId="77777777" w:rsidR="00220899" w:rsidRPr="00C0452F" w:rsidRDefault="00220899" w:rsidP="00161065">
            <w:pPr>
              <w:spacing w:before="240"/>
              <w:rPr>
                <w:rFonts w:ascii="GHEA Grapalat" w:eastAsia="GHEA Grapalat" w:hAnsi="GHEA Grapalat" w:cs="GHEA Grapalat"/>
                <w:sz w:val="20"/>
                <w:szCs w:val="20"/>
              </w:rPr>
            </w:pPr>
          </w:p>
        </w:tc>
      </w:tr>
      <w:tr w:rsidR="00220899" w:rsidRPr="00C0452F" w14:paraId="79628D7E" w14:textId="77777777" w:rsidTr="00506DFA">
        <w:tc>
          <w:tcPr>
            <w:tcW w:w="2943" w:type="dxa"/>
            <w:shd w:val="clear" w:color="auto" w:fill="D9E2F3"/>
            <w:vAlign w:val="center"/>
          </w:tcPr>
          <w:p w14:paraId="473FF352" w14:textId="77777777" w:rsidR="00220899" w:rsidRPr="00C0452F" w:rsidRDefault="00220899" w:rsidP="00F875AF">
            <w:pPr>
              <w:numPr>
                <w:ilvl w:val="2"/>
                <w:numId w:val="28"/>
              </w:numPr>
              <w:pBdr>
                <w:top w:val="nil"/>
                <w:left w:val="nil"/>
                <w:bottom w:val="nil"/>
                <w:right w:val="nil"/>
                <w:between w:val="nil"/>
              </w:pBdr>
              <w:ind w:left="142" w:hanging="142"/>
              <w:rPr>
                <w:rFonts w:ascii="GHEA Grapalat" w:eastAsia="GHEA Grapalat" w:hAnsi="GHEA Grapalat" w:cs="GHEA Grapalat"/>
                <w:sz w:val="20"/>
                <w:szCs w:val="20"/>
              </w:rPr>
            </w:pPr>
            <w:r w:rsidRPr="00C0452F">
              <w:rPr>
                <w:rFonts w:ascii="GHEA Grapalat" w:eastAsia="GHEA Grapalat" w:hAnsi="GHEA Grapalat" w:cs="GHEA Grapalat"/>
                <w:sz w:val="20"/>
                <w:szCs w:val="20"/>
              </w:rPr>
              <w:t>Осуществление контроля за организацией</w:t>
            </w:r>
          </w:p>
        </w:tc>
        <w:tc>
          <w:tcPr>
            <w:tcW w:w="6180" w:type="dxa"/>
            <w:vAlign w:val="center"/>
          </w:tcPr>
          <w:p w14:paraId="7B666887" w14:textId="77777777" w:rsidR="00220899" w:rsidRPr="00C0452F" w:rsidRDefault="00C42AF0" w:rsidP="00161065">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769041764"/>
                <w14:checkbox>
                  <w14:checked w14:val="0"/>
                  <w14:checkedState w14:val="2612" w14:font="MS Gothic"/>
                  <w14:uncheckedState w14:val="2610" w14:font="MS Gothic"/>
                </w14:checkbox>
              </w:sdtPr>
              <w:sdtEndPr/>
              <w:sdtContent>
                <w:r w:rsidR="00220899" w:rsidRPr="00C0452F">
                  <w:rPr>
                    <w:rFonts w:ascii="Segoe UI Symbol" w:eastAsia="MS Gothic" w:hAnsi="Segoe UI Symbol" w:cs="Segoe UI Symbol"/>
                    <w:sz w:val="20"/>
                    <w:szCs w:val="20"/>
                  </w:rPr>
                  <w:t>☐</w:t>
                </w:r>
              </w:sdtContent>
            </w:sdt>
            <w:r w:rsidR="00220899" w:rsidRPr="00C0452F">
              <w:rPr>
                <w:rFonts w:ascii="GHEA Grapalat" w:eastAsia="GHEA Grapalat" w:hAnsi="GHEA Grapalat" w:cs="GHEA Grapalat"/>
                <w:sz w:val="20"/>
                <w:szCs w:val="20"/>
              </w:rPr>
              <w:tab/>
              <w:t>Отдельно</w:t>
            </w:r>
          </w:p>
          <w:p w14:paraId="22C4F7C9" w14:textId="77777777" w:rsidR="00220899" w:rsidRPr="00C0452F" w:rsidRDefault="00C42AF0" w:rsidP="00161065">
            <w:pPr>
              <w:rPr>
                <w:rFonts w:ascii="GHEA Grapalat" w:eastAsia="GHEA Grapalat" w:hAnsi="GHEA Grapalat" w:cs="GHEA Grapalat"/>
                <w:sz w:val="20"/>
                <w:szCs w:val="20"/>
              </w:rPr>
            </w:pPr>
            <w:sdt>
              <w:sdtPr>
                <w:rPr>
                  <w:rFonts w:ascii="GHEA Grapalat" w:eastAsia="GHEA Grapalat" w:hAnsi="GHEA Grapalat" w:cs="GHEA Grapalat"/>
                  <w:sz w:val="20"/>
                  <w:szCs w:val="20"/>
                </w:rPr>
                <w:id w:val="454287896"/>
                <w14:checkbox>
                  <w14:checked w14:val="0"/>
                  <w14:checkedState w14:val="2612" w14:font="MS Gothic"/>
                  <w14:uncheckedState w14:val="2610" w14:font="MS Gothic"/>
                </w14:checkbox>
              </w:sdtPr>
              <w:sdtEndPr/>
              <w:sdtContent>
                <w:r w:rsidR="00220899" w:rsidRPr="00C0452F">
                  <w:rPr>
                    <w:rFonts w:ascii="Segoe UI Symbol" w:eastAsia="MS Gothic" w:hAnsi="Segoe UI Symbol" w:cs="Segoe UI Symbol"/>
                    <w:sz w:val="20"/>
                    <w:szCs w:val="20"/>
                  </w:rPr>
                  <w:t>☐</w:t>
                </w:r>
              </w:sdtContent>
            </w:sdt>
            <w:r w:rsidR="00220899" w:rsidRPr="00C0452F">
              <w:rPr>
                <w:rFonts w:ascii="GHEA Grapalat" w:eastAsia="GHEA Grapalat" w:hAnsi="GHEA Grapalat" w:cs="GHEA Grapalat"/>
                <w:sz w:val="20"/>
                <w:szCs w:val="20"/>
              </w:rPr>
              <w:tab/>
              <w:t>Совместно с аффилированными лицами</w:t>
            </w:r>
          </w:p>
        </w:tc>
      </w:tr>
      <w:tr w:rsidR="00220899" w:rsidRPr="00C0452F" w14:paraId="14A4C051" w14:textId="77777777" w:rsidTr="00506DFA">
        <w:tc>
          <w:tcPr>
            <w:tcW w:w="2943" w:type="dxa"/>
            <w:shd w:val="clear" w:color="auto" w:fill="D9E2F3"/>
            <w:vAlign w:val="center"/>
          </w:tcPr>
          <w:p w14:paraId="54DB12CF" w14:textId="77777777" w:rsidR="00220899" w:rsidRPr="00C0452F" w:rsidRDefault="00220899" w:rsidP="00F875AF">
            <w:pPr>
              <w:numPr>
                <w:ilvl w:val="2"/>
                <w:numId w:val="28"/>
              </w:numPr>
              <w:pBdr>
                <w:top w:val="nil"/>
                <w:left w:val="nil"/>
                <w:bottom w:val="nil"/>
                <w:right w:val="nil"/>
                <w:between w:val="nil"/>
              </w:pBdr>
              <w:ind w:left="142" w:hanging="142"/>
              <w:rPr>
                <w:rFonts w:ascii="GHEA Grapalat" w:eastAsia="GHEA Grapalat" w:hAnsi="GHEA Grapalat" w:cs="GHEA Grapalat"/>
                <w:sz w:val="20"/>
                <w:szCs w:val="20"/>
              </w:rPr>
            </w:pPr>
            <w:r w:rsidRPr="00C0452F">
              <w:rPr>
                <w:rFonts w:ascii="GHEA Grapalat" w:eastAsia="GHEA Grapalat" w:hAnsi="GHEA Grapalat" w:cs="GHEA Grapalat"/>
                <w:sz w:val="20"/>
                <w:szCs w:val="20"/>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736D68BC" w14:textId="77777777" w:rsidR="00220899" w:rsidRPr="00C0452F" w:rsidRDefault="00C42AF0" w:rsidP="00161065">
            <w:pPr>
              <w:rPr>
                <w:rFonts w:ascii="GHEA Grapalat" w:eastAsia="GHEA Grapalat" w:hAnsi="GHEA Grapalat" w:cs="GHEA Grapalat"/>
                <w:sz w:val="20"/>
                <w:szCs w:val="20"/>
              </w:rPr>
            </w:pPr>
            <w:sdt>
              <w:sdtPr>
                <w:rPr>
                  <w:rFonts w:ascii="GHEA Grapalat" w:eastAsia="GHEA Grapalat" w:hAnsi="GHEA Grapalat" w:cs="GHEA Grapalat"/>
                  <w:sz w:val="20"/>
                  <w:szCs w:val="20"/>
                </w:rPr>
                <w:id w:val="447587436"/>
                <w14:checkbox>
                  <w14:checked w14:val="0"/>
                  <w14:checkedState w14:val="2612" w14:font="MS Gothic"/>
                  <w14:uncheckedState w14:val="2610" w14:font="MS Gothic"/>
                </w14:checkbox>
              </w:sdtPr>
              <w:sdtEndPr/>
              <w:sdtContent>
                <w:r w:rsidR="00220899" w:rsidRPr="00C0452F">
                  <w:rPr>
                    <w:rFonts w:ascii="Segoe UI Symbol" w:eastAsia="MS Gothic" w:hAnsi="Segoe UI Symbol" w:cs="Segoe UI Symbol"/>
                    <w:sz w:val="20"/>
                    <w:szCs w:val="20"/>
                  </w:rPr>
                  <w:t>☐</w:t>
                </w:r>
              </w:sdtContent>
            </w:sdt>
            <w:r w:rsidR="00220899" w:rsidRPr="00C0452F">
              <w:rPr>
                <w:rFonts w:ascii="GHEA Grapalat" w:eastAsia="GHEA Grapalat" w:hAnsi="GHEA Grapalat" w:cs="GHEA Grapalat"/>
                <w:sz w:val="20"/>
                <w:szCs w:val="20"/>
              </w:rPr>
              <w:tab/>
              <w:t>Да</w:t>
            </w:r>
          </w:p>
          <w:p w14:paraId="4757F6D2" w14:textId="77777777" w:rsidR="00220899" w:rsidRPr="00C0452F" w:rsidRDefault="00C42AF0" w:rsidP="00161065">
            <w:pPr>
              <w:rPr>
                <w:rFonts w:ascii="GHEA Grapalat" w:eastAsia="GHEA Grapalat" w:hAnsi="GHEA Grapalat" w:cs="GHEA Grapalat"/>
                <w:sz w:val="20"/>
                <w:szCs w:val="20"/>
              </w:rPr>
            </w:pPr>
            <w:sdt>
              <w:sdtPr>
                <w:rPr>
                  <w:rFonts w:ascii="GHEA Grapalat" w:eastAsia="GHEA Grapalat" w:hAnsi="GHEA Grapalat" w:cs="GHEA Grapalat"/>
                  <w:sz w:val="20"/>
                  <w:szCs w:val="20"/>
                </w:rPr>
                <w:id w:val="-1236392488"/>
                <w14:checkbox>
                  <w14:checked w14:val="0"/>
                  <w14:checkedState w14:val="2612" w14:font="MS Gothic"/>
                  <w14:uncheckedState w14:val="2610" w14:font="MS Gothic"/>
                </w14:checkbox>
              </w:sdtPr>
              <w:sdtEndPr/>
              <w:sdtContent>
                <w:r w:rsidR="00220899" w:rsidRPr="00C0452F">
                  <w:rPr>
                    <w:rFonts w:ascii="Segoe UI Symbol" w:eastAsia="MS Gothic" w:hAnsi="Segoe UI Symbol" w:cs="Segoe UI Symbol"/>
                    <w:sz w:val="20"/>
                    <w:szCs w:val="20"/>
                  </w:rPr>
                  <w:t>☐</w:t>
                </w:r>
              </w:sdtContent>
            </w:sdt>
            <w:r w:rsidR="00220899" w:rsidRPr="00C0452F">
              <w:rPr>
                <w:rFonts w:ascii="GHEA Grapalat" w:eastAsia="GHEA Grapalat" w:hAnsi="GHEA Grapalat" w:cs="GHEA Grapalat"/>
                <w:sz w:val="20"/>
                <w:szCs w:val="20"/>
              </w:rPr>
              <w:tab/>
              <w:t>Нет</w:t>
            </w:r>
          </w:p>
        </w:tc>
      </w:tr>
    </w:tbl>
    <w:p w14:paraId="0F7297BB" w14:textId="77777777" w:rsidR="00220899" w:rsidRPr="00C0452F" w:rsidRDefault="00220899" w:rsidP="00F875AF">
      <w:pPr>
        <w:numPr>
          <w:ilvl w:val="1"/>
          <w:numId w:val="28"/>
        </w:numPr>
        <w:pBdr>
          <w:top w:val="nil"/>
          <w:left w:val="nil"/>
          <w:bottom w:val="nil"/>
          <w:right w:val="nil"/>
          <w:between w:val="nil"/>
        </w:pBdr>
        <w:spacing w:line="259" w:lineRule="auto"/>
        <w:ind w:left="788" w:hanging="431"/>
        <w:rPr>
          <w:rFonts w:ascii="GHEA Grapalat" w:eastAsia="GHEA Grapalat" w:hAnsi="GHEA Grapalat" w:cs="GHEA Grapalat"/>
          <w:i/>
          <w:sz w:val="20"/>
          <w:szCs w:val="20"/>
        </w:rPr>
      </w:pPr>
      <w:r w:rsidRPr="00C0452F">
        <w:rPr>
          <w:rFonts w:ascii="GHEA Grapalat" w:eastAsia="GHEA Grapalat" w:hAnsi="GHEA Grapalat" w:cs="GHEA Grapalat"/>
          <w:i/>
          <w:sz w:val="20"/>
          <w:szCs w:val="2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C0452F" w14:paraId="01FB1859" w14:textId="77777777" w:rsidTr="00220899">
        <w:tc>
          <w:tcPr>
            <w:tcW w:w="2837" w:type="dxa"/>
            <w:shd w:val="clear" w:color="auto" w:fill="D9E2F3"/>
            <w:vAlign w:val="center"/>
          </w:tcPr>
          <w:p w14:paraId="3A338C2B" w14:textId="77777777" w:rsidR="00220899" w:rsidRPr="00C0452F" w:rsidRDefault="00220899" w:rsidP="00F875AF">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C0452F">
              <w:rPr>
                <w:rFonts w:ascii="GHEA Grapalat" w:eastAsia="GHEA Grapalat" w:hAnsi="GHEA Grapalat" w:cs="GHEA Grapalat"/>
                <w:sz w:val="20"/>
                <w:szCs w:val="20"/>
              </w:rPr>
              <w:t>Адрес  электронной почты</w:t>
            </w:r>
          </w:p>
        </w:tc>
        <w:tc>
          <w:tcPr>
            <w:tcW w:w="6180" w:type="dxa"/>
            <w:vAlign w:val="center"/>
          </w:tcPr>
          <w:p w14:paraId="6695200A" w14:textId="77777777" w:rsidR="00220899" w:rsidRPr="00C0452F" w:rsidRDefault="00220899" w:rsidP="00161065">
            <w:pPr>
              <w:spacing w:before="240"/>
              <w:rPr>
                <w:rFonts w:ascii="GHEA Grapalat" w:eastAsia="GHEA Grapalat" w:hAnsi="GHEA Grapalat" w:cs="GHEA Grapalat"/>
                <w:sz w:val="20"/>
                <w:szCs w:val="20"/>
              </w:rPr>
            </w:pPr>
          </w:p>
        </w:tc>
      </w:tr>
      <w:tr w:rsidR="00220899" w:rsidRPr="00C0452F" w14:paraId="0C86CD82" w14:textId="77777777" w:rsidTr="00220899">
        <w:tc>
          <w:tcPr>
            <w:tcW w:w="2837" w:type="dxa"/>
            <w:shd w:val="clear" w:color="auto" w:fill="D9E2F3"/>
            <w:vAlign w:val="center"/>
          </w:tcPr>
          <w:p w14:paraId="18E1B359" w14:textId="77777777" w:rsidR="00220899" w:rsidRPr="00C0452F" w:rsidRDefault="00220899" w:rsidP="00F875AF">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C0452F">
              <w:rPr>
                <w:rFonts w:ascii="GHEA Grapalat" w:eastAsia="GHEA Grapalat" w:hAnsi="GHEA Grapalat" w:cs="GHEA Grapalat"/>
                <w:sz w:val="20"/>
                <w:szCs w:val="20"/>
              </w:rPr>
              <w:t>Номер телефона</w:t>
            </w:r>
          </w:p>
        </w:tc>
        <w:tc>
          <w:tcPr>
            <w:tcW w:w="6180" w:type="dxa"/>
            <w:vAlign w:val="center"/>
          </w:tcPr>
          <w:p w14:paraId="25AA2CD6" w14:textId="77777777" w:rsidR="00220899" w:rsidRPr="00C0452F" w:rsidRDefault="00220899" w:rsidP="00161065">
            <w:pPr>
              <w:spacing w:before="240"/>
              <w:rPr>
                <w:rFonts w:ascii="GHEA Grapalat" w:eastAsia="GHEA Grapalat" w:hAnsi="GHEA Grapalat" w:cs="GHEA Grapalat"/>
                <w:sz w:val="20"/>
                <w:szCs w:val="20"/>
              </w:rPr>
            </w:pPr>
          </w:p>
        </w:tc>
      </w:tr>
    </w:tbl>
    <w:p w14:paraId="0E2C6FEA" w14:textId="77777777" w:rsidR="00220899" w:rsidRPr="00C0452F"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sz w:val="20"/>
          <w:szCs w:val="20"/>
        </w:rPr>
      </w:pPr>
      <w:r w:rsidRPr="00C0452F">
        <w:rPr>
          <w:rFonts w:ascii="GHEA Grapalat" w:eastAsia="GHEA Grapalat" w:hAnsi="GHEA Grapalat" w:cs="GHEA Grapalat"/>
          <w:b/>
          <w:sz w:val="20"/>
          <w:szCs w:val="20"/>
        </w:rPr>
        <w:t>Промежуточные юридические лица</w:t>
      </w:r>
    </w:p>
    <w:p w14:paraId="59CE22F2" w14:textId="77777777" w:rsidR="00220899" w:rsidRPr="00C0452F" w:rsidRDefault="00220899" w:rsidP="00161065">
      <w:pPr>
        <w:numPr>
          <w:ilvl w:val="1"/>
          <w:numId w:val="28"/>
        </w:numPr>
        <w:pBdr>
          <w:top w:val="nil"/>
          <w:left w:val="nil"/>
          <w:bottom w:val="nil"/>
          <w:right w:val="nil"/>
          <w:between w:val="nil"/>
        </w:pBdr>
        <w:spacing w:line="259" w:lineRule="auto"/>
        <w:ind w:left="788" w:hanging="431"/>
        <w:rPr>
          <w:rFonts w:ascii="GHEA Grapalat" w:eastAsia="GHEA Grapalat" w:hAnsi="GHEA Grapalat" w:cs="GHEA Grapalat"/>
          <w:i/>
          <w:sz w:val="20"/>
          <w:szCs w:val="20"/>
        </w:rPr>
      </w:pPr>
      <w:r w:rsidRPr="00C0452F">
        <w:rPr>
          <w:rFonts w:ascii="GHEA Grapalat" w:eastAsia="GHEA Grapalat" w:hAnsi="GHEA Grapalat" w:cs="GHEA Grapalat"/>
          <w:i/>
          <w:sz w:val="20"/>
          <w:szCs w:val="2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C0452F" w14:paraId="3D5C800C" w14:textId="77777777" w:rsidTr="00220899">
        <w:tc>
          <w:tcPr>
            <w:tcW w:w="2835" w:type="dxa"/>
            <w:shd w:val="clear" w:color="auto" w:fill="D9E2F3"/>
            <w:vAlign w:val="center"/>
          </w:tcPr>
          <w:p w14:paraId="541F8DEE" w14:textId="77777777" w:rsidR="00220899" w:rsidRPr="00C0452F" w:rsidRDefault="00220899" w:rsidP="00506DFA">
            <w:pPr>
              <w:numPr>
                <w:ilvl w:val="2"/>
                <w:numId w:val="28"/>
              </w:numPr>
              <w:pBdr>
                <w:top w:val="nil"/>
                <w:left w:val="nil"/>
                <w:bottom w:val="nil"/>
                <w:right w:val="nil"/>
                <w:between w:val="nil"/>
              </w:pBdr>
              <w:ind w:left="0" w:right="-219" w:firstLine="0"/>
              <w:rPr>
                <w:rFonts w:ascii="GHEA Grapalat" w:eastAsia="GHEA Grapalat" w:hAnsi="GHEA Grapalat" w:cs="GHEA Grapalat"/>
                <w:sz w:val="20"/>
                <w:szCs w:val="20"/>
              </w:rPr>
            </w:pPr>
            <w:r w:rsidRPr="00C0452F">
              <w:rPr>
                <w:rFonts w:ascii="GHEA Grapalat" w:eastAsia="GHEA Grapalat" w:hAnsi="GHEA Grapalat" w:cs="GHEA Grapalat"/>
                <w:sz w:val="20"/>
                <w:szCs w:val="20"/>
              </w:rPr>
              <w:t>Наименование</w:t>
            </w:r>
          </w:p>
        </w:tc>
        <w:tc>
          <w:tcPr>
            <w:tcW w:w="6180" w:type="dxa"/>
            <w:vAlign w:val="center"/>
          </w:tcPr>
          <w:p w14:paraId="5994D281" w14:textId="77777777" w:rsidR="00220899" w:rsidRPr="00C0452F" w:rsidRDefault="00220899" w:rsidP="00161065">
            <w:pPr>
              <w:spacing w:before="240"/>
              <w:rPr>
                <w:rFonts w:ascii="GHEA Grapalat" w:eastAsia="GHEA Grapalat" w:hAnsi="GHEA Grapalat" w:cs="GHEA Grapalat"/>
                <w:sz w:val="20"/>
                <w:szCs w:val="20"/>
              </w:rPr>
            </w:pPr>
          </w:p>
        </w:tc>
      </w:tr>
      <w:tr w:rsidR="00220899" w:rsidRPr="00C0452F" w14:paraId="76DAEAFC" w14:textId="77777777" w:rsidTr="00220899">
        <w:tc>
          <w:tcPr>
            <w:tcW w:w="2835" w:type="dxa"/>
            <w:shd w:val="clear" w:color="auto" w:fill="D9E2F3"/>
            <w:vAlign w:val="center"/>
          </w:tcPr>
          <w:p w14:paraId="20A91664" w14:textId="77777777" w:rsidR="00220899" w:rsidRPr="00C0452F" w:rsidRDefault="00220899" w:rsidP="00506DFA">
            <w:pPr>
              <w:numPr>
                <w:ilvl w:val="2"/>
                <w:numId w:val="28"/>
              </w:numPr>
              <w:pBdr>
                <w:top w:val="nil"/>
                <w:left w:val="nil"/>
                <w:bottom w:val="nil"/>
                <w:right w:val="nil"/>
                <w:between w:val="nil"/>
              </w:pBdr>
              <w:ind w:left="0" w:right="-219" w:firstLine="0"/>
              <w:rPr>
                <w:rFonts w:ascii="GHEA Grapalat" w:eastAsia="GHEA Grapalat" w:hAnsi="GHEA Grapalat" w:cs="GHEA Grapalat"/>
                <w:sz w:val="20"/>
                <w:szCs w:val="20"/>
              </w:rPr>
            </w:pPr>
            <w:r w:rsidRPr="00C0452F">
              <w:rPr>
                <w:rFonts w:ascii="GHEA Grapalat" w:eastAsia="GHEA Grapalat" w:hAnsi="GHEA Grapalat" w:cs="GHEA Grapalat"/>
                <w:sz w:val="20"/>
                <w:szCs w:val="20"/>
              </w:rPr>
              <w:t>Наименование латинскими буквами</w:t>
            </w:r>
          </w:p>
        </w:tc>
        <w:tc>
          <w:tcPr>
            <w:tcW w:w="6180" w:type="dxa"/>
            <w:vAlign w:val="center"/>
          </w:tcPr>
          <w:p w14:paraId="11CCBF7D" w14:textId="77777777" w:rsidR="00220899" w:rsidRPr="00C0452F" w:rsidRDefault="00220899" w:rsidP="00161065">
            <w:pPr>
              <w:spacing w:before="240"/>
              <w:rPr>
                <w:rFonts w:ascii="GHEA Grapalat" w:eastAsia="GHEA Grapalat" w:hAnsi="GHEA Grapalat" w:cs="GHEA Grapalat"/>
                <w:sz w:val="20"/>
                <w:szCs w:val="20"/>
              </w:rPr>
            </w:pPr>
          </w:p>
        </w:tc>
      </w:tr>
      <w:tr w:rsidR="00220899" w:rsidRPr="00C0452F" w14:paraId="0F6580D6" w14:textId="77777777" w:rsidTr="00220899">
        <w:tc>
          <w:tcPr>
            <w:tcW w:w="2835" w:type="dxa"/>
            <w:shd w:val="clear" w:color="auto" w:fill="D9E2F3"/>
            <w:vAlign w:val="center"/>
          </w:tcPr>
          <w:p w14:paraId="4775B7D0" w14:textId="77777777" w:rsidR="00220899" w:rsidRPr="00C0452F" w:rsidRDefault="00220899" w:rsidP="00506DFA">
            <w:pPr>
              <w:numPr>
                <w:ilvl w:val="2"/>
                <w:numId w:val="28"/>
              </w:numPr>
              <w:pBdr>
                <w:top w:val="nil"/>
                <w:left w:val="nil"/>
                <w:bottom w:val="nil"/>
                <w:right w:val="nil"/>
                <w:between w:val="nil"/>
              </w:pBdr>
              <w:ind w:left="0" w:right="-219" w:firstLine="0"/>
              <w:rPr>
                <w:rFonts w:ascii="GHEA Grapalat" w:eastAsia="GHEA Grapalat" w:hAnsi="GHEA Grapalat" w:cs="GHEA Grapalat"/>
                <w:sz w:val="20"/>
                <w:szCs w:val="20"/>
              </w:rPr>
            </w:pPr>
            <w:r w:rsidRPr="00C0452F">
              <w:rPr>
                <w:rFonts w:ascii="GHEA Grapalat" w:eastAsia="GHEA Grapalat" w:hAnsi="GHEA Grapalat" w:cs="GHEA Grapalat"/>
                <w:sz w:val="20"/>
                <w:szCs w:val="20"/>
              </w:rPr>
              <w:t>Номер государственной регистрации</w:t>
            </w:r>
          </w:p>
        </w:tc>
        <w:tc>
          <w:tcPr>
            <w:tcW w:w="6180" w:type="dxa"/>
            <w:vAlign w:val="center"/>
          </w:tcPr>
          <w:p w14:paraId="0A19808E" w14:textId="77777777" w:rsidR="00220899" w:rsidRPr="00C0452F" w:rsidRDefault="00220899" w:rsidP="00161065">
            <w:pPr>
              <w:spacing w:before="240"/>
              <w:rPr>
                <w:rFonts w:ascii="GHEA Grapalat" w:eastAsia="GHEA Grapalat" w:hAnsi="GHEA Grapalat" w:cs="GHEA Grapalat"/>
                <w:sz w:val="20"/>
                <w:szCs w:val="20"/>
              </w:rPr>
            </w:pPr>
          </w:p>
        </w:tc>
      </w:tr>
      <w:tr w:rsidR="00220899" w:rsidRPr="00C0452F" w14:paraId="17714287" w14:textId="77777777" w:rsidTr="00220899">
        <w:tc>
          <w:tcPr>
            <w:tcW w:w="2835" w:type="dxa"/>
            <w:shd w:val="clear" w:color="auto" w:fill="D9E2F3"/>
            <w:vAlign w:val="center"/>
          </w:tcPr>
          <w:p w14:paraId="440C3C87" w14:textId="77777777" w:rsidR="00220899" w:rsidRPr="00C0452F" w:rsidRDefault="00220899" w:rsidP="00506DFA">
            <w:pPr>
              <w:numPr>
                <w:ilvl w:val="2"/>
                <w:numId w:val="28"/>
              </w:numPr>
              <w:pBdr>
                <w:top w:val="nil"/>
                <w:left w:val="nil"/>
                <w:bottom w:val="nil"/>
                <w:right w:val="nil"/>
                <w:between w:val="nil"/>
              </w:pBdr>
              <w:ind w:left="0" w:right="-219" w:firstLine="0"/>
              <w:rPr>
                <w:rFonts w:ascii="GHEA Grapalat" w:eastAsia="GHEA Grapalat" w:hAnsi="GHEA Grapalat" w:cs="GHEA Grapalat"/>
                <w:sz w:val="20"/>
                <w:szCs w:val="20"/>
              </w:rPr>
            </w:pPr>
            <w:r w:rsidRPr="00C0452F">
              <w:rPr>
                <w:rFonts w:ascii="GHEA Grapalat" w:eastAsia="GHEA Grapalat" w:hAnsi="GHEA Grapalat" w:cs="GHEA Grapalat"/>
                <w:sz w:val="20"/>
                <w:szCs w:val="20"/>
              </w:rPr>
              <w:t>День, месяц, год регистрации</w:t>
            </w:r>
          </w:p>
        </w:tc>
        <w:tc>
          <w:tcPr>
            <w:tcW w:w="6180" w:type="dxa"/>
            <w:vAlign w:val="center"/>
          </w:tcPr>
          <w:p w14:paraId="247AD605" w14:textId="77777777" w:rsidR="00220899" w:rsidRPr="00C0452F" w:rsidRDefault="00220899" w:rsidP="00161065">
            <w:pPr>
              <w:spacing w:before="240"/>
              <w:rPr>
                <w:rFonts w:ascii="GHEA Grapalat" w:eastAsia="GHEA Grapalat" w:hAnsi="GHEA Grapalat" w:cs="GHEA Grapalat"/>
                <w:sz w:val="20"/>
                <w:szCs w:val="20"/>
              </w:rPr>
            </w:pPr>
          </w:p>
        </w:tc>
      </w:tr>
      <w:tr w:rsidR="00220899" w:rsidRPr="00C0452F" w14:paraId="5546D8C6" w14:textId="77777777" w:rsidTr="00506DFA">
        <w:trPr>
          <w:trHeight w:val="58"/>
        </w:trPr>
        <w:tc>
          <w:tcPr>
            <w:tcW w:w="2835" w:type="dxa"/>
            <w:shd w:val="clear" w:color="auto" w:fill="D9E2F3"/>
            <w:vAlign w:val="center"/>
          </w:tcPr>
          <w:p w14:paraId="6F11FE2C" w14:textId="77777777" w:rsidR="00220899" w:rsidRPr="00C0452F" w:rsidRDefault="00220899" w:rsidP="00506DFA">
            <w:pPr>
              <w:numPr>
                <w:ilvl w:val="2"/>
                <w:numId w:val="28"/>
              </w:numPr>
              <w:pBdr>
                <w:top w:val="nil"/>
                <w:left w:val="nil"/>
                <w:bottom w:val="nil"/>
                <w:right w:val="nil"/>
                <w:between w:val="nil"/>
              </w:pBdr>
              <w:ind w:left="0" w:right="-219" w:firstLine="0"/>
              <w:rPr>
                <w:rFonts w:ascii="GHEA Grapalat" w:eastAsia="GHEA Grapalat" w:hAnsi="GHEA Grapalat" w:cs="GHEA Grapalat"/>
                <w:sz w:val="20"/>
                <w:szCs w:val="20"/>
              </w:rPr>
            </w:pPr>
            <w:r w:rsidRPr="00C0452F">
              <w:rPr>
                <w:rFonts w:ascii="GHEA Grapalat" w:eastAsia="GHEA Grapalat" w:hAnsi="GHEA Grapalat" w:cs="GHEA Grapalat"/>
                <w:sz w:val="20"/>
                <w:szCs w:val="20"/>
              </w:rPr>
              <w:t>Адрес регистрации</w:t>
            </w:r>
          </w:p>
        </w:tc>
        <w:tc>
          <w:tcPr>
            <w:tcW w:w="6180" w:type="dxa"/>
            <w:vAlign w:val="center"/>
          </w:tcPr>
          <w:p w14:paraId="2050C29E" w14:textId="77777777" w:rsidR="00220899" w:rsidRPr="00C0452F" w:rsidRDefault="00220899" w:rsidP="00161065">
            <w:pPr>
              <w:spacing w:before="240"/>
              <w:rPr>
                <w:rFonts w:ascii="GHEA Grapalat" w:eastAsia="GHEA Grapalat" w:hAnsi="GHEA Grapalat" w:cs="GHEA Grapalat"/>
                <w:sz w:val="20"/>
                <w:szCs w:val="20"/>
              </w:rPr>
            </w:pPr>
          </w:p>
        </w:tc>
      </w:tr>
      <w:tr w:rsidR="00220899" w:rsidRPr="00C0452F" w14:paraId="65D5BC4C" w14:textId="77777777" w:rsidTr="00220899">
        <w:tc>
          <w:tcPr>
            <w:tcW w:w="2835" w:type="dxa"/>
            <w:shd w:val="clear" w:color="auto" w:fill="D9E2F3"/>
            <w:vAlign w:val="center"/>
          </w:tcPr>
          <w:p w14:paraId="19F718AC" w14:textId="77777777" w:rsidR="00220899" w:rsidRPr="00C0452F" w:rsidRDefault="00220899" w:rsidP="00506DFA">
            <w:pPr>
              <w:numPr>
                <w:ilvl w:val="2"/>
                <w:numId w:val="28"/>
              </w:numPr>
              <w:pBdr>
                <w:top w:val="nil"/>
                <w:left w:val="nil"/>
                <w:bottom w:val="nil"/>
                <w:right w:val="nil"/>
                <w:between w:val="nil"/>
              </w:pBdr>
              <w:ind w:left="0" w:right="-219" w:firstLine="0"/>
              <w:rPr>
                <w:rFonts w:ascii="GHEA Grapalat" w:eastAsia="GHEA Grapalat" w:hAnsi="GHEA Grapalat" w:cs="GHEA Grapalat"/>
                <w:sz w:val="20"/>
                <w:szCs w:val="20"/>
              </w:rPr>
            </w:pPr>
            <w:r w:rsidRPr="00C0452F">
              <w:rPr>
                <w:rFonts w:ascii="GHEA Grapalat" w:eastAsia="GHEA Grapalat" w:hAnsi="GHEA Grapalat" w:cs="GHEA Grapalat"/>
                <w:sz w:val="20"/>
                <w:szCs w:val="20"/>
              </w:rPr>
              <w:t>Государство регистрации</w:t>
            </w:r>
          </w:p>
        </w:tc>
        <w:tc>
          <w:tcPr>
            <w:tcW w:w="6180" w:type="dxa"/>
            <w:vAlign w:val="center"/>
          </w:tcPr>
          <w:p w14:paraId="377A31D0" w14:textId="77777777" w:rsidR="00220899" w:rsidRPr="00C0452F" w:rsidRDefault="00220899" w:rsidP="00161065">
            <w:pPr>
              <w:spacing w:before="240"/>
              <w:rPr>
                <w:rFonts w:ascii="GHEA Grapalat" w:eastAsia="GHEA Grapalat" w:hAnsi="GHEA Grapalat" w:cs="GHEA Grapalat"/>
                <w:sz w:val="20"/>
                <w:szCs w:val="20"/>
              </w:rPr>
            </w:pPr>
          </w:p>
        </w:tc>
      </w:tr>
      <w:tr w:rsidR="00220899" w:rsidRPr="00C0452F" w14:paraId="51AF63CC" w14:textId="77777777" w:rsidTr="00220899">
        <w:tc>
          <w:tcPr>
            <w:tcW w:w="2835" w:type="dxa"/>
            <w:shd w:val="clear" w:color="auto" w:fill="D9E2F3"/>
            <w:vAlign w:val="center"/>
          </w:tcPr>
          <w:p w14:paraId="53A5913D" w14:textId="77777777" w:rsidR="00220899" w:rsidRPr="00C0452F" w:rsidRDefault="00220899" w:rsidP="00506DFA">
            <w:pPr>
              <w:numPr>
                <w:ilvl w:val="2"/>
                <w:numId w:val="28"/>
              </w:numPr>
              <w:pBdr>
                <w:top w:val="nil"/>
                <w:left w:val="nil"/>
                <w:bottom w:val="nil"/>
                <w:right w:val="nil"/>
                <w:between w:val="nil"/>
              </w:pBdr>
              <w:ind w:left="0" w:right="-219" w:firstLine="0"/>
              <w:rPr>
                <w:rFonts w:ascii="GHEA Grapalat" w:eastAsia="GHEA Grapalat" w:hAnsi="GHEA Grapalat" w:cs="GHEA Grapalat"/>
                <w:sz w:val="20"/>
                <w:szCs w:val="20"/>
              </w:rPr>
            </w:pPr>
            <w:r w:rsidRPr="00C0452F">
              <w:rPr>
                <w:rFonts w:ascii="GHEA Grapalat" w:eastAsia="GHEA Grapalat" w:hAnsi="GHEA Grapalat" w:cs="GHEA Grapalat"/>
                <w:sz w:val="20"/>
                <w:szCs w:val="20"/>
              </w:rPr>
              <w:t>Имя и фамилия руководителя исполнительного органа</w:t>
            </w:r>
          </w:p>
        </w:tc>
        <w:tc>
          <w:tcPr>
            <w:tcW w:w="6180" w:type="dxa"/>
            <w:vAlign w:val="center"/>
          </w:tcPr>
          <w:p w14:paraId="11C1C501" w14:textId="77777777" w:rsidR="00220899" w:rsidRPr="00C0452F" w:rsidRDefault="00220899" w:rsidP="00161065">
            <w:pPr>
              <w:spacing w:before="240"/>
              <w:rPr>
                <w:rFonts w:ascii="GHEA Grapalat" w:eastAsia="GHEA Grapalat" w:hAnsi="GHEA Grapalat" w:cs="GHEA Grapalat"/>
                <w:sz w:val="20"/>
                <w:szCs w:val="20"/>
              </w:rPr>
            </w:pPr>
          </w:p>
        </w:tc>
      </w:tr>
    </w:tbl>
    <w:p w14:paraId="509457EF" w14:textId="77777777" w:rsidR="00220899" w:rsidRPr="00C0452F" w:rsidRDefault="00220899" w:rsidP="00161065">
      <w:pPr>
        <w:numPr>
          <w:ilvl w:val="1"/>
          <w:numId w:val="28"/>
        </w:numPr>
        <w:pBdr>
          <w:top w:val="nil"/>
          <w:left w:val="nil"/>
          <w:bottom w:val="nil"/>
          <w:right w:val="nil"/>
          <w:between w:val="nil"/>
        </w:pBdr>
        <w:spacing w:line="259" w:lineRule="auto"/>
        <w:ind w:left="788" w:hanging="431"/>
        <w:rPr>
          <w:rFonts w:ascii="GHEA Grapalat" w:eastAsia="GHEA Grapalat" w:hAnsi="GHEA Grapalat" w:cs="GHEA Grapalat"/>
          <w:i/>
          <w:sz w:val="20"/>
          <w:szCs w:val="20"/>
        </w:rPr>
      </w:pPr>
      <w:r w:rsidRPr="00C0452F">
        <w:rPr>
          <w:rFonts w:ascii="GHEA Grapalat" w:eastAsia="GHEA Grapalat" w:hAnsi="GHEA Grapalat" w:cs="GHEA Grapalat"/>
          <w:i/>
          <w:sz w:val="20"/>
          <w:szCs w:val="2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C0452F" w14:paraId="63D7F48A" w14:textId="77777777" w:rsidTr="00F875AF">
        <w:trPr>
          <w:trHeight w:val="58"/>
        </w:trPr>
        <w:tc>
          <w:tcPr>
            <w:tcW w:w="2835" w:type="dxa"/>
            <w:vMerge w:val="restart"/>
            <w:shd w:val="clear" w:color="auto" w:fill="D9E2F3"/>
            <w:vAlign w:val="center"/>
          </w:tcPr>
          <w:p w14:paraId="65FE48F5" w14:textId="77777777" w:rsidR="00220899" w:rsidRPr="00C0452F" w:rsidRDefault="00220899" w:rsidP="00F875AF">
            <w:pPr>
              <w:numPr>
                <w:ilvl w:val="2"/>
                <w:numId w:val="28"/>
              </w:numPr>
              <w:pBdr>
                <w:top w:val="nil"/>
                <w:left w:val="nil"/>
                <w:bottom w:val="nil"/>
                <w:right w:val="nil"/>
                <w:between w:val="nil"/>
              </w:pBdr>
              <w:ind w:left="142" w:right="-219" w:hanging="142"/>
              <w:rPr>
                <w:rFonts w:ascii="GHEA Grapalat" w:eastAsia="GHEA Grapalat" w:hAnsi="GHEA Grapalat" w:cs="GHEA Grapalat"/>
                <w:sz w:val="20"/>
                <w:szCs w:val="20"/>
              </w:rPr>
            </w:pPr>
            <w:r w:rsidRPr="00C0452F">
              <w:rPr>
                <w:rFonts w:ascii="GHEA Grapalat" w:eastAsia="GHEA Grapalat" w:hAnsi="GHEA Grapalat" w:cs="GHEA Grapalat"/>
                <w:sz w:val="20"/>
                <w:szCs w:val="20"/>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6741D6BD" w14:textId="77777777" w:rsidR="00220899" w:rsidRPr="00C0452F" w:rsidRDefault="00220899" w:rsidP="00F875AF">
            <w:pPr>
              <w:spacing w:before="240"/>
              <w:rPr>
                <w:rFonts w:ascii="GHEA Grapalat" w:eastAsia="GHEA Grapalat" w:hAnsi="GHEA Grapalat" w:cs="GHEA Grapalat"/>
                <w:sz w:val="20"/>
                <w:szCs w:val="20"/>
              </w:rPr>
            </w:pPr>
          </w:p>
        </w:tc>
      </w:tr>
      <w:tr w:rsidR="00220899" w:rsidRPr="00C0452F" w14:paraId="7A0ACB58" w14:textId="77777777" w:rsidTr="00161065">
        <w:trPr>
          <w:trHeight w:val="58"/>
        </w:trPr>
        <w:tc>
          <w:tcPr>
            <w:tcW w:w="2835" w:type="dxa"/>
            <w:vMerge/>
            <w:shd w:val="clear" w:color="auto" w:fill="D9E2F3"/>
            <w:vAlign w:val="center"/>
          </w:tcPr>
          <w:p w14:paraId="6ECD30D7" w14:textId="77777777" w:rsidR="00220899" w:rsidRPr="00C0452F" w:rsidRDefault="00220899" w:rsidP="00F875AF">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p>
        </w:tc>
        <w:tc>
          <w:tcPr>
            <w:tcW w:w="6180" w:type="dxa"/>
          </w:tcPr>
          <w:p w14:paraId="50D798B9" w14:textId="77777777" w:rsidR="00220899" w:rsidRPr="00C0452F" w:rsidRDefault="00220899" w:rsidP="00F875AF">
            <w:pPr>
              <w:spacing w:before="240"/>
              <w:rPr>
                <w:rFonts w:ascii="GHEA Grapalat" w:eastAsia="GHEA Grapalat" w:hAnsi="GHEA Grapalat" w:cs="GHEA Grapalat"/>
                <w:sz w:val="20"/>
                <w:szCs w:val="20"/>
              </w:rPr>
            </w:pPr>
          </w:p>
        </w:tc>
      </w:tr>
      <w:tr w:rsidR="00220899" w:rsidRPr="00C0452F" w14:paraId="1F1F9364" w14:textId="77777777" w:rsidTr="00506DFA">
        <w:trPr>
          <w:trHeight w:val="58"/>
        </w:trPr>
        <w:tc>
          <w:tcPr>
            <w:tcW w:w="2835" w:type="dxa"/>
            <w:vMerge/>
            <w:shd w:val="clear" w:color="auto" w:fill="D9E2F3"/>
            <w:vAlign w:val="center"/>
          </w:tcPr>
          <w:p w14:paraId="0B27DC84" w14:textId="77777777" w:rsidR="00220899" w:rsidRPr="00C0452F" w:rsidRDefault="00220899" w:rsidP="00F875AF">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p>
        </w:tc>
        <w:tc>
          <w:tcPr>
            <w:tcW w:w="6180" w:type="dxa"/>
          </w:tcPr>
          <w:p w14:paraId="13437D03" w14:textId="77777777" w:rsidR="00220899" w:rsidRPr="00C0452F" w:rsidRDefault="00220899" w:rsidP="00F875AF">
            <w:pPr>
              <w:spacing w:before="240"/>
              <w:rPr>
                <w:rFonts w:ascii="GHEA Grapalat" w:eastAsia="GHEA Grapalat" w:hAnsi="GHEA Grapalat" w:cs="GHEA Grapalat"/>
                <w:sz w:val="20"/>
                <w:szCs w:val="20"/>
              </w:rPr>
            </w:pPr>
          </w:p>
        </w:tc>
      </w:tr>
      <w:tr w:rsidR="00220899" w:rsidRPr="00C0452F" w14:paraId="62AB4BC5" w14:textId="77777777" w:rsidTr="00161065">
        <w:trPr>
          <w:trHeight w:val="136"/>
        </w:trPr>
        <w:tc>
          <w:tcPr>
            <w:tcW w:w="2835" w:type="dxa"/>
            <w:vMerge/>
            <w:shd w:val="clear" w:color="auto" w:fill="D9E2F3"/>
            <w:vAlign w:val="center"/>
          </w:tcPr>
          <w:p w14:paraId="196618C1" w14:textId="77777777" w:rsidR="00220899" w:rsidRPr="00C0452F" w:rsidRDefault="00220899" w:rsidP="00F875AF">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p>
        </w:tc>
        <w:tc>
          <w:tcPr>
            <w:tcW w:w="6180" w:type="dxa"/>
          </w:tcPr>
          <w:p w14:paraId="7CD06B24" w14:textId="77777777" w:rsidR="00220899" w:rsidRPr="00C0452F" w:rsidRDefault="00220899" w:rsidP="00F875AF">
            <w:pPr>
              <w:spacing w:before="240"/>
              <w:rPr>
                <w:rFonts w:ascii="GHEA Grapalat" w:eastAsia="GHEA Grapalat" w:hAnsi="GHEA Grapalat" w:cs="GHEA Grapalat"/>
                <w:sz w:val="20"/>
                <w:szCs w:val="20"/>
              </w:rPr>
            </w:pPr>
          </w:p>
        </w:tc>
      </w:tr>
      <w:tr w:rsidR="00220899" w:rsidRPr="00C0452F" w14:paraId="704B8F2C" w14:textId="77777777" w:rsidTr="00161065">
        <w:trPr>
          <w:trHeight w:val="58"/>
        </w:trPr>
        <w:tc>
          <w:tcPr>
            <w:tcW w:w="2835" w:type="dxa"/>
            <w:vMerge/>
            <w:shd w:val="clear" w:color="auto" w:fill="D9E2F3"/>
            <w:vAlign w:val="center"/>
          </w:tcPr>
          <w:p w14:paraId="6086C2F8" w14:textId="77777777" w:rsidR="00220899" w:rsidRPr="00C0452F" w:rsidRDefault="00220899" w:rsidP="00161065">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p>
        </w:tc>
        <w:tc>
          <w:tcPr>
            <w:tcW w:w="6180" w:type="dxa"/>
          </w:tcPr>
          <w:p w14:paraId="2CF28E58" w14:textId="77777777" w:rsidR="00220899" w:rsidRPr="00C0452F" w:rsidRDefault="00220899" w:rsidP="00161065">
            <w:pPr>
              <w:spacing w:before="240"/>
              <w:rPr>
                <w:rFonts w:ascii="GHEA Grapalat" w:eastAsia="GHEA Grapalat" w:hAnsi="GHEA Grapalat" w:cs="GHEA Grapalat"/>
                <w:sz w:val="20"/>
                <w:szCs w:val="20"/>
              </w:rPr>
            </w:pPr>
          </w:p>
        </w:tc>
      </w:tr>
    </w:tbl>
    <w:p w14:paraId="1DC07695" w14:textId="77777777" w:rsidR="00220899" w:rsidRPr="00C0452F" w:rsidRDefault="00220899" w:rsidP="00161065">
      <w:pPr>
        <w:numPr>
          <w:ilvl w:val="1"/>
          <w:numId w:val="28"/>
        </w:numPr>
        <w:pBdr>
          <w:top w:val="nil"/>
          <w:left w:val="nil"/>
          <w:bottom w:val="nil"/>
          <w:right w:val="nil"/>
          <w:between w:val="nil"/>
        </w:pBdr>
        <w:spacing w:line="259" w:lineRule="auto"/>
        <w:rPr>
          <w:rFonts w:ascii="GHEA Grapalat" w:eastAsia="GHEA Grapalat" w:hAnsi="GHEA Grapalat" w:cs="GHEA Grapalat"/>
          <w:i/>
          <w:sz w:val="20"/>
          <w:szCs w:val="20"/>
        </w:rPr>
      </w:pPr>
      <w:r w:rsidRPr="00C0452F">
        <w:rPr>
          <w:rFonts w:ascii="GHEA Grapalat" w:eastAsia="GHEA Grapalat" w:hAnsi="GHEA Grapalat" w:cs="GHEA Grapalat"/>
          <w:i/>
          <w:sz w:val="20"/>
          <w:szCs w:val="20"/>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C0452F" w14:paraId="45434BED" w14:textId="77777777" w:rsidTr="00220899">
        <w:tc>
          <w:tcPr>
            <w:tcW w:w="2835" w:type="dxa"/>
            <w:shd w:val="clear" w:color="auto" w:fill="D9E2F3"/>
            <w:vAlign w:val="center"/>
          </w:tcPr>
          <w:p w14:paraId="7B9205AC" w14:textId="77777777" w:rsidR="00220899" w:rsidRPr="00C0452F" w:rsidRDefault="00220899" w:rsidP="00882D7C">
            <w:pPr>
              <w:numPr>
                <w:ilvl w:val="2"/>
                <w:numId w:val="28"/>
              </w:numPr>
              <w:pBdr>
                <w:top w:val="nil"/>
                <w:left w:val="nil"/>
                <w:bottom w:val="nil"/>
                <w:right w:val="nil"/>
                <w:between w:val="nil"/>
              </w:pBdr>
              <w:ind w:left="0" w:right="-219" w:firstLine="0"/>
              <w:rPr>
                <w:rFonts w:ascii="GHEA Grapalat" w:eastAsia="GHEA Grapalat" w:hAnsi="GHEA Grapalat" w:cs="GHEA Grapalat"/>
                <w:sz w:val="20"/>
                <w:szCs w:val="20"/>
              </w:rPr>
            </w:pPr>
            <w:r w:rsidRPr="00C0452F">
              <w:rPr>
                <w:rFonts w:ascii="GHEA Grapalat" w:eastAsia="GHEA Grapalat" w:hAnsi="GHEA Grapalat" w:cs="GHEA Grapalat"/>
                <w:sz w:val="20"/>
                <w:szCs w:val="20"/>
              </w:rPr>
              <w:lastRenderedPageBreak/>
              <w:t>Наименование фондовой биржи</w:t>
            </w:r>
          </w:p>
        </w:tc>
        <w:tc>
          <w:tcPr>
            <w:tcW w:w="6180" w:type="dxa"/>
            <w:vAlign w:val="center"/>
          </w:tcPr>
          <w:p w14:paraId="2BF085A1" w14:textId="77777777" w:rsidR="00220899" w:rsidRPr="00C0452F" w:rsidRDefault="00220899" w:rsidP="008E3B31">
            <w:pPr>
              <w:spacing w:before="240"/>
              <w:rPr>
                <w:rFonts w:ascii="GHEA Grapalat" w:eastAsia="GHEA Grapalat" w:hAnsi="GHEA Grapalat" w:cs="GHEA Grapalat"/>
                <w:sz w:val="20"/>
                <w:szCs w:val="20"/>
              </w:rPr>
            </w:pPr>
          </w:p>
        </w:tc>
      </w:tr>
      <w:tr w:rsidR="00220899" w:rsidRPr="00C0452F" w14:paraId="63F5D5DC" w14:textId="77777777" w:rsidTr="00220899">
        <w:tc>
          <w:tcPr>
            <w:tcW w:w="2835" w:type="dxa"/>
            <w:shd w:val="clear" w:color="auto" w:fill="D9E2F3"/>
            <w:vAlign w:val="center"/>
          </w:tcPr>
          <w:p w14:paraId="41C4A627" w14:textId="77777777" w:rsidR="00220899" w:rsidRPr="00C0452F" w:rsidRDefault="00220899" w:rsidP="00882D7C">
            <w:pPr>
              <w:numPr>
                <w:ilvl w:val="2"/>
                <w:numId w:val="28"/>
              </w:numPr>
              <w:pBdr>
                <w:top w:val="nil"/>
                <w:left w:val="nil"/>
                <w:bottom w:val="nil"/>
                <w:right w:val="nil"/>
                <w:between w:val="nil"/>
              </w:pBdr>
              <w:ind w:left="0" w:right="-219" w:firstLine="0"/>
              <w:rPr>
                <w:rFonts w:ascii="GHEA Grapalat" w:eastAsia="GHEA Grapalat" w:hAnsi="GHEA Grapalat" w:cs="GHEA Grapalat"/>
                <w:sz w:val="20"/>
                <w:szCs w:val="20"/>
              </w:rPr>
            </w:pPr>
            <w:r w:rsidRPr="00C0452F">
              <w:rPr>
                <w:rFonts w:ascii="GHEA Grapalat" w:eastAsia="GHEA Grapalat" w:hAnsi="GHEA Grapalat" w:cs="GHEA Grapalat"/>
                <w:sz w:val="20"/>
                <w:szCs w:val="20"/>
              </w:rPr>
              <w:t>Ссылка на документы, наличествующие на бирже</w:t>
            </w:r>
          </w:p>
        </w:tc>
        <w:tc>
          <w:tcPr>
            <w:tcW w:w="6180" w:type="dxa"/>
            <w:vAlign w:val="center"/>
          </w:tcPr>
          <w:p w14:paraId="302704F4" w14:textId="77777777" w:rsidR="00220899" w:rsidRPr="00C0452F" w:rsidRDefault="00220899" w:rsidP="008E3B31">
            <w:pPr>
              <w:spacing w:before="240"/>
              <w:rPr>
                <w:rFonts w:ascii="GHEA Grapalat" w:eastAsia="GHEA Grapalat" w:hAnsi="GHEA Grapalat" w:cs="GHEA Grapalat"/>
                <w:sz w:val="20"/>
                <w:szCs w:val="20"/>
              </w:rPr>
            </w:pPr>
          </w:p>
        </w:tc>
      </w:tr>
    </w:tbl>
    <w:p w14:paraId="32447906" w14:textId="77777777" w:rsidR="00220899" w:rsidRPr="00C0452F" w:rsidRDefault="00220899" w:rsidP="001F2C4C">
      <w:pPr>
        <w:pStyle w:val="aff3"/>
        <w:numPr>
          <w:ilvl w:val="0"/>
          <w:numId w:val="28"/>
        </w:numPr>
        <w:pBdr>
          <w:top w:val="nil"/>
          <w:left w:val="nil"/>
          <w:bottom w:val="nil"/>
          <w:right w:val="nil"/>
          <w:between w:val="nil"/>
        </w:pBdr>
        <w:rPr>
          <w:rFonts w:ascii="GHEA Grapalat" w:eastAsia="GHEA Grapalat" w:hAnsi="GHEA Grapalat" w:cs="GHEA Grapalat"/>
          <w:b/>
          <w:sz w:val="20"/>
          <w:szCs w:val="20"/>
        </w:rPr>
      </w:pPr>
      <w:r w:rsidRPr="00C0452F">
        <w:rPr>
          <w:rFonts w:ascii="GHEA Grapalat" w:eastAsia="GHEA Grapalat" w:hAnsi="GHEA Grapalat" w:cs="GHEA Grapalat"/>
          <w:b/>
          <w:sz w:val="20"/>
          <w:szCs w:val="20"/>
        </w:rPr>
        <w:t>Дополнительные примечания</w:t>
      </w:r>
    </w:p>
    <w:tbl>
      <w:tblPr>
        <w:tblStyle w:val="aff2"/>
        <w:tblW w:w="0" w:type="auto"/>
        <w:tblLayout w:type="fixed"/>
        <w:tblLook w:val="04A0" w:firstRow="1" w:lastRow="0" w:firstColumn="1" w:lastColumn="0" w:noHBand="0" w:noVBand="1"/>
      </w:tblPr>
      <w:tblGrid>
        <w:gridCol w:w="9016"/>
      </w:tblGrid>
      <w:tr w:rsidR="00220899" w:rsidRPr="00C0452F" w14:paraId="4331AEAE" w14:textId="77777777" w:rsidTr="00220899">
        <w:tc>
          <w:tcPr>
            <w:tcW w:w="9016" w:type="dxa"/>
            <w:shd w:val="clear" w:color="auto" w:fill="DBE5F1" w:themeFill="accent1" w:themeFillTint="33"/>
          </w:tcPr>
          <w:p w14:paraId="07E3A4B0" w14:textId="77777777" w:rsidR="00220899" w:rsidRPr="00C0452F" w:rsidRDefault="00220899" w:rsidP="008E3B31">
            <w:pPr>
              <w:spacing w:line="259" w:lineRule="auto"/>
              <w:rPr>
                <w:rFonts w:ascii="GHEA Grapalat" w:eastAsia="GHEA Grapalat" w:hAnsi="GHEA Grapalat" w:cs="GHEA Grapalat"/>
                <w:i/>
                <w:sz w:val="20"/>
                <w:szCs w:val="20"/>
              </w:rPr>
            </w:pPr>
            <w:r w:rsidRPr="00C0452F">
              <w:rPr>
                <w:rFonts w:ascii="GHEA Grapalat" w:eastAsia="GHEA Grapalat" w:hAnsi="GHEA Grapalat" w:cs="GHEA Grapalat"/>
                <w:i/>
                <w:sz w:val="20"/>
                <w:szCs w:val="20"/>
              </w:rPr>
              <w:t>Дополнительные сведения или дополнительные разъяснения, связанные с данными, заполненными или подлежащими заполнению в декларации</w:t>
            </w:r>
          </w:p>
        </w:tc>
      </w:tr>
      <w:tr w:rsidR="00220899" w:rsidRPr="00C0452F" w14:paraId="032E6080" w14:textId="77777777" w:rsidTr="00F875AF">
        <w:trPr>
          <w:trHeight w:val="58"/>
        </w:trPr>
        <w:tc>
          <w:tcPr>
            <w:tcW w:w="9016" w:type="dxa"/>
          </w:tcPr>
          <w:p w14:paraId="640732A2" w14:textId="77777777" w:rsidR="00220899" w:rsidRPr="00C0452F" w:rsidRDefault="00220899" w:rsidP="00220899">
            <w:pPr>
              <w:rPr>
                <w:rFonts w:ascii="GHEA Grapalat" w:eastAsia="GHEA Grapalat" w:hAnsi="GHEA Grapalat" w:cs="GHEA Grapalat"/>
                <w:b/>
                <w:sz w:val="20"/>
                <w:szCs w:val="20"/>
              </w:rPr>
            </w:pPr>
          </w:p>
        </w:tc>
      </w:tr>
    </w:tbl>
    <w:p w14:paraId="39BBA10B" w14:textId="77777777" w:rsidR="00BF7388" w:rsidRPr="00C0452F" w:rsidRDefault="00BF7388" w:rsidP="008E3B31">
      <w:pPr>
        <w:jc w:val="center"/>
        <w:rPr>
          <w:rFonts w:ascii="GHEA Grapalat" w:hAnsi="GHEA Grapalat"/>
          <w:b/>
          <w:sz w:val="22"/>
          <w:szCs w:val="22"/>
        </w:rPr>
      </w:pPr>
    </w:p>
    <w:p w14:paraId="2C13C8E1" w14:textId="07148840" w:rsidR="00220899" w:rsidRPr="00C0452F" w:rsidRDefault="00220899" w:rsidP="008E3B31">
      <w:pPr>
        <w:jc w:val="center"/>
        <w:rPr>
          <w:rFonts w:ascii="GHEA Grapalat" w:hAnsi="GHEA Grapalat"/>
          <w:b/>
          <w:sz w:val="22"/>
          <w:szCs w:val="22"/>
        </w:rPr>
      </w:pPr>
      <w:r w:rsidRPr="00C0452F">
        <w:rPr>
          <w:rFonts w:ascii="GHEA Grapalat" w:hAnsi="GHEA Grapalat"/>
          <w:b/>
          <w:sz w:val="22"/>
          <w:szCs w:val="22"/>
        </w:rPr>
        <w:t>Порядок заполнения декларации</w:t>
      </w:r>
    </w:p>
    <w:p w14:paraId="4F17BEBA" w14:textId="77777777" w:rsidR="00220899" w:rsidRPr="00C0452F" w:rsidRDefault="00220899" w:rsidP="008E3B31">
      <w:pPr>
        <w:pStyle w:val="aff3"/>
        <w:numPr>
          <w:ilvl w:val="0"/>
          <w:numId w:val="29"/>
        </w:numPr>
        <w:spacing w:after="200"/>
        <w:ind w:left="0"/>
        <w:contextualSpacing/>
        <w:jc w:val="both"/>
        <w:rPr>
          <w:rFonts w:ascii="GHEA Grapalat" w:hAnsi="GHEA Grapalat"/>
          <w:sz w:val="20"/>
          <w:szCs w:val="20"/>
        </w:rPr>
      </w:pPr>
      <w:r w:rsidRPr="00C0452F">
        <w:rPr>
          <w:rFonts w:ascii="GHEA Grapalat" w:hAnsi="GHEA Grapalat"/>
          <w:sz w:val="20"/>
          <w:szCs w:val="20"/>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5CFCC3D4" w14:textId="77777777" w:rsidR="00220899" w:rsidRPr="00C0452F" w:rsidRDefault="00220899" w:rsidP="008E3B31">
      <w:pPr>
        <w:pStyle w:val="aff3"/>
        <w:numPr>
          <w:ilvl w:val="0"/>
          <w:numId w:val="30"/>
        </w:numPr>
        <w:spacing w:after="200"/>
        <w:ind w:left="0" w:firstLine="142"/>
        <w:contextualSpacing/>
        <w:jc w:val="both"/>
        <w:rPr>
          <w:rFonts w:ascii="GHEA Grapalat" w:hAnsi="GHEA Grapalat"/>
          <w:sz w:val="20"/>
          <w:szCs w:val="20"/>
        </w:rPr>
      </w:pPr>
      <w:r w:rsidRPr="00C0452F">
        <w:rPr>
          <w:rFonts w:ascii="GHEA Grapalat" w:hAnsi="GHEA Grapalat"/>
          <w:sz w:val="20"/>
          <w:szCs w:val="20"/>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67F1892F" w14:textId="77777777" w:rsidR="00220899" w:rsidRPr="00C0452F" w:rsidRDefault="00220899" w:rsidP="008E3B31">
      <w:pPr>
        <w:pStyle w:val="aff3"/>
        <w:numPr>
          <w:ilvl w:val="0"/>
          <w:numId w:val="30"/>
        </w:numPr>
        <w:spacing w:after="200"/>
        <w:contextualSpacing/>
        <w:jc w:val="both"/>
        <w:rPr>
          <w:rFonts w:ascii="GHEA Grapalat" w:hAnsi="GHEA Grapalat"/>
          <w:sz w:val="20"/>
          <w:szCs w:val="20"/>
        </w:rPr>
      </w:pPr>
      <w:r w:rsidRPr="00C0452F">
        <w:rPr>
          <w:rFonts w:ascii="GHEA Grapalat" w:hAnsi="GHEA Grapalat"/>
          <w:sz w:val="20"/>
          <w:szCs w:val="20"/>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3828C2DD" w14:textId="77777777" w:rsidR="00220899" w:rsidRPr="00C0452F" w:rsidRDefault="00220899" w:rsidP="008E3B31">
      <w:pPr>
        <w:pStyle w:val="aff3"/>
        <w:numPr>
          <w:ilvl w:val="0"/>
          <w:numId w:val="30"/>
        </w:numPr>
        <w:spacing w:after="200"/>
        <w:ind w:left="0" w:firstLine="0"/>
        <w:contextualSpacing/>
        <w:jc w:val="both"/>
        <w:rPr>
          <w:rFonts w:ascii="GHEA Grapalat" w:hAnsi="GHEA Grapalat"/>
          <w:sz w:val="20"/>
          <w:szCs w:val="20"/>
        </w:rPr>
      </w:pPr>
      <w:r w:rsidRPr="00C0452F">
        <w:rPr>
          <w:rFonts w:ascii="GHEA Grapalat" w:hAnsi="GHEA Grapalat"/>
          <w:sz w:val="20"/>
          <w:szCs w:val="20"/>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0EC87C9E" w14:textId="77777777" w:rsidR="00220899" w:rsidRPr="00C0452F" w:rsidRDefault="00220899" w:rsidP="008E3B31">
      <w:pPr>
        <w:pStyle w:val="aff3"/>
        <w:numPr>
          <w:ilvl w:val="0"/>
          <w:numId w:val="29"/>
        </w:numPr>
        <w:spacing w:after="200"/>
        <w:ind w:left="142" w:hanging="284"/>
        <w:contextualSpacing/>
        <w:jc w:val="both"/>
        <w:rPr>
          <w:rFonts w:ascii="GHEA Grapalat" w:hAnsi="GHEA Grapalat"/>
          <w:sz w:val="20"/>
          <w:szCs w:val="20"/>
        </w:rPr>
      </w:pPr>
      <w:r w:rsidRPr="00C0452F">
        <w:rPr>
          <w:rFonts w:ascii="GHEA Grapalat" w:hAnsi="GHEA Grapalat"/>
          <w:sz w:val="20"/>
          <w:szCs w:val="20"/>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3C617531" w14:textId="77777777" w:rsidR="00220899" w:rsidRPr="00C0452F" w:rsidRDefault="00220899" w:rsidP="008E3B31">
      <w:pPr>
        <w:pStyle w:val="aff3"/>
        <w:numPr>
          <w:ilvl w:val="0"/>
          <w:numId w:val="31"/>
        </w:numPr>
        <w:spacing w:after="200"/>
        <w:contextualSpacing/>
        <w:jc w:val="both"/>
        <w:rPr>
          <w:rFonts w:ascii="GHEA Grapalat" w:hAnsi="GHEA Grapalat"/>
          <w:sz w:val="20"/>
          <w:szCs w:val="20"/>
        </w:rPr>
      </w:pPr>
      <w:r w:rsidRPr="00C0452F">
        <w:rPr>
          <w:rFonts w:ascii="GHEA Grapalat" w:hAnsi="GHEA Grapalat"/>
          <w:sz w:val="20"/>
          <w:szCs w:val="20"/>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01D9B0B2" w14:textId="77777777" w:rsidR="00220899" w:rsidRPr="00C0452F" w:rsidRDefault="00220899" w:rsidP="008E3B31">
      <w:pPr>
        <w:pStyle w:val="aff3"/>
        <w:numPr>
          <w:ilvl w:val="0"/>
          <w:numId w:val="31"/>
        </w:numPr>
        <w:spacing w:after="200"/>
        <w:contextualSpacing/>
        <w:jc w:val="both"/>
        <w:rPr>
          <w:rFonts w:ascii="GHEA Grapalat" w:hAnsi="GHEA Grapalat"/>
          <w:sz w:val="20"/>
          <w:szCs w:val="20"/>
        </w:rPr>
      </w:pPr>
      <w:r w:rsidRPr="00C0452F">
        <w:rPr>
          <w:rFonts w:ascii="GHEA Grapalat" w:hAnsi="GHEA Grapalat"/>
          <w:sz w:val="20"/>
          <w:szCs w:val="20"/>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175C529E" w14:textId="77777777" w:rsidR="00220899" w:rsidRPr="00C0452F" w:rsidRDefault="00220899" w:rsidP="008E3B31">
      <w:pPr>
        <w:pStyle w:val="aff3"/>
        <w:numPr>
          <w:ilvl w:val="0"/>
          <w:numId w:val="31"/>
        </w:numPr>
        <w:spacing w:after="200"/>
        <w:contextualSpacing/>
        <w:jc w:val="both"/>
        <w:rPr>
          <w:rFonts w:ascii="GHEA Grapalat" w:hAnsi="GHEA Grapalat"/>
          <w:sz w:val="20"/>
          <w:szCs w:val="20"/>
        </w:rPr>
      </w:pPr>
      <w:r w:rsidRPr="00C0452F">
        <w:rPr>
          <w:rFonts w:ascii="GHEA Grapalat" w:hAnsi="GHEA Grapalat"/>
          <w:sz w:val="20"/>
          <w:szCs w:val="20"/>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4BDA227C" w14:textId="77777777" w:rsidR="00220899" w:rsidRPr="00C0452F" w:rsidRDefault="00220899" w:rsidP="008E3B31">
      <w:pPr>
        <w:pStyle w:val="aff3"/>
        <w:numPr>
          <w:ilvl w:val="0"/>
          <w:numId w:val="29"/>
        </w:numPr>
        <w:spacing w:after="200"/>
        <w:ind w:left="0"/>
        <w:contextualSpacing/>
        <w:jc w:val="both"/>
        <w:rPr>
          <w:rFonts w:ascii="GHEA Grapalat" w:hAnsi="GHEA Grapalat"/>
          <w:sz w:val="20"/>
          <w:szCs w:val="20"/>
        </w:rPr>
      </w:pPr>
      <w:r w:rsidRPr="00C0452F">
        <w:rPr>
          <w:rFonts w:ascii="GHEA Grapalat" w:hAnsi="GHEA Grapalat"/>
          <w:sz w:val="20"/>
          <w:szCs w:val="20"/>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0452F">
        <w:rPr>
          <w:rFonts w:ascii="Cambria Math" w:eastAsia="MS Mincho" w:hAnsi="Cambria Math" w:cs="Cambria Math"/>
          <w:sz w:val="20"/>
          <w:szCs w:val="20"/>
        </w:rPr>
        <w:t>․</w:t>
      </w:r>
    </w:p>
    <w:p w14:paraId="0A69CA8A" w14:textId="77777777" w:rsidR="00220899" w:rsidRPr="00C0452F" w:rsidRDefault="00220899" w:rsidP="00F875AF">
      <w:pPr>
        <w:pStyle w:val="aff3"/>
        <w:numPr>
          <w:ilvl w:val="0"/>
          <w:numId w:val="32"/>
        </w:numPr>
        <w:ind w:left="0" w:hanging="426"/>
        <w:contextualSpacing/>
        <w:jc w:val="both"/>
        <w:rPr>
          <w:rFonts w:ascii="GHEA Grapalat" w:hAnsi="GHEA Grapalat"/>
          <w:sz w:val="20"/>
          <w:szCs w:val="20"/>
        </w:rPr>
      </w:pPr>
      <w:r w:rsidRPr="00C0452F">
        <w:rPr>
          <w:rFonts w:ascii="GHEA Grapalat" w:hAnsi="GHEA Grapalat"/>
          <w:sz w:val="20"/>
          <w:szCs w:val="20"/>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w:t>
      </w:r>
      <w:r w:rsidRPr="00C0452F">
        <w:rPr>
          <w:rFonts w:ascii="GHEA Grapalat" w:hAnsi="GHEA Grapalat"/>
          <w:sz w:val="20"/>
          <w:szCs w:val="20"/>
        </w:rPr>
        <w:lastRenderedPageBreak/>
        <w:t>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78BBB4B" w14:textId="77777777" w:rsidR="00220899" w:rsidRPr="00C0452F" w:rsidRDefault="00220899" w:rsidP="008E3B31">
      <w:pPr>
        <w:ind w:left="-360"/>
        <w:jc w:val="both"/>
        <w:rPr>
          <w:rFonts w:ascii="GHEA Grapalat" w:hAnsi="GHEA Grapalat"/>
          <w:sz w:val="20"/>
          <w:szCs w:val="20"/>
        </w:rPr>
      </w:pPr>
      <w:r w:rsidRPr="00C0452F">
        <w:rPr>
          <w:rFonts w:ascii="GHEA Grapalat" w:hAnsi="GHEA Grapalat"/>
          <w:sz w:val="20"/>
          <w:szCs w:val="20"/>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69CF7B2" w14:textId="77777777" w:rsidR="00220899" w:rsidRPr="00C0452F" w:rsidRDefault="00220899" w:rsidP="008E3B31">
      <w:pPr>
        <w:pStyle w:val="aff3"/>
        <w:numPr>
          <w:ilvl w:val="0"/>
          <w:numId w:val="29"/>
        </w:numPr>
        <w:spacing w:after="200"/>
        <w:ind w:left="0"/>
        <w:contextualSpacing/>
        <w:jc w:val="both"/>
        <w:rPr>
          <w:rFonts w:ascii="GHEA Grapalat" w:hAnsi="GHEA Grapalat"/>
          <w:sz w:val="20"/>
          <w:szCs w:val="20"/>
        </w:rPr>
      </w:pPr>
      <w:r w:rsidRPr="00C0452F">
        <w:rPr>
          <w:rFonts w:ascii="GHEA Grapalat" w:hAnsi="GHEA Grapalat"/>
          <w:sz w:val="20"/>
          <w:szCs w:val="20"/>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0452F">
        <w:rPr>
          <w:rFonts w:ascii="Cambria Math" w:eastAsia="MS Mincho" w:hAnsi="Cambria Math" w:cs="Cambria Math"/>
          <w:sz w:val="20"/>
          <w:szCs w:val="20"/>
        </w:rPr>
        <w:t>․</w:t>
      </w:r>
    </w:p>
    <w:p w14:paraId="2ED7647F" w14:textId="77777777" w:rsidR="00220899" w:rsidRPr="00C0452F" w:rsidRDefault="00220899" w:rsidP="003125CC">
      <w:pPr>
        <w:pStyle w:val="aff3"/>
        <w:numPr>
          <w:ilvl w:val="0"/>
          <w:numId w:val="33"/>
        </w:numPr>
        <w:ind w:left="0"/>
        <w:contextualSpacing/>
        <w:jc w:val="both"/>
        <w:rPr>
          <w:rFonts w:ascii="GHEA Grapalat" w:hAnsi="GHEA Grapalat"/>
          <w:sz w:val="20"/>
          <w:szCs w:val="20"/>
        </w:rPr>
      </w:pPr>
      <w:r w:rsidRPr="00C0452F">
        <w:rPr>
          <w:rFonts w:ascii="GHEA Grapalat" w:hAnsi="GHEA Grapalat"/>
          <w:sz w:val="20"/>
          <w:szCs w:val="20"/>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18372725" w14:textId="77777777" w:rsidR="00220899" w:rsidRPr="00C0452F" w:rsidRDefault="00220899" w:rsidP="008E3B31">
      <w:pPr>
        <w:ind w:left="-375"/>
        <w:jc w:val="both"/>
        <w:rPr>
          <w:rFonts w:ascii="GHEA Grapalat" w:hAnsi="GHEA Grapalat"/>
          <w:sz w:val="20"/>
          <w:szCs w:val="20"/>
        </w:rPr>
      </w:pPr>
      <w:r w:rsidRPr="00C0452F">
        <w:rPr>
          <w:rFonts w:ascii="GHEA Grapalat" w:hAnsi="GHEA Grapalat"/>
          <w:sz w:val="20"/>
          <w:szCs w:val="20"/>
        </w:rPr>
        <w:t>2)  в подразделе "Документ, удостоверяющий личность" вносятся сведения о документе, удостоверяющем личность реального бенефициара;</w:t>
      </w:r>
    </w:p>
    <w:p w14:paraId="16E5631A" w14:textId="77777777" w:rsidR="00220899" w:rsidRPr="00C0452F" w:rsidRDefault="00220899" w:rsidP="008E3B31">
      <w:pPr>
        <w:ind w:left="-375"/>
        <w:jc w:val="both"/>
        <w:rPr>
          <w:rFonts w:ascii="GHEA Grapalat" w:hAnsi="GHEA Grapalat"/>
          <w:sz w:val="20"/>
          <w:szCs w:val="20"/>
        </w:rPr>
      </w:pPr>
      <w:r w:rsidRPr="00C0452F">
        <w:rPr>
          <w:rFonts w:ascii="GHEA Grapalat" w:hAnsi="GHEA Grapalat"/>
          <w:sz w:val="20"/>
          <w:szCs w:val="20"/>
        </w:rPr>
        <w:t>3) в подразделе "Адрес учета лица" заполняется адрес места учета реального бенефициара;</w:t>
      </w:r>
    </w:p>
    <w:p w14:paraId="791799CF" w14:textId="77777777" w:rsidR="00220899" w:rsidRPr="00C0452F" w:rsidRDefault="00220899" w:rsidP="008E3B31">
      <w:pPr>
        <w:ind w:left="-375"/>
        <w:jc w:val="both"/>
        <w:rPr>
          <w:rFonts w:ascii="GHEA Grapalat" w:hAnsi="GHEA Grapalat"/>
          <w:sz w:val="20"/>
          <w:szCs w:val="20"/>
        </w:rPr>
      </w:pPr>
      <w:r w:rsidRPr="00C0452F">
        <w:rPr>
          <w:rFonts w:ascii="GHEA Grapalat" w:hAnsi="GHEA Grapalat"/>
          <w:sz w:val="20"/>
          <w:szCs w:val="20"/>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19749157" w14:textId="77777777" w:rsidR="00220899" w:rsidRPr="00C0452F" w:rsidRDefault="00220899" w:rsidP="008E3B31">
      <w:pPr>
        <w:ind w:left="-375"/>
        <w:jc w:val="both"/>
        <w:rPr>
          <w:rFonts w:ascii="GHEA Grapalat" w:hAnsi="GHEA Grapalat"/>
          <w:sz w:val="20"/>
          <w:szCs w:val="20"/>
        </w:rPr>
      </w:pPr>
      <w:r w:rsidRPr="00C0452F">
        <w:rPr>
          <w:rFonts w:ascii="GHEA Grapalat" w:hAnsi="GHEA Grapalat"/>
          <w:sz w:val="20"/>
          <w:szCs w:val="20"/>
        </w:rPr>
        <w:t xml:space="preserve">5) подраздел "Основания </w:t>
      </w:r>
      <w:r w:rsidRPr="00C0452F">
        <w:rPr>
          <w:rFonts w:ascii="GHEA Grapalat" w:eastAsiaTheme="minorHAnsi" w:hAnsi="GHEA Grapalat" w:cstheme="minorBidi"/>
          <w:sz w:val="20"/>
          <w:szCs w:val="20"/>
        </w:rPr>
        <w:t>являться</w:t>
      </w:r>
      <w:r w:rsidRPr="00C0452F">
        <w:rPr>
          <w:rFonts w:ascii="GHEA Grapalat" w:hAnsi="GHEA Grapalat"/>
          <w:sz w:val="20"/>
          <w:szCs w:val="20"/>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27F862E4" w14:textId="77777777" w:rsidR="00220899" w:rsidRPr="00C0452F" w:rsidRDefault="00220899" w:rsidP="008E3B31">
      <w:pPr>
        <w:jc w:val="both"/>
        <w:rPr>
          <w:rFonts w:ascii="GHEA Grapalat" w:eastAsia="GHEA Grapalat" w:hAnsi="GHEA Grapalat" w:cs="GHEA Grapalat"/>
          <w:sz w:val="20"/>
          <w:szCs w:val="20"/>
        </w:rPr>
      </w:pPr>
      <w:r w:rsidRPr="00C0452F">
        <w:rPr>
          <w:rFonts w:ascii="GHEA Grapalat" w:hAnsi="GHEA Grapalat"/>
          <w:sz w:val="20"/>
          <w:szCs w:val="20"/>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C0452F">
        <w:rPr>
          <w:rFonts w:ascii="GHEA Grapalat" w:hAnsi="GHEA Grapalat"/>
          <w:sz w:val="20"/>
          <w:szCs w:val="20"/>
          <w:lang w:val="hy-AM"/>
        </w:rPr>
        <w:t>Օ</w:t>
      </w:r>
      <w:r w:rsidRPr="00C0452F">
        <w:rPr>
          <w:rFonts w:ascii="GHEA Grapalat" w:hAnsi="GHEA Grapalat"/>
          <w:sz w:val="20"/>
          <w:szCs w:val="20"/>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C0452F">
        <w:rPr>
          <w:rFonts w:ascii="GHEA Grapalat" w:hAnsi="GHEA Grapalat"/>
          <w:sz w:val="20"/>
          <w:szCs w:val="20"/>
          <w:lang w:val="hy-AM"/>
        </w:rPr>
        <w:t>Օ</w:t>
      </w:r>
      <w:r w:rsidRPr="00C0452F">
        <w:rPr>
          <w:rFonts w:ascii="GHEA Grapalat" w:hAnsi="GHEA Grapalat"/>
          <w:sz w:val="20"/>
          <w:szCs w:val="20"/>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C0452F">
        <w:rPr>
          <w:rFonts w:ascii="GHEA Grapalat" w:hAnsi="GHEA Grapalat"/>
          <w:sz w:val="20"/>
          <w:szCs w:val="20"/>
          <w:lang w:val="hy-AM"/>
        </w:rPr>
        <w:t>Օ</w:t>
      </w:r>
      <w:r w:rsidRPr="00C0452F">
        <w:rPr>
          <w:rFonts w:ascii="GHEA Grapalat" w:hAnsi="GHEA Grapalat"/>
          <w:sz w:val="20"/>
          <w:szCs w:val="20"/>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C0452F">
        <w:rPr>
          <w:rFonts w:ascii="GHEA Grapalat" w:eastAsia="GHEA Grapalat" w:hAnsi="GHEA Grapalat" w:cs="GHEA Grapalat"/>
          <w:sz w:val="20"/>
          <w:szCs w:val="20"/>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EF685B6" w14:textId="77777777" w:rsidR="00220899" w:rsidRPr="00C0452F" w:rsidRDefault="00220899" w:rsidP="008E3B31">
      <w:pPr>
        <w:jc w:val="both"/>
        <w:rPr>
          <w:rFonts w:ascii="GHEA Grapalat" w:hAnsi="GHEA Grapalat"/>
          <w:sz w:val="20"/>
          <w:szCs w:val="20"/>
          <w:lang w:val="hy-AM"/>
        </w:rPr>
      </w:pPr>
      <w:r w:rsidRPr="00C0452F">
        <w:rPr>
          <w:rFonts w:ascii="GHEA Grapalat" w:hAnsi="GHEA Grapalat"/>
          <w:sz w:val="20"/>
          <w:szCs w:val="20"/>
        </w:rPr>
        <w:t xml:space="preserve">б. в пункте </w:t>
      </w:r>
      <w:r w:rsidRPr="00C0452F">
        <w:rPr>
          <w:rFonts w:ascii="GHEA Grapalat" w:eastAsia="GHEA Grapalat" w:hAnsi="GHEA Grapalat" w:cs="GHEA Grapalat"/>
          <w:sz w:val="20"/>
          <w:szCs w:val="20"/>
        </w:rPr>
        <w:t>"</w:t>
      </w:r>
      <w:r w:rsidRPr="00C0452F">
        <w:rPr>
          <w:rFonts w:ascii="GHEA Grapalat" w:hAnsi="GHEA Grapalat"/>
          <w:sz w:val="20"/>
          <w:szCs w:val="20"/>
        </w:rPr>
        <w:t>б</w:t>
      </w:r>
      <w:r w:rsidRPr="00C0452F">
        <w:rPr>
          <w:rFonts w:ascii="GHEA Grapalat" w:eastAsia="GHEA Grapalat" w:hAnsi="GHEA Grapalat" w:cs="GHEA Grapalat"/>
          <w:sz w:val="20"/>
          <w:szCs w:val="20"/>
        </w:rPr>
        <w:t>"</w:t>
      </w:r>
      <w:r w:rsidRPr="00C0452F">
        <w:rPr>
          <w:rFonts w:ascii="GHEA Grapalat" w:hAnsi="GHEA Grapalat"/>
          <w:sz w:val="20"/>
          <w:szCs w:val="20"/>
        </w:rPr>
        <w:t xml:space="preserve"> этого подраздела делается отметка, если лицо по смыслу пункта </w:t>
      </w:r>
      <w:r w:rsidRPr="00C0452F">
        <w:rPr>
          <w:rFonts w:ascii="GHEA Grapalat" w:eastAsia="GHEA Grapalat" w:hAnsi="GHEA Grapalat" w:cs="GHEA Grapalat"/>
          <w:sz w:val="20"/>
          <w:szCs w:val="20"/>
        </w:rPr>
        <w:t>"</w:t>
      </w:r>
      <w:r w:rsidRPr="00C0452F">
        <w:rPr>
          <w:rFonts w:ascii="GHEA Grapalat" w:hAnsi="GHEA Grapalat"/>
          <w:sz w:val="20"/>
          <w:szCs w:val="20"/>
        </w:rPr>
        <w:t>а</w:t>
      </w:r>
      <w:r w:rsidRPr="00C0452F">
        <w:rPr>
          <w:rFonts w:ascii="GHEA Grapalat" w:eastAsia="GHEA Grapalat" w:hAnsi="GHEA Grapalat" w:cs="GHEA Grapalat"/>
          <w:sz w:val="20"/>
          <w:szCs w:val="20"/>
        </w:rPr>
        <w:t>"</w:t>
      </w:r>
      <w:r w:rsidRPr="00C0452F">
        <w:rPr>
          <w:rFonts w:ascii="GHEA Grapalat" w:hAnsi="GHEA Grapalat"/>
          <w:sz w:val="20"/>
          <w:szCs w:val="20"/>
        </w:rPr>
        <w:t xml:space="preserve"> не является реальным бенефициаром Организации, но контролирует </w:t>
      </w:r>
      <w:r w:rsidRPr="00C0452F">
        <w:rPr>
          <w:rFonts w:ascii="GHEA Grapalat" w:hAnsi="GHEA Grapalat"/>
          <w:sz w:val="20"/>
          <w:szCs w:val="20"/>
          <w:lang w:val="hy-AM"/>
        </w:rPr>
        <w:t>Օ</w:t>
      </w:r>
      <w:r w:rsidRPr="00C0452F">
        <w:rPr>
          <w:rFonts w:ascii="GHEA Grapalat" w:hAnsi="GHEA Grapalat"/>
          <w:sz w:val="20"/>
          <w:szCs w:val="20"/>
        </w:rPr>
        <w:t>рганизацию в силу правовых инструментов (в том числе заключенных сделок), на основе личного влияния иного характера или иными средствами;</w:t>
      </w:r>
    </w:p>
    <w:p w14:paraId="5274A2DC" w14:textId="77777777" w:rsidR="00220899" w:rsidRPr="00C0452F" w:rsidRDefault="00220899" w:rsidP="008E3B31">
      <w:pPr>
        <w:jc w:val="both"/>
        <w:rPr>
          <w:rFonts w:ascii="GHEA Grapalat" w:hAnsi="GHEA Grapalat"/>
          <w:sz w:val="20"/>
          <w:szCs w:val="20"/>
        </w:rPr>
      </w:pPr>
      <w:r w:rsidRPr="00C0452F">
        <w:rPr>
          <w:rFonts w:ascii="GHEA Grapalat" w:hAnsi="GHEA Grapalat"/>
          <w:sz w:val="20"/>
          <w:szCs w:val="20"/>
        </w:rPr>
        <w:lastRenderedPageBreak/>
        <w:t>в</w:t>
      </w:r>
      <w:r w:rsidRPr="00C0452F">
        <w:rPr>
          <w:rFonts w:ascii="GHEA Grapalat" w:hAnsi="GHEA Grapalat"/>
          <w:sz w:val="20"/>
          <w:szCs w:val="20"/>
          <w:lang w:val="hy-AM"/>
        </w:rPr>
        <w:t xml:space="preserve">. </w:t>
      </w:r>
      <w:r w:rsidRPr="00C0452F">
        <w:rPr>
          <w:rFonts w:ascii="GHEA Grapalat" w:hAnsi="GHEA Grapalat"/>
          <w:sz w:val="20"/>
          <w:szCs w:val="20"/>
        </w:rPr>
        <w:t>в</w:t>
      </w:r>
      <w:r w:rsidRPr="00C0452F">
        <w:rPr>
          <w:rFonts w:ascii="GHEA Grapalat" w:hAnsi="GHEA Grapalat"/>
          <w:sz w:val="20"/>
          <w:szCs w:val="20"/>
          <w:lang w:val="hy-AM"/>
        </w:rPr>
        <w:t xml:space="preserve"> пункте </w:t>
      </w:r>
      <w:r w:rsidRPr="00C0452F">
        <w:rPr>
          <w:rFonts w:ascii="GHEA Grapalat" w:eastAsia="GHEA Grapalat" w:hAnsi="GHEA Grapalat" w:cs="GHEA Grapalat"/>
          <w:sz w:val="20"/>
          <w:szCs w:val="20"/>
        </w:rPr>
        <w:t>"</w:t>
      </w:r>
      <w:r w:rsidRPr="00C0452F">
        <w:rPr>
          <w:rFonts w:ascii="GHEA Grapalat" w:hAnsi="GHEA Grapalat"/>
          <w:sz w:val="20"/>
          <w:szCs w:val="20"/>
        </w:rPr>
        <w:t>в</w:t>
      </w:r>
      <w:r w:rsidRPr="00C0452F">
        <w:rPr>
          <w:rFonts w:ascii="GHEA Grapalat" w:eastAsia="GHEA Grapalat" w:hAnsi="GHEA Grapalat" w:cs="GHEA Grapalat"/>
          <w:sz w:val="20"/>
          <w:szCs w:val="20"/>
        </w:rPr>
        <w:t>"</w:t>
      </w:r>
      <w:r w:rsidRPr="00C0452F">
        <w:rPr>
          <w:rFonts w:ascii="GHEA Grapalat" w:hAnsi="GHEA Grapalat"/>
          <w:sz w:val="20"/>
          <w:szCs w:val="20"/>
        </w:rPr>
        <w:t xml:space="preserve"> </w:t>
      </w:r>
      <w:r w:rsidRPr="00C0452F">
        <w:rPr>
          <w:rFonts w:ascii="GHEA Grapalat" w:hAnsi="GHEA Grapalat"/>
          <w:sz w:val="20"/>
          <w:szCs w:val="20"/>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C0452F">
        <w:rPr>
          <w:rFonts w:ascii="GHEA Grapalat" w:hAnsi="GHEA Grapalat"/>
          <w:sz w:val="20"/>
          <w:szCs w:val="20"/>
        </w:rPr>
        <w:t>О</w:t>
      </w:r>
      <w:r w:rsidRPr="00C0452F">
        <w:rPr>
          <w:rFonts w:ascii="GHEA Grapalat" w:hAnsi="GHEA Grapalat"/>
          <w:sz w:val="20"/>
          <w:szCs w:val="20"/>
          <w:lang w:val="hy-AM"/>
        </w:rPr>
        <w:t xml:space="preserve">рганизации, в случае если не имеется физическое лицо, соответствующее требованиям пунктов </w:t>
      </w:r>
      <w:r w:rsidRPr="00C0452F">
        <w:rPr>
          <w:rFonts w:ascii="GHEA Grapalat" w:eastAsia="GHEA Grapalat" w:hAnsi="GHEA Grapalat" w:cs="GHEA Grapalat"/>
          <w:sz w:val="20"/>
          <w:szCs w:val="20"/>
        </w:rPr>
        <w:t>"</w:t>
      </w:r>
      <w:r w:rsidRPr="00C0452F">
        <w:rPr>
          <w:rFonts w:ascii="GHEA Grapalat" w:hAnsi="GHEA Grapalat"/>
          <w:sz w:val="20"/>
          <w:szCs w:val="20"/>
        </w:rPr>
        <w:t>а</w:t>
      </w:r>
      <w:r w:rsidRPr="00C0452F">
        <w:rPr>
          <w:rFonts w:ascii="GHEA Grapalat" w:eastAsia="GHEA Grapalat" w:hAnsi="GHEA Grapalat" w:cs="GHEA Grapalat"/>
          <w:sz w:val="20"/>
          <w:szCs w:val="20"/>
        </w:rPr>
        <w:t>"</w:t>
      </w:r>
      <w:r w:rsidRPr="00C0452F">
        <w:rPr>
          <w:rFonts w:ascii="GHEA Grapalat" w:hAnsi="GHEA Grapalat"/>
          <w:sz w:val="20"/>
          <w:szCs w:val="20"/>
        </w:rPr>
        <w:t xml:space="preserve"> </w:t>
      </w:r>
      <w:r w:rsidRPr="00C0452F">
        <w:rPr>
          <w:rFonts w:ascii="GHEA Grapalat" w:hAnsi="GHEA Grapalat"/>
          <w:sz w:val="20"/>
          <w:szCs w:val="20"/>
          <w:lang w:val="hy-AM"/>
        </w:rPr>
        <w:t xml:space="preserve">и </w:t>
      </w:r>
      <w:r w:rsidRPr="00C0452F">
        <w:rPr>
          <w:rFonts w:ascii="GHEA Grapalat" w:eastAsia="GHEA Grapalat" w:hAnsi="GHEA Grapalat" w:cs="GHEA Grapalat"/>
          <w:sz w:val="20"/>
          <w:szCs w:val="20"/>
        </w:rPr>
        <w:t>"</w:t>
      </w:r>
      <w:r w:rsidRPr="00C0452F">
        <w:rPr>
          <w:rFonts w:ascii="GHEA Grapalat" w:hAnsi="GHEA Grapalat"/>
          <w:sz w:val="20"/>
          <w:szCs w:val="20"/>
        </w:rPr>
        <w:t>б</w:t>
      </w:r>
      <w:r w:rsidRPr="00C0452F">
        <w:rPr>
          <w:rFonts w:ascii="GHEA Grapalat" w:eastAsia="GHEA Grapalat" w:hAnsi="GHEA Grapalat" w:cs="GHEA Grapalat"/>
          <w:sz w:val="20"/>
          <w:szCs w:val="20"/>
        </w:rPr>
        <w:t>"</w:t>
      </w:r>
      <w:r w:rsidRPr="00C0452F">
        <w:rPr>
          <w:rFonts w:ascii="GHEA Grapalat" w:hAnsi="GHEA Grapalat"/>
          <w:sz w:val="20"/>
          <w:szCs w:val="20"/>
        </w:rPr>
        <w:t xml:space="preserve"> </w:t>
      </w:r>
      <w:r w:rsidRPr="00C0452F">
        <w:rPr>
          <w:rFonts w:ascii="GHEA Grapalat" w:hAnsi="GHEA Grapalat"/>
          <w:sz w:val="20"/>
          <w:szCs w:val="20"/>
          <w:lang w:val="hy-AM"/>
        </w:rPr>
        <w:t>этого подраздела</w:t>
      </w:r>
      <w:r w:rsidRPr="00C0452F">
        <w:rPr>
          <w:rFonts w:ascii="GHEA Grapalat" w:hAnsi="GHEA Grapalat"/>
          <w:sz w:val="20"/>
          <w:szCs w:val="20"/>
        </w:rPr>
        <w:t>.</w:t>
      </w:r>
    </w:p>
    <w:p w14:paraId="5F98A29E" w14:textId="77777777" w:rsidR="00220899" w:rsidRPr="00C0452F" w:rsidRDefault="00220899" w:rsidP="008E3B31">
      <w:pPr>
        <w:jc w:val="both"/>
        <w:rPr>
          <w:rFonts w:ascii="GHEA Grapalat" w:hAnsi="GHEA Grapalat" w:cs="Cambria Math"/>
          <w:sz w:val="20"/>
          <w:szCs w:val="20"/>
        </w:rPr>
      </w:pPr>
      <w:r w:rsidRPr="00C0452F">
        <w:rPr>
          <w:rFonts w:ascii="GHEA Grapalat" w:hAnsi="GHEA Grapalat"/>
          <w:sz w:val="20"/>
          <w:szCs w:val="20"/>
          <w:lang w:val="hy-AM"/>
        </w:rPr>
        <w:t xml:space="preserve">6) </w:t>
      </w:r>
      <w:r w:rsidRPr="00C0452F">
        <w:rPr>
          <w:rFonts w:ascii="GHEA Grapalat" w:hAnsi="GHEA Grapalat"/>
          <w:sz w:val="20"/>
          <w:szCs w:val="20"/>
        </w:rPr>
        <w:t>П</w:t>
      </w:r>
      <w:r w:rsidRPr="00C0452F">
        <w:rPr>
          <w:rFonts w:ascii="GHEA Grapalat" w:hAnsi="GHEA Grapalat"/>
          <w:sz w:val="20"/>
          <w:szCs w:val="20"/>
          <w:lang w:val="hy-AM"/>
        </w:rPr>
        <w:t xml:space="preserve">одраздел </w:t>
      </w:r>
      <w:r w:rsidRPr="00C0452F">
        <w:rPr>
          <w:rFonts w:ascii="GHEA Grapalat" w:eastAsia="GHEA Grapalat" w:hAnsi="GHEA Grapalat" w:cs="GHEA Grapalat"/>
          <w:sz w:val="20"/>
          <w:szCs w:val="20"/>
        </w:rPr>
        <w:t>"</w:t>
      </w:r>
      <w:r w:rsidRPr="00C0452F">
        <w:rPr>
          <w:rFonts w:ascii="GHEA Grapalat" w:hAnsi="GHEA Grapalat"/>
          <w:sz w:val="20"/>
          <w:szCs w:val="20"/>
        </w:rPr>
        <w:t>О</w:t>
      </w:r>
      <w:r w:rsidRPr="00C0452F">
        <w:rPr>
          <w:rFonts w:ascii="GHEA Grapalat" w:hAnsi="GHEA Grapalat"/>
          <w:sz w:val="20"/>
          <w:szCs w:val="20"/>
          <w:lang w:val="hy-AM"/>
        </w:rPr>
        <w:t xml:space="preserve">снования </w:t>
      </w:r>
      <w:r w:rsidRPr="00C0452F">
        <w:rPr>
          <w:rFonts w:ascii="GHEA Grapalat" w:hAnsi="GHEA Grapalat"/>
          <w:sz w:val="20"/>
          <w:szCs w:val="20"/>
        </w:rPr>
        <w:t>являться</w:t>
      </w:r>
      <w:r w:rsidRPr="00C0452F">
        <w:rPr>
          <w:rFonts w:ascii="GHEA Grapalat" w:hAnsi="GHEA Grapalat"/>
          <w:sz w:val="20"/>
          <w:szCs w:val="20"/>
          <w:lang w:val="hy-AM"/>
        </w:rPr>
        <w:t xml:space="preserve"> реальн</w:t>
      </w:r>
      <w:r w:rsidRPr="00C0452F">
        <w:rPr>
          <w:rFonts w:ascii="GHEA Grapalat" w:hAnsi="GHEA Grapalat"/>
          <w:sz w:val="20"/>
          <w:szCs w:val="20"/>
        </w:rPr>
        <w:t>ым</w:t>
      </w:r>
      <w:r w:rsidRPr="00C0452F">
        <w:rPr>
          <w:rFonts w:ascii="GHEA Grapalat" w:hAnsi="GHEA Grapalat"/>
          <w:sz w:val="20"/>
          <w:szCs w:val="20"/>
          <w:lang w:val="hy-AM"/>
        </w:rPr>
        <w:t xml:space="preserve"> </w:t>
      </w:r>
      <w:r w:rsidRPr="00C0452F">
        <w:rPr>
          <w:rFonts w:ascii="GHEA Grapalat" w:hAnsi="GHEA Grapalat"/>
          <w:sz w:val="20"/>
          <w:szCs w:val="20"/>
        </w:rPr>
        <w:t>бенефициаром</w:t>
      </w:r>
      <w:r w:rsidRPr="00C0452F">
        <w:rPr>
          <w:rFonts w:ascii="GHEA Grapalat" w:hAnsi="GHEA Grapalat"/>
          <w:sz w:val="20"/>
          <w:szCs w:val="20"/>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C0452F">
        <w:rPr>
          <w:rFonts w:ascii="GHEA Grapalat" w:hAnsi="GHEA Grapalat"/>
          <w:sz w:val="20"/>
          <w:szCs w:val="20"/>
        </w:rPr>
        <w:t xml:space="preserve"> </w:t>
      </w:r>
      <w:r w:rsidRPr="00C0452F">
        <w:rPr>
          <w:rFonts w:ascii="GHEA Grapalat" w:hAnsi="GHEA Grapalat"/>
          <w:sz w:val="20"/>
          <w:szCs w:val="20"/>
          <w:lang w:val="hy-AM"/>
        </w:rPr>
        <w:t xml:space="preserve">Раскрытие реальных </w:t>
      </w:r>
      <w:r w:rsidRPr="00C0452F">
        <w:rPr>
          <w:rFonts w:ascii="GHEA Grapalat" w:hAnsi="GHEA Grapalat"/>
          <w:sz w:val="20"/>
          <w:szCs w:val="20"/>
        </w:rPr>
        <w:t>бенефициаров</w:t>
      </w:r>
      <w:r w:rsidRPr="00C0452F">
        <w:rPr>
          <w:rFonts w:ascii="GHEA Grapalat" w:hAnsi="GHEA Grapalat"/>
          <w:sz w:val="20"/>
          <w:szCs w:val="20"/>
          <w:lang w:val="hy-AM"/>
        </w:rPr>
        <w:t xml:space="preserve"> осуществляется по критериям, установленным Кодексом О недрах</w:t>
      </w:r>
      <w:r w:rsidRPr="00C0452F">
        <w:rPr>
          <w:rFonts w:ascii="GHEA Grapalat" w:hAnsi="GHEA Grapalat"/>
          <w:sz w:val="20"/>
          <w:szCs w:val="20"/>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C0452F">
        <w:rPr>
          <w:rFonts w:ascii="GHEA Grapalat" w:hAnsi="GHEA Grapalat" w:cs="Cambria Math"/>
          <w:sz w:val="20"/>
          <w:szCs w:val="20"/>
        </w:rPr>
        <w:t>:</w:t>
      </w:r>
    </w:p>
    <w:p w14:paraId="7DA37949" w14:textId="77777777" w:rsidR="00220899" w:rsidRPr="00C0452F" w:rsidRDefault="00220899" w:rsidP="008E3B31">
      <w:pPr>
        <w:jc w:val="both"/>
        <w:rPr>
          <w:rFonts w:ascii="GHEA Grapalat" w:hAnsi="GHEA Grapalat"/>
          <w:sz w:val="20"/>
          <w:szCs w:val="20"/>
        </w:rPr>
      </w:pPr>
      <w:r w:rsidRPr="00C0452F">
        <w:rPr>
          <w:rFonts w:ascii="GHEA Grapalat" w:hAnsi="GHEA Grapalat"/>
          <w:sz w:val="20"/>
          <w:szCs w:val="20"/>
        </w:rPr>
        <w:t xml:space="preserve">а. в пункте </w:t>
      </w:r>
      <w:r w:rsidRPr="00C0452F">
        <w:rPr>
          <w:rFonts w:ascii="GHEA Grapalat" w:eastAsia="GHEA Grapalat" w:hAnsi="GHEA Grapalat" w:cs="GHEA Grapalat"/>
          <w:sz w:val="20"/>
          <w:szCs w:val="20"/>
        </w:rPr>
        <w:t>"</w:t>
      </w:r>
      <w:r w:rsidRPr="00C0452F">
        <w:rPr>
          <w:rFonts w:ascii="GHEA Grapalat" w:hAnsi="GHEA Grapalat"/>
          <w:sz w:val="20"/>
          <w:szCs w:val="20"/>
        </w:rPr>
        <w:t>а</w:t>
      </w:r>
      <w:r w:rsidRPr="00C0452F">
        <w:rPr>
          <w:rFonts w:ascii="GHEA Grapalat" w:eastAsia="GHEA Grapalat" w:hAnsi="GHEA Grapalat" w:cs="GHEA Grapalat"/>
          <w:sz w:val="20"/>
          <w:szCs w:val="20"/>
        </w:rPr>
        <w:t>"</w:t>
      </w:r>
      <w:r w:rsidRPr="00C0452F">
        <w:rPr>
          <w:rFonts w:ascii="GHEA Grapalat" w:hAnsi="GHEA Grapalat"/>
          <w:sz w:val="20"/>
          <w:szCs w:val="20"/>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C0452F">
        <w:rPr>
          <w:rFonts w:ascii="GHEA Grapalat" w:eastAsia="GHEA Grapalat" w:hAnsi="GHEA Grapalat" w:cs="GHEA Grapalat"/>
          <w:sz w:val="20"/>
          <w:szCs w:val="20"/>
        </w:rPr>
        <w:t>"</w:t>
      </w:r>
      <w:r w:rsidRPr="00C0452F">
        <w:rPr>
          <w:rFonts w:ascii="GHEA Grapalat" w:hAnsi="GHEA Grapalat"/>
          <w:sz w:val="20"/>
          <w:szCs w:val="20"/>
        </w:rPr>
        <w:t>а</w:t>
      </w:r>
      <w:r w:rsidRPr="00C0452F">
        <w:rPr>
          <w:rFonts w:ascii="GHEA Grapalat" w:eastAsia="GHEA Grapalat" w:hAnsi="GHEA Grapalat" w:cs="GHEA Grapalat"/>
          <w:sz w:val="20"/>
          <w:szCs w:val="20"/>
        </w:rPr>
        <w:t>"</w:t>
      </w:r>
      <w:r w:rsidRPr="00C0452F">
        <w:rPr>
          <w:rFonts w:ascii="GHEA Grapalat" w:hAnsi="GHEA Grapalat"/>
          <w:sz w:val="20"/>
          <w:szCs w:val="20"/>
        </w:rPr>
        <w:t xml:space="preserve"> подпункта 5 пункта 4 настоящего Порядка;</w:t>
      </w:r>
    </w:p>
    <w:p w14:paraId="0370E953" w14:textId="77777777" w:rsidR="00220899" w:rsidRPr="00C0452F" w:rsidRDefault="00220899" w:rsidP="008E3B31">
      <w:pPr>
        <w:jc w:val="both"/>
        <w:rPr>
          <w:rFonts w:ascii="GHEA Grapalat" w:hAnsi="GHEA Grapalat"/>
          <w:sz w:val="20"/>
          <w:szCs w:val="20"/>
          <w:lang w:val="hy-AM"/>
        </w:rPr>
      </w:pPr>
      <w:r w:rsidRPr="00C0452F">
        <w:rPr>
          <w:rFonts w:ascii="GHEA Grapalat" w:hAnsi="GHEA Grapalat"/>
          <w:sz w:val="20"/>
          <w:szCs w:val="20"/>
          <w:lang w:val="hy-AM"/>
        </w:rPr>
        <w:t xml:space="preserve">б.в пункте </w:t>
      </w:r>
      <w:r w:rsidRPr="00C0452F">
        <w:rPr>
          <w:rFonts w:ascii="GHEA Grapalat" w:eastAsia="GHEA Grapalat" w:hAnsi="GHEA Grapalat" w:cs="GHEA Grapalat"/>
          <w:sz w:val="20"/>
          <w:szCs w:val="20"/>
        </w:rPr>
        <w:t>"</w:t>
      </w:r>
      <w:r w:rsidRPr="00C0452F">
        <w:rPr>
          <w:rFonts w:ascii="GHEA Grapalat" w:hAnsi="GHEA Grapalat"/>
          <w:sz w:val="20"/>
          <w:szCs w:val="20"/>
        </w:rPr>
        <w:t>б</w:t>
      </w:r>
      <w:r w:rsidRPr="00C0452F">
        <w:rPr>
          <w:rFonts w:ascii="GHEA Grapalat" w:eastAsia="GHEA Grapalat" w:hAnsi="GHEA Grapalat" w:cs="GHEA Grapalat"/>
          <w:sz w:val="20"/>
          <w:szCs w:val="20"/>
        </w:rPr>
        <w:t>"</w:t>
      </w:r>
      <w:r w:rsidRPr="00C0452F">
        <w:rPr>
          <w:rFonts w:ascii="GHEA Grapalat" w:hAnsi="GHEA Grapalat"/>
          <w:sz w:val="20"/>
          <w:szCs w:val="20"/>
        </w:rPr>
        <w:t xml:space="preserve"> </w:t>
      </w:r>
      <w:r w:rsidRPr="00C0452F">
        <w:rPr>
          <w:rFonts w:ascii="GHEA Grapalat" w:hAnsi="GHEA Grapalat"/>
          <w:sz w:val="20"/>
          <w:szCs w:val="20"/>
          <w:lang w:val="hy-AM"/>
        </w:rPr>
        <w:t xml:space="preserve">этого подраздела производится отметка, если лицо имеет право назначать или </w:t>
      </w:r>
      <w:r w:rsidRPr="00C0452F">
        <w:rPr>
          <w:rFonts w:ascii="GHEA Grapalat" w:hAnsi="GHEA Grapalat"/>
          <w:sz w:val="20"/>
          <w:szCs w:val="20"/>
        </w:rPr>
        <w:t>отстраня</w:t>
      </w:r>
      <w:r w:rsidRPr="00C0452F">
        <w:rPr>
          <w:rFonts w:ascii="GHEA Grapalat" w:hAnsi="GHEA Grapalat"/>
          <w:sz w:val="20"/>
          <w:szCs w:val="20"/>
          <w:lang w:val="hy-AM"/>
        </w:rPr>
        <w:t>ть большинство членов органов управления юридического лица;</w:t>
      </w:r>
    </w:p>
    <w:p w14:paraId="1DB3B5C0" w14:textId="77777777" w:rsidR="00220899" w:rsidRPr="00C0452F" w:rsidRDefault="00220899" w:rsidP="008E3B31">
      <w:pPr>
        <w:jc w:val="both"/>
        <w:rPr>
          <w:rFonts w:ascii="GHEA Grapalat" w:hAnsi="GHEA Grapalat"/>
          <w:sz w:val="20"/>
          <w:szCs w:val="20"/>
        </w:rPr>
      </w:pPr>
      <w:r w:rsidRPr="00C0452F">
        <w:rPr>
          <w:rFonts w:ascii="GHEA Grapalat" w:hAnsi="GHEA Grapalat"/>
          <w:sz w:val="20"/>
          <w:szCs w:val="20"/>
        </w:rPr>
        <w:t xml:space="preserve">в. В пункте </w:t>
      </w:r>
      <w:r w:rsidRPr="00C0452F">
        <w:rPr>
          <w:rFonts w:ascii="GHEA Grapalat" w:eastAsia="GHEA Grapalat" w:hAnsi="GHEA Grapalat" w:cs="GHEA Grapalat"/>
          <w:sz w:val="20"/>
          <w:szCs w:val="20"/>
        </w:rPr>
        <w:t>"</w:t>
      </w:r>
      <w:r w:rsidRPr="00C0452F">
        <w:rPr>
          <w:rFonts w:ascii="GHEA Grapalat" w:hAnsi="GHEA Grapalat"/>
          <w:sz w:val="20"/>
          <w:szCs w:val="20"/>
        </w:rPr>
        <w:t>в</w:t>
      </w:r>
      <w:r w:rsidRPr="00C0452F">
        <w:rPr>
          <w:rFonts w:ascii="GHEA Grapalat" w:eastAsia="GHEA Grapalat" w:hAnsi="GHEA Grapalat" w:cs="GHEA Grapalat"/>
          <w:sz w:val="20"/>
          <w:szCs w:val="20"/>
        </w:rPr>
        <w:t>"</w:t>
      </w:r>
      <w:r w:rsidRPr="00C0452F">
        <w:rPr>
          <w:rFonts w:ascii="GHEA Grapalat" w:hAnsi="GHEA Grapalat"/>
          <w:sz w:val="20"/>
          <w:szCs w:val="20"/>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12503AC1" w14:textId="77777777" w:rsidR="00220899" w:rsidRPr="00C0452F" w:rsidRDefault="00220899" w:rsidP="008E3B31">
      <w:pPr>
        <w:jc w:val="both"/>
        <w:rPr>
          <w:rFonts w:ascii="GHEA Grapalat" w:hAnsi="GHEA Grapalat"/>
          <w:sz w:val="20"/>
          <w:szCs w:val="20"/>
        </w:rPr>
      </w:pPr>
      <w:r w:rsidRPr="00C0452F">
        <w:rPr>
          <w:rFonts w:ascii="GHEA Grapalat" w:hAnsi="GHEA Grapalat"/>
          <w:sz w:val="20"/>
          <w:szCs w:val="20"/>
        </w:rPr>
        <w:t xml:space="preserve">г. в пункте </w:t>
      </w:r>
      <w:r w:rsidRPr="00C0452F">
        <w:rPr>
          <w:rFonts w:ascii="GHEA Grapalat" w:eastAsia="GHEA Grapalat" w:hAnsi="GHEA Grapalat" w:cs="GHEA Grapalat"/>
          <w:sz w:val="20"/>
          <w:szCs w:val="20"/>
        </w:rPr>
        <w:t>"</w:t>
      </w:r>
      <w:r w:rsidRPr="00C0452F">
        <w:rPr>
          <w:rFonts w:ascii="GHEA Grapalat" w:hAnsi="GHEA Grapalat"/>
          <w:sz w:val="20"/>
          <w:szCs w:val="20"/>
        </w:rPr>
        <w:t>г</w:t>
      </w:r>
      <w:r w:rsidRPr="00C0452F">
        <w:rPr>
          <w:rFonts w:ascii="GHEA Grapalat" w:eastAsia="GHEA Grapalat" w:hAnsi="GHEA Grapalat" w:cs="GHEA Grapalat"/>
          <w:sz w:val="20"/>
          <w:szCs w:val="20"/>
        </w:rPr>
        <w:t>"</w:t>
      </w:r>
      <w:r w:rsidRPr="00C0452F">
        <w:rPr>
          <w:rFonts w:ascii="GHEA Grapalat" w:hAnsi="GHEA Grapalat"/>
          <w:sz w:val="20"/>
          <w:szCs w:val="20"/>
        </w:rPr>
        <w:t xml:space="preserve"> этого подраздела производится отметка, если лицо по смыслу пунктов </w:t>
      </w:r>
      <w:r w:rsidRPr="00C0452F">
        <w:rPr>
          <w:rFonts w:ascii="GHEA Grapalat" w:eastAsia="GHEA Grapalat" w:hAnsi="GHEA Grapalat" w:cs="GHEA Grapalat"/>
          <w:sz w:val="20"/>
          <w:szCs w:val="20"/>
        </w:rPr>
        <w:t>"</w:t>
      </w:r>
      <w:r w:rsidRPr="00C0452F">
        <w:rPr>
          <w:rFonts w:ascii="GHEA Grapalat" w:hAnsi="GHEA Grapalat"/>
          <w:sz w:val="20"/>
          <w:szCs w:val="20"/>
        </w:rPr>
        <w:t>а</w:t>
      </w:r>
      <w:r w:rsidRPr="00C0452F">
        <w:rPr>
          <w:rFonts w:ascii="GHEA Grapalat" w:eastAsia="GHEA Grapalat" w:hAnsi="GHEA Grapalat" w:cs="GHEA Grapalat"/>
          <w:sz w:val="20"/>
          <w:szCs w:val="20"/>
        </w:rPr>
        <w:t>"</w:t>
      </w:r>
      <w:r w:rsidRPr="00C0452F">
        <w:rPr>
          <w:rFonts w:ascii="GHEA Grapalat" w:eastAsia="GHEA Grapalat" w:hAnsi="GHEA Grapalat" w:cs="GHEA Grapalat"/>
          <w:sz w:val="20"/>
          <w:szCs w:val="20"/>
          <w:lang w:val="hy-AM"/>
        </w:rPr>
        <w:t xml:space="preserve"> </w:t>
      </w:r>
      <w:r w:rsidRPr="00C0452F">
        <w:rPr>
          <w:rFonts w:ascii="GHEA Grapalat" w:hAnsi="GHEA Grapalat"/>
          <w:sz w:val="20"/>
          <w:szCs w:val="20"/>
        </w:rPr>
        <w:t>-</w:t>
      </w:r>
      <w:r w:rsidRPr="00C0452F">
        <w:rPr>
          <w:rFonts w:ascii="GHEA Grapalat" w:hAnsi="GHEA Grapalat"/>
          <w:sz w:val="20"/>
          <w:szCs w:val="20"/>
          <w:lang w:val="hy-AM"/>
        </w:rPr>
        <w:t xml:space="preserve"> </w:t>
      </w:r>
      <w:r w:rsidRPr="00C0452F">
        <w:rPr>
          <w:rFonts w:ascii="GHEA Grapalat" w:eastAsia="GHEA Grapalat" w:hAnsi="GHEA Grapalat" w:cs="GHEA Grapalat"/>
          <w:sz w:val="20"/>
          <w:szCs w:val="20"/>
        </w:rPr>
        <w:t>"</w:t>
      </w:r>
      <w:r w:rsidRPr="00C0452F">
        <w:rPr>
          <w:rFonts w:ascii="GHEA Grapalat" w:hAnsi="GHEA Grapalat"/>
          <w:sz w:val="20"/>
          <w:szCs w:val="20"/>
        </w:rPr>
        <w:t>в</w:t>
      </w:r>
      <w:r w:rsidRPr="00C0452F">
        <w:rPr>
          <w:rFonts w:ascii="GHEA Grapalat" w:eastAsia="GHEA Grapalat" w:hAnsi="GHEA Grapalat" w:cs="GHEA Grapalat"/>
          <w:sz w:val="20"/>
          <w:szCs w:val="20"/>
        </w:rPr>
        <w:t>"</w:t>
      </w:r>
      <w:r w:rsidRPr="00C0452F">
        <w:rPr>
          <w:rFonts w:ascii="GHEA Grapalat" w:hAnsi="GHEA Grapalat"/>
          <w:sz w:val="20"/>
          <w:szCs w:val="20"/>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2AEAB3D7" w14:textId="77777777" w:rsidR="00220899" w:rsidRPr="00C0452F" w:rsidRDefault="00220899" w:rsidP="008E3B31">
      <w:pPr>
        <w:jc w:val="both"/>
        <w:rPr>
          <w:rFonts w:ascii="GHEA Grapalat" w:hAnsi="GHEA Grapalat"/>
          <w:sz w:val="20"/>
          <w:szCs w:val="20"/>
        </w:rPr>
      </w:pPr>
      <w:r w:rsidRPr="00C0452F">
        <w:rPr>
          <w:rFonts w:ascii="GHEA Grapalat" w:hAnsi="GHEA Grapalat"/>
          <w:sz w:val="20"/>
          <w:szCs w:val="20"/>
        </w:rPr>
        <w:t xml:space="preserve">д. в пункте </w:t>
      </w:r>
      <w:r w:rsidRPr="00C0452F">
        <w:rPr>
          <w:rFonts w:ascii="GHEA Grapalat" w:eastAsia="GHEA Grapalat" w:hAnsi="GHEA Grapalat" w:cs="GHEA Grapalat"/>
          <w:sz w:val="20"/>
          <w:szCs w:val="20"/>
        </w:rPr>
        <w:t>"</w:t>
      </w:r>
      <w:r w:rsidRPr="00C0452F">
        <w:rPr>
          <w:rFonts w:ascii="GHEA Grapalat" w:hAnsi="GHEA Grapalat"/>
          <w:sz w:val="20"/>
          <w:szCs w:val="20"/>
        </w:rPr>
        <w:t>д</w:t>
      </w:r>
      <w:r w:rsidRPr="00C0452F">
        <w:rPr>
          <w:rFonts w:ascii="GHEA Grapalat" w:eastAsia="GHEA Grapalat" w:hAnsi="GHEA Grapalat" w:cs="GHEA Grapalat"/>
          <w:sz w:val="20"/>
          <w:szCs w:val="20"/>
        </w:rPr>
        <w:t>"</w:t>
      </w:r>
      <w:r w:rsidRPr="00C0452F">
        <w:rPr>
          <w:rFonts w:ascii="GHEA Grapalat" w:hAnsi="GHEA Grapalat"/>
          <w:sz w:val="20"/>
          <w:szCs w:val="20"/>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C0452F">
        <w:rPr>
          <w:rFonts w:ascii="GHEA Grapalat" w:eastAsia="GHEA Grapalat" w:hAnsi="GHEA Grapalat" w:cs="GHEA Grapalat"/>
          <w:sz w:val="20"/>
          <w:szCs w:val="20"/>
        </w:rPr>
        <w:t>"</w:t>
      </w:r>
      <w:r w:rsidRPr="00C0452F">
        <w:rPr>
          <w:rFonts w:ascii="GHEA Grapalat" w:hAnsi="GHEA Grapalat"/>
          <w:sz w:val="20"/>
          <w:szCs w:val="20"/>
        </w:rPr>
        <w:t>а</w:t>
      </w:r>
      <w:r w:rsidRPr="00C0452F">
        <w:rPr>
          <w:rFonts w:ascii="GHEA Grapalat" w:eastAsia="GHEA Grapalat" w:hAnsi="GHEA Grapalat" w:cs="GHEA Grapalat"/>
          <w:sz w:val="20"/>
          <w:szCs w:val="20"/>
        </w:rPr>
        <w:t xml:space="preserve">" </w:t>
      </w:r>
      <w:r w:rsidRPr="00C0452F">
        <w:rPr>
          <w:rFonts w:ascii="GHEA Grapalat" w:hAnsi="GHEA Grapalat"/>
          <w:sz w:val="20"/>
          <w:szCs w:val="20"/>
        </w:rPr>
        <w:t xml:space="preserve">- </w:t>
      </w:r>
      <w:r w:rsidRPr="00C0452F">
        <w:rPr>
          <w:rFonts w:ascii="GHEA Grapalat" w:eastAsia="GHEA Grapalat" w:hAnsi="GHEA Grapalat" w:cs="GHEA Grapalat"/>
          <w:sz w:val="20"/>
          <w:szCs w:val="20"/>
        </w:rPr>
        <w:t>"</w:t>
      </w:r>
      <w:r w:rsidRPr="00C0452F">
        <w:rPr>
          <w:rFonts w:ascii="GHEA Grapalat" w:hAnsi="GHEA Grapalat"/>
          <w:sz w:val="20"/>
          <w:szCs w:val="20"/>
        </w:rPr>
        <w:t>г</w:t>
      </w:r>
      <w:r w:rsidRPr="00C0452F">
        <w:rPr>
          <w:rFonts w:ascii="GHEA Grapalat" w:eastAsia="GHEA Grapalat" w:hAnsi="GHEA Grapalat" w:cs="GHEA Grapalat"/>
          <w:sz w:val="20"/>
          <w:szCs w:val="20"/>
        </w:rPr>
        <w:t>"</w:t>
      </w:r>
      <w:r w:rsidRPr="00C0452F">
        <w:rPr>
          <w:rFonts w:ascii="GHEA Grapalat" w:hAnsi="GHEA Grapalat"/>
          <w:sz w:val="20"/>
          <w:szCs w:val="20"/>
        </w:rPr>
        <w:t xml:space="preserve"> этого подраздела.</w:t>
      </w:r>
    </w:p>
    <w:p w14:paraId="0901FBA7" w14:textId="77777777" w:rsidR="00220899" w:rsidRPr="00C0452F" w:rsidRDefault="00220899" w:rsidP="008E3B31">
      <w:pPr>
        <w:jc w:val="both"/>
        <w:rPr>
          <w:rFonts w:ascii="GHEA Grapalat" w:hAnsi="GHEA Grapalat"/>
          <w:sz w:val="20"/>
          <w:szCs w:val="20"/>
        </w:rPr>
      </w:pPr>
      <w:r w:rsidRPr="00C0452F">
        <w:rPr>
          <w:rFonts w:ascii="GHEA Grapalat" w:hAnsi="GHEA Grapalat"/>
          <w:sz w:val="20"/>
          <w:szCs w:val="20"/>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C0452F">
        <w:rPr>
          <w:rFonts w:ascii="GHEA Grapalat" w:hAnsi="GHEA Grapalat"/>
          <w:sz w:val="20"/>
          <w:szCs w:val="20"/>
          <w:lang w:val="hy-AM"/>
        </w:rPr>
        <w:t>Օ</w:t>
      </w:r>
      <w:r w:rsidRPr="00C0452F">
        <w:rPr>
          <w:rFonts w:ascii="GHEA Grapalat" w:hAnsi="GHEA Grapalat"/>
          <w:sz w:val="20"/>
          <w:szCs w:val="20"/>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2C1FE027" w14:textId="77777777" w:rsidR="00220899" w:rsidRPr="00C0452F" w:rsidRDefault="00220899" w:rsidP="008E3B31">
      <w:pPr>
        <w:jc w:val="both"/>
        <w:rPr>
          <w:rFonts w:ascii="GHEA Grapalat" w:eastAsia="GHEA Grapalat" w:hAnsi="GHEA Grapalat" w:cs="GHEA Grapalat"/>
          <w:sz w:val="20"/>
          <w:szCs w:val="20"/>
        </w:rPr>
      </w:pPr>
      <w:r w:rsidRPr="00C0452F">
        <w:rPr>
          <w:rFonts w:ascii="GHEA Grapalat" w:eastAsia="GHEA Grapalat" w:hAnsi="GHEA Grapalat" w:cs="GHEA Grapalat"/>
          <w:sz w:val="20"/>
          <w:szCs w:val="20"/>
        </w:rPr>
        <w:t>8) в подразделе</w:t>
      </w:r>
      <w:r w:rsidRPr="00C0452F">
        <w:rPr>
          <w:rFonts w:ascii="GHEA Grapalat" w:eastAsia="GHEA Grapalat" w:hAnsi="GHEA Grapalat" w:cs="GHEA Grapalat"/>
          <w:sz w:val="20"/>
          <w:szCs w:val="20"/>
          <w:lang w:val="hy-AM"/>
        </w:rPr>
        <w:t xml:space="preserve"> </w:t>
      </w:r>
      <w:r w:rsidRPr="00C0452F">
        <w:rPr>
          <w:rFonts w:ascii="GHEA Grapalat" w:eastAsia="GHEA Grapalat" w:hAnsi="GHEA Grapalat" w:cs="GHEA Grapalat"/>
          <w:sz w:val="20"/>
          <w:szCs w:val="20"/>
        </w:rPr>
        <w:t xml:space="preserve">"Контактные данные реального </w:t>
      </w:r>
      <w:r w:rsidRPr="00C0452F">
        <w:rPr>
          <w:rFonts w:ascii="GHEA Grapalat" w:hAnsi="GHEA Grapalat"/>
          <w:sz w:val="20"/>
          <w:szCs w:val="20"/>
        </w:rPr>
        <w:t>бенефициара</w:t>
      </w:r>
      <w:r w:rsidRPr="00C0452F">
        <w:rPr>
          <w:rFonts w:ascii="GHEA Grapalat" w:eastAsia="GHEA Grapalat" w:hAnsi="GHEA Grapalat" w:cs="GHEA Grapalat"/>
          <w:sz w:val="20"/>
          <w:szCs w:val="20"/>
        </w:rPr>
        <w:t xml:space="preserve">" заполняются адрес электронной почты и номер телефона реального </w:t>
      </w:r>
      <w:r w:rsidRPr="00C0452F">
        <w:rPr>
          <w:rFonts w:ascii="GHEA Grapalat" w:hAnsi="GHEA Grapalat"/>
          <w:sz w:val="20"/>
          <w:szCs w:val="20"/>
        </w:rPr>
        <w:t>бенефициара</w:t>
      </w:r>
      <w:r w:rsidRPr="00C0452F">
        <w:rPr>
          <w:rFonts w:ascii="GHEA Grapalat" w:eastAsia="GHEA Grapalat" w:hAnsi="GHEA Grapalat" w:cs="GHEA Grapalat"/>
          <w:sz w:val="20"/>
          <w:szCs w:val="20"/>
        </w:rPr>
        <w:t>.</w:t>
      </w:r>
    </w:p>
    <w:p w14:paraId="5DE711A1" w14:textId="77777777" w:rsidR="00220899" w:rsidRPr="00C0452F" w:rsidRDefault="00220899" w:rsidP="008E3B31">
      <w:pPr>
        <w:jc w:val="both"/>
        <w:rPr>
          <w:rFonts w:ascii="GHEA Grapalat" w:hAnsi="GHEA Grapalat"/>
          <w:sz w:val="20"/>
          <w:szCs w:val="20"/>
        </w:rPr>
      </w:pPr>
      <w:r w:rsidRPr="00C0452F">
        <w:rPr>
          <w:rFonts w:ascii="GHEA Grapalat" w:hAnsi="GHEA Grapalat"/>
          <w:sz w:val="20"/>
          <w:szCs w:val="20"/>
        </w:rPr>
        <w:t xml:space="preserve">5. Раздел 5 декларации (Промежуточные юридические лица) заполняется, </w:t>
      </w:r>
    </w:p>
    <w:p w14:paraId="049C490D" w14:textId="77777777" w:rsidR="00220899" w:rsidRPr="00C0452F" w:rsidRDefault="00220899" w:rsidP="008E3B31">
      <w:pPr>
        <w:jc w:val="both"/>
        <w:rPr>
          <w:rFonts w:ascii="GHEA Grapalat" w:hAnsi="GHEA Grapalat"/>
          <w:sz w:val="20"/>
          <w:szCs w:val="20"/>
        </w:rPr>
      </w:pPr>
      <w:r w:rsidRPr="00C0452F">
        <w:rPr>
          <w:rFonts w:ascii="GHEA Grapalat" w:hAnsi="GHEA Grapalat"/>
          <w:sz w:val="20"/>
          <w:szCs w:val="20"/>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C0452F">
        <w:rPr>
          <w:rFonts w:ascii="Cambria Math" w:eastAsia="MS Mincho" w:hAnsi="Cambria Math" w:cs="Cambria Math"/>
          <w:sz w:val="20"/>
          <w:szCs w:val="20"/>
        </w:rPr>
        <w:t>․</w:t>
      </w:r>
    </w:p>
    <w:p w14:paraId="7AAB18FD" w14:textId="77777777" w:rsidR="00220899" w:rsidRPr="00C0452F" w:rsidRDefault="00220899" w:rsidP="008E3B31">
      <w:pPr>
        <w:jc w:val="both"/>
        <w:rPr>
          <w:rFonts w:ascii="GHEA Grapalat" w:hAnsi="GHEA Grapalat"/>
          <w:sz w:val="20"/>
          <w:szCs w:val="20"/>
        </w:rPr>
      </w:pPr>
      <w:r w:rsidRPr="00C0452F">
        <w:rPr>
          <w:rFonts w:ascii="GHEA Grapalat" w:hAnsi="GHEA Grapalat"/>
          <w:sz w:val="20"/>
          <w:szCs w:val="20"/>
        </w:rPr>
        <w:t>1) в подразделе</w:t>
      </w:r>
      <w:r w:rsidRPr="00C0452F">
        <w:rPr>
          <w:rFonts w:ascii="GHEA Grapalat" w:hAnsi="GHEA Grapalat"/>
          <w:sz w:val="20"/>
          <w:szCs w:val="20"/>
          <w:lang w:val="hy-AM"/>
        </w:rPr>
        <w:t xml:space="preserve"> </w:t>
      </w:r>
      <w:r w:rsidRPr="00C0452F">
        <w:rPr>
          <w:rFonts w:ascii="GHEA Grapalat" w:eastAsia="GHEA Grapalat" w:hAnsi="GHEA Grapalat" w:cs="GHEA Grapalat"/>
          <w:sz w:val="20"/>
          <w:szCs w:val="20"/>
        </w:rPr>
        <w:t>"</w:t>
      </w:r>
      <w:r w:rsidRPr="00C0452F">
        <w:rPr>
          <w:rFonts w:ascii="GHEA Grapalat" w:hAnsi="GHEA Grapalat"/>
          <w:sz w:val="20"/>
          <w:szCs w:val="20"/>
        </w:rPr>
        <w:t>Данные организации"</w:t>
      </w:r>
      <w:r w:rsidRPr="00C0452F">
        <w:rPr>
          <w:rFonts w:ascii="GHEA Grapalat" w:hAnsi="GHEA Grapalat"/>
          <w:sz w:val="20"/>
          <w:szCs w:val="20"/>
          <w:lang w:val="hy-AM"/>
        </w:rPr>
        <w:t xml:space="preserve"> </w:t>
      </w:r>
      <w:r w:rsidRPr="00C0452F">
        <w:rPr>
          <w:rFonts w:ascii="GHEA Grapalat" w:hAnsi="GHEA Grapalat"/>
          <w:sz w:val="20"/>
          <w:szCs w:val="20"/>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10EA94A1" w14:textId="77777777" w:rsidR="00220899" w:rsidRPr="00C0452F" w:rsidRDefault="00220899" w:rsidP="008E3B31">
      <w:pPr>
        <w:jc w:val="both"/>
        <w:rPr>
          <w:rFonts w:ascii="GHEA Grapalat" w:hAnsi="GHEA Grapalat"/>
          <w:sz w:val="20"/>
          <w:szCs w:val="20"/>
        </w:rPr>
      </w:pPr>
      <w:r w:rsidRPr="00C0452F">
        <w:rPr>
          <w:rFonts w:ascii="GHEA Grapalat" w:hAnsi="GHEA Grapalat"/>
          <w:sz w:val="20"/>
          <w:szCs w:val="20"/>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12549B90" w14:textId="77777777" w:rsidR="00220899" w:rsidRPr="00C0452F" w:rsidRDefault="00220899" w:rsidP="008E3B31">
      <w:pPr>
        <w:jc w:val="both"/>
        <w:rPr>
          <w:rFonts w:ascii="GHEA Grapalat" w:hAnsi="GHEA Grapalat"/>
          <w:sz w:val="20"/>
          <w:szCs w:val="20"/>
        </w:rPr>
      </w:pPr>
      <w:r w:rsidRPr="00C0452F">
        <w:rPr>
          <w:rFonts w:ascii="GHEA Grapalat" w:hAnsi="GHEA Grapalat"/>
          <w:sz w:val="20"/>
          <w:szCs w:val="20"/>
        </w:rPr>
        <w:t>3) Подраздел</w:t>
      </w:r>
      <w:r w:rsidRPr="00C0452F">
        <w:rPr>
          <w:rFonts w:ascii="GHEA Grapalat" w:hAnsi="GHEA Grapalat"/>
          <w:sz w:val="20"/>
          <w:szCs w:val="20"/>
          <w:lang w:val="hy-AM"/>
        </w:rPr>
        <w:t xml:space="preserve"> </w:t>
      </w:r>
      <w:r w:rsidRPr="00C0452F">
        <w:rPr>
          <w:rFonts w:ascii="GHEA Grapalat" w:eastAsia="GHEA Grapalat" w:hAnsi="GHEA Grapalat" w:cs="GHEA Grapalat"/>
          <w:sz w:val="20"/>
          <w:szCs w:val="20"/>
        </w:rPr>
        <w:t>"</w:t>
      </w:r>
      <w:r w:rsidRPr="00C0452F">
        <w:rPr>
          <w:rFonts w:ascii="GHEA Grapalat" w:hAnsi="GHEA Grapalat"/>
          <w:sz w:val="20"/>
          <w:szCs w:val="20"/>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w:t>
      </w:r>
      <w:r w:rsidRPr="00C0452F">
        <w:rPr>
          <w:rFonts w:ascii="GHEA Grapalat" w:hAnsi="GHEA Grapalat"/>
          <w:sz w:val="20"/>
          <w:szCs w:val="20"/>
        </w:rPr>
        <w:lastRenderedPageBreak/>
        <w:t>в скобках код биржи (Market Identifier Code), где листингуются акции юридического лица, а также ссылается на имеющиеся на бирже документы.</w:t>
      </w:r>
    </w:p>
    <w:p w14:paraId="52E0AA32" w14:textId="77777777" w:rsidR="00220899" w:rsidRPr="00C0452F" w:rsidRDefault="00220899" w:rsidP="008E3B31">
      <w:pPr>
        <w:jc w:val="both"/>
        <w:rPr>
          <w:rFonts w:ascii="GHEA Grapalat" w:hAnsi="GHEA Grapalat"/>
          <w:sz w:val="20"/>
          <w:szCs w:val="20"/>
        </w:rPr>
      </w:pPr>
      <w:r w:rsidRPr="00C0452F">
        <w:rPr>
          <w:rFonts w:ascii="GHEA Grapalat" w:hAnsi="GHEA Grapalat"/>
          <w:sz w:val="20"/>
          <w:szCs w:val="20"/>
        </w:rPr>
        <w:t xml:space="preserve">6. Раздел 6 декларации (Дополнительные </w:t>
      </w:r>
      <w:r w:rsidR="000A4322" w:rsidRPr="00C0452F">
        <w:rPr>
          <w:rFonts w:ascii="GHEA Grapalat" w:hAnsi="GHEA Grapalat"/>
          <w:sz w:val="20"/>
          <w:szCs w:val="20"/>
        </w:rPr>
        <w:t>примечания</w:t>
      </w:r>
      <w:r w:rsidRPr="00C0452F">
        <w:rPr>
          <w:rFonts w:ascii="GHEA Grapalat" w:hAnsi="GHEA Grapalat"/>
          <w:sz w:val="20"/>
          <w:szCs w:val="20"/>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0FEE1390" w14:textId="77777777" w:rsidR="00220899" w:rsidRPr="00C0452F" w:rsidRDefault="00220899" w:rsidP="008E3B31">
      <w:pPr>
        <w:jc w:val="both"/>
        <w:rPr>
          <w:rFonts w:ascii="GHEA Grapalat" w:hAnsi="GHEA Grapalat"/>
          <w:sz w:val="20"/>
          <w:szCs w:val="20"/>
        </w:rPr>
      </w:pPr>
      <w:r w:rsidRPr="00C0452F">
        <w:rPr>
          <w:rFonts w:ascii="GHEA Grapalat" w:hAnsi="GHEA Grapalat"/>
          <w:sz w:val="20"/>
          <w:szCs w:val="20"/>
        </w:rPr>
        <w:t>7. Декларация заполняется и подписывается лицом, подающим заявку.</w:t>
      </w:r>
      <w:r w:rsidRPr="00C0452F">
        <w:rPr>
          <w:rFonts w:ascii="GHEA Grapalat" w:hAnsi="GHEA Grapalat"/>
          <w:sz w:val="20"/>
          <w:szCs w:val="20"/>
          <w:lang w:val="hy-AM"/>
        </w:rPr>
        <w:t xml:space="preserve"> </w:t>
      </w:r>
    </w:p>
    <w:p w14:paraId="0954942F" w14:textId="77777777" w:rsidR="00220899" w:rsidRPr="00C0452F" w:rsidRDefault="00220899" w:rsidP="00220899">
      <w:pPr>
        <w:contextualSpacing/>
        <w:jc w:val="both"/>
        <w:rPr>
          <w:rFonts w:ascii="GHEA Grapalat" w:hAnsi="GHEA Grapalat"/>
          <w:i/>
          <w:sz w:val="16"/>
          <w:szCs w:val="16"/>
        </w:rPr>
      </w:pPr>
      <w:r w:rsidRPr="00C0452F">
        <w:rPr>
          <w:rFonts w:ascii="GHEA Grapalat" w:hAnsi="GHEA Grapalat"/>
          <w:sz w:val="16"/>
          <w:szCs w:val="16"/>
        </w:rPr>
        <w:t xml:space="preserve">* </w:t>
      </w:r>
      <w:r w:rsidRPr="00C0452F">
        <w:rPr>
          <w:rFonts w:ascii="GHEA Grapalat" w:hAnsi="GHEA Grapalat"/>
          <w:i/>
          <w:sz w:val="16"/>
          <w:szCs w:val="16"/>
        </w:rPr>
        <w:t>заполняется секретарем комиссии до публикации приглашения в бюллетене:</w:t>
      </w:r>
    </w:p>
    <w:p w14:paraId="0CC596C9" w14:textId="77777777" w:rsidR="00220899" w:rsidRPr="00C0452F" w:rsidRDefault="00220899" w:rsidP="00220899">
      <w:pPr>
        <w:contextualSpacing/>
        <w:jc w:val="both"/>
        <w:rPr>
          <w:rFonts w:ascii="GHEA Grapalat" w:hAnsi="GHEA Grapalat"/>
          <w:i/>
          <w:sz w:val="16"/>
          <w:szCs w:val="16"/>
        </w:rPr>
      </w:pPr>
      <w:r w:rsidRPr="00C0452F">
        <w:rPr>
          <w:rFonts w:ascii="GHEA Grapalat" w:hAnsi="GHEA Grapalat"/>
          <w:i/>
          <w:sz w:val="16"/>
          <w:szCs w:val="16"/>
        </w:rPr>
        <w:t>** Приложение 1.</w:t>
      </w:r>
      <w:r w:rsidR="00917D0C" w:rsidRPr="00C0452F">
        <w:rPr>
          <w:rFonts w:ascii="GHEA Grapalat" w:hAnsi="GHEA Grapalat"/>
          <w:i/>
          <w:sz w:val="16"/>
          <w:szCs w:val="16"/>
        </w:rPr>
        <w:t>2</w:t>
      </w:r>
      <w:r w:rsidRPr="00C0452F">
        <w:rPr>
          <w:rFonts w:ascii="GHEA Grapalat" w:hAnsi="GHEA Grapalat"/>
          <w:i/>
          <w:sz w:val="16"/>
          <w:szCs w:val="16"/>
        </w:rPr>
        <w:t xml:space="preserve"> не представляется участником</w:t>
      </w:r>
      <w:r w:rsidR="00C87B15" w:rsidRPr="00C0452F">
        <w:rPr>
          <w:rFonts w:ascii="GHEA Grapalat" w:hAnsi="GHEA Grapalat"/>
          <w:i/>
          <w:sz w:val="16"/>
          <w:szCs w:val="16"/>
        </w:rPr>
        <w:t>,</w:t>
      </w:r>
      <w:r w:rsidRPr="00C0452F">
        <w:rPr>
          <w:rFonts w:ascii="GHEA Grapalat" w:hAnsi="GHEA Grapalat"/>
          <w:i/>
          <w:sz w:val="16"/>
          <w:szCs w:val="16"/>
        </w:rPr>
        <w:t xml:space="preserve"> </w:t>
      </w:r>
      <w:r w:rsidR="00DA698A" w:rsidRPr="00C0452F">
        <w:rPr>
          <w:rFonts w:ascii="GHEA Grapalat" w:hAnsi="GHEA Grapalat"/>
          <w:i/>
          <w:sz w:val="16"/>
          <w:szCs w:val="16"/>
        </w:rPr>
        <w:t xml:space="preserve">если он является резидентом РА, </w:t>
      </w:r>
      <w:r w:rsidRPr="00C0452F">
        <w:rPr>
          <w:rFonts w:ascii="GHEA Grapalat" w:hAnsi="GHEA Grapalat"/>
          <w:i/>
          <w:sz w:val="16"/>
          <w:szCs w:val="16"/>
        </w:rPr>
        <w:t>а также в случае, если участник является индивидуальным предпринимателем или физическим лицом.</w:t>
      </w:r>
    </w:p>
    <w:p w14:paraId="267A1136" w14:textId="1FC1366E" w:rsidR="00220899" w:rsidRPr="00C0452F" w:rsidRDefault="00220899" w:rsidP="00220899">
      <w:pPr>
        <w:rPr>
          <w:rFonts w:ascii="GHEA Grapalat" w:hAnsi="GHEA Grapalat"/>
          <w:b/>
        </w:rPr>
      </w:pPr>
    </w:p>
    <w:p w14:paraId="5251EF4E" w14:textId="16537C4E" w:rsidR="0043140C" w:rsidRPr="00C0452F" w:rsidRDefault="0043140C" w:rsidP="00220899">
      <w:pPr>
        <w:rPr>
          <w:rFonts w:ascii="GHEA Grapalat" w:hAnsi="GHEA Grapalat"/>
          <w:b/>
        </w:rPr>
      </w:pPr>
    </w:p>
    <w:p w14:paraId="1BD476DC" w14:textId="40E08414" w:rsidR="0043140C" w:rsidRPr="00C0452F" w:rsidRDefault="0043140C" w:rsidP="00220899">
      <w:pPr>
        <w:rPr>
          <w:rFonts w:ascii="GHEA Grapalat" w:hAnsi="GHEA Grapalat"/>
          <w:b/>
        </w:rPr>
      </w:pPr>
    </w:p>
    <w:p w14:paraId="0037C8EA" w14:textId="77235DB8" w:rsidR="0043140C" w:rsidRPr="00C0452F" w:rsidRDefault="0043140C" w:rsidP="00220899">
      <w:pPr>
        <w:rPr>
          <w:rFonts w:ascii="GHEA Grapalat" w:hAnsi="GHEA Grapalat"/>
          <w:b/>
        </w:rPr>
      </w:pPr>
    </w:p>
    <w:p w14:paraId="22CF5C33" w14:textId="0810D83D" w:rsidR="0043140C" w:rsidRPr="00C0452F" w:rsidRDefault="0043140C" w:rsidP="00220899">
      <w:pPr>
        <w:rPr>
          <w:rFonts w:ascii="GHEA Grapalat" w:hAnsi="GHEA Grapalat"/>
          <w:b/>
        </w:rPr>
      </w:pPr>
    </w:p>
    <w:p w14:paraId="0944491F" w14:textId="1BB5DD24" w:rsidR="0043140C" w:rsidRPr="00C0452F" w:rsidRDefault="0043140C" w:rsidP="00220899">
      <w:pPr>
        <w:rPr>
          <w:rFonts w:ascii="GHEA Grapalat" w:hAnsi="GHEA Grapalat"/>
          <w:b/>
        </w:rPr>
      </w:pPr>
    </w:p>
    <w:p w14:paraId="2AF16E5E" w14:textId="0B23E026" w:rsidR="0043140C" w:rsidRPr="00C0452F" w:rsidRDefault="0043140C" w:rsidP="00220899">
      <w:pPr>
        <w:rPr>
          <w:rFonts w:ascii="GHEA Grapalat" w:hAnsi="GHEA Grapalat"/>
          <w:b/>
        </w:rPr>
      </w:pPr>
    </w:p>
    <w:p w14:paraId="7A5AB6AB" w14:textId="051EA60D" w:rsidR="0043140C" w:rsidRPr="00C0452F" w:rsidRDefault="0043140C" w:rsidP="00220899">
      <w:pPr>
        <w:rPr>
          <w:rFonts w:ascii="GHEA Grapalat" w:hAnsi="GHEA Grapalat"/>
          <w:b/>
        </w:rPr>
      </w:pPr>
    </w:p>
    <w:p w14:paraId="03D4F1CE" w14:textId="1B4D1E57" w:rsidR="0043140C" w:rsidRPr="00C0452F" w:rsidRDefault="0043140C" w:rsidP="00220899">
      <w:pPr>
        <w:rPr>
          <w:rFonts w:ascii="GHEA Grapalat" w:hAnsi="GHEA Grapalat"/>
          <w:b/>
        </w:rPr>
      </w:pPr>
    </w:p>
    <w:p w14:paraId="7891B36A" w14:textId="089CD21D" w:rsidR="0043140C" w:rsidRPr="00C0452F" w:rsidRDefault="0043140C" w:rsidP="00220899">
      <w:pPr>
        <w:rPr>
          <w:rFonts w:ascii="GHEA Grapalat" w:hAnsi="GHEA Grapalat"/>
          <w:b/>
        </w:rPr>
      </w:pPr>
    </w:p>
    <w:p w14:paraId="03354588" w14:textId="2DB91F37" w:rsidR="0043140C" w:rsidRPr="00C0452F" w:rsidRDefault="0043140C" w:rsidP="00220899">
      <w:pPr>
        <w:rPr>
          <w:rFonts w:ascii="GHEA Grapalat" w:hAnsi="GHEA Grapalat"/>
          <w:b/>
        </w:rPr>
      </w:pPr>
    </w:p>
    <w:p w14:paraId="31EF4C49" w14:textId="444E6C0E" w:rsidR="0043140C" w:rsidRPr="00C0452F" w:rsidRDefault="0043140C" w:rsidP="00220899">
      <w:pPr>
        <w:rPr>
          <w:rFonts w:ascii="GHEA Grapalat" w:hAnsi="GHEA Grapalat"/>
          <w:b/>
        </w:rPr>
      </w:pPr>
    </w:p>
    <w:p w14:paraId="0F941F45" w14:textId="408046CD" w:rsidR="0043140C" w:rsidRPr="00C0452F" w:rsidRDefault="0043140C" w:rsidP="00220899">
      <w:pPr>
        <w:rPr>
          <w:rFonts w:ascii="GHEA Grapalat" w:hAnsi="GHEA Grapalat"/>
          <w:b/>
        </w:rPr>
      </w:pPr>
    </w:p>
    <w:p w14:paraId="1428EACF" w14:textId="00C4D3DB" w:rsidR="0043140C" w:rsidRPr="00C0452F" w:rsidRDefault="0043140C" w:rsidP="00220899">
      <w:pPr>
        <w:rPr>
          <w:rFonts w:ascii="GHEA Grapalat" w:hAnsi="GHEA Grapalat"/>
          <w:b/>
        </w:rPr>
      </w:pPr>
    </w:p>
    <w:p w14:paraId="1A002512" w14:textId="129AD2F9" w:rsidR="0043140C" w:rsidRPr="00C0452F" w:rsidRDefault="0043140C" w:rsidP="00220899">
      <w:pPr>
        <w:rPr>
          <w:rFonts w:ascii="GHEA Grapalat" w:hAnsi="GHEA Grapalat"/>
          <w:b/>
        </w:rPr>
      </w:pPr>
    </w:p>
    <w:p w14:paraId="589C589C" w14:textId="01003912" w:rsidR="0043140C" w:rsidRPr="00C0452F" w:rsidRDefault="0043140C" w:rsidP="00220899">
      <w:pPr>
        <w:rPr>
          <w:rFonts w:ascii="GHEA Grapalat" w:hAnsi="GHEA Grapalat"/>
          <w:b/>
        </w:rPr>
      </w:pPr>
    </w:p>
    <w:p w14:paraId="009A21FD" w14:textId="34168E1A" w:rsidR="0043140C" w:rsidRPr="00C0452F" w:rsidRDefault="0043140C" w:rsidP="00220899">
      <w:pPr>
        <w:rPr>
          <w:rFonts w:ascii="GHEA Grapalat" w:hAnsi="GHEA Grapalat"/>
          <w:b/>
        </w:rPr>
      </w:pPr>
    </w:p>
    <w:p w14:paraId="60563A58" w14:textId="67092AAE" w:rsidR="0043140C" w:rsidRPr="00C0452F" w:rsidRDefault="0043140C" w:rsidP="00220899">
      <w:pPr>
        <w:rPr>
          <w:rFonts w:ascii="GHEA Grapalat" w:hAnsi="GHEA Grapalat"/>
          <w:b/>
        </w:rPr>
      </w:pPr>
    </w:p>
    <w:p w14:paraId="65B73C29" w14:textId="50258F61" w:rsidR="0043140C" w:rsidRPr="00C0452F" w:rsidRDefault="0043140C" w:rsidP="00220899">
      <w:pPr>
        <w:rPr>
          <w:rFonts w:ascii="GHEA Grapalat" w:hAnsi="GHEA Grapalat"/>
          <w:b/>
        </w:rPr>
      </w:pPr>
    </w:p>
    <w:p w14:paraId="4BFA65D0" w14:textId="6020B3C7" w:rsidR="00511928" w:rsidRPr="00C0452F" w:rsidRDefault="00511928" w:rsidP="00220899">
      <w:pPr>
        <w:rPr>
          <w:rFonts w:ascii="GHEA Grapalat" w:hAnsi="GHEA Grapalat"/>
          <w:b/>
        </w:rPr>
      </w:pPr>
    </w:p>
    <w:p w14:paraId="619DC39D" w14:textId="7C665491" w:rsidR="00511928" w:rsidRPr="00C0452F" w:rsidRDefault="00511928" w:rsidP="00220899">
      <w:pPr>
        <w:rPr>
          <w:rFonts w:ascii="GHEA Grapalat" w:hAnsi="GHEA Grapalat"/>
          <w:b/>
        </w:rPr>
      </w:pPr>
    </w:p>
    <w:p w14:paraId="7CC74C83" w14:textId="04CF37F4" w:rsidR="00511928" w:rsidRPr="00C0452F" w:rsidRDefault="00511928" w:rsidP="00220899">
      <w:pPr>
        <w:rPr>
          <w:rFonts w:ascii="GHEA Grapalat" w:hAnsi="GHEA Grapalat"/>
          <w:b/>
        </w:rPr>
      </w:pPr>
    </w:p>
    <w:p w14:paraId="1CA23095" w14:textId="77777777" w:rsidR="00511928" w:rsidRPr="00C0452F" w:rsidRDefault="00511928" w:rsidP="00220899">
      <w:pPr>
        <w:rPr>
          <w:rFonts w:ascii="GHEA Grapalat" w:hAnsi="GHEA Grapalat"/>
          <w:b/>
        </w:rPr>
      </w:pPr>
    </w:p>
    <w:p w14:paraId="5592A517" w14:textId="7A049493" w:rsidR="00192500" w:rsidRPr="00C0452F" w:rsidRDefault="00192500" w:rsidP="00192500">
      <w:pPr>
        <w:pStyle w:val="norm"/>
        <w:widowControl w:val="0"/>
        <w:spacing w:line="240" w:lineRule="auto"/>
        <w:ind w:firstLine="284"/>
        <w:jc w:val="right"/>
        <w:rPr>
          <w:rFonts w:ascii="GHEA Grapalat" w:hAnsi="GHEA Grapalat" w:cs="Arial"/>
          <w:bCs/>
          <w:sz w:val="20"/>
          <w:lang w:val="hy-AM"/>
        </w:rPr>
      </w:pPr>
      <w:r w:rsidRPr="00C0452F">
        <w:rPr>
          <w:rFonts w:ascii="GHEA Grapalat" w:hAnsi="GHEA Grapalat"/>
          <w:bCs/>
          <w:sz w:val="20"/>
        </w:rPr>
        <w:t xml:space="preserve">Приложение № </w:t>
      </w:r>
      <w:r w:rsidRPr="00C0452F">
        <w:rPr>
          <w:rFonts w:ascii="GHEA Grapalat" w:hAnsi="GHEA Grapalat"/>
          <w:bCs/>
          <w:sz w:val="20"/>
          <w:lang w:val="hy-AM"/>
        </w:rPr>
        <w:t>2</w:t>
      </w:r>
    </w:p>
    <w:p w14:paraId="75D436BF" w14:textId="77777777" w:rsidR="00192500" w:rsidRPr="00C0452F" w:rsidRDefault="00192500" w:rsidP="00192500">
      <w:pPr>
        <w:pStyle w:val="31"/>
        <w:widowControl w:val="0"/>
        <w:spacing w:line="240" w:lineRule="auto"/>
        <w:jc w:val="right"/>
        <w:rPr>
          <w:rFonts w:ascii="GHEA Grapalat" w:hAnsi="GHEA Grapalat" w:cs="Arial"/>
          <w:bCs/>
        </w:rPr>
      </w:pPr>
      <w:r w:rsidRPr="00C0452F">
        <w:rPr>
          <w:rFonts w:ascii="GHEA Grapalat" w:hAnsi="GHEA Grapalat"/>
          <w:bCs/>
        </w:rPr>
        <w:t>к Приглашению на открытый конкурс</w:t>
      </w:r>
      <w:r w:rsidRPr="00C0452F">
        <w:rPr>
          <w:rFonts w:ascii="GHEA Grapalat" w:hAnsi="GHEA Grapalat" w:cs="Arial"/>
          <w:bCs/>
        </w:rPr>
        <w:br/>
      </w:r>
      <w:r w:rsidRPr="00C0452F">
        <w:rPr>
          <w:rFonts w:ascii="GHEA Grapalat" w:hAnsi="GHEA Grapalat"/>
          <w:bCs/>
        </w:rPr>
        <w:t xml:space="preserve">под кодом </w:t>
      </w:r>
      <w:r w:rsidRPr="00C0452F">
        <w:rPr>
          <w:rFonts w:ascii="GHEA Grapalat" w:hAnsi="GHEA Grapalat"/>
          <w:b/>
        </w:rPr>
        <w:t>HH NGN K BMAShDzB</w:t>
      </w:r>
      <w:r w:rsidRPr="00C0452F">
        <w:rPr>
          <w:rFonts w:ascii="GHEA Grapalat" w:hAnsi="GHEA Grapalat"/>
          <w:b/>
          <w:lang w:val="hy-AM"/>
        </w:rPr>
        <w:t>-25</w:t>
      </w:r>
      <w:r w:rsidRPr="00C0452F">
        <w:rPr>
          <w:rFonts w:ascii="GHEA Grapalat" w:hAnsi="GHEA Grapalat"/>
          <w:b/>
        </w:rPr>
        <w:t>/</w:t>
      </w:r>
      <w:r w:rsidRPr="00C0452F">
        <w:rPr>
          <w:rFonts w:ascii="GHEA Grapalat" w:hAnsi="GHEA Grapalat"/>
          <w:b/>
          <w:lang w:val="hy-AM"/>
        </w:rPr>
        <w:t>5</w:t>
      </w:r>
    </w:p>
    <w:p w14:paraId="4DA41FDB" w14:textId="579F9083" w:rsidR="00B2572B" w:rsidRPr="00C0452F" w:rsidRDefault="00B2572B" w:rsidP="00B46D58">
      <w:pPr>
        <w:widowControl w:val="0"/>
        <w:spacing w:after="120"/>
        <w:ind w:firstLine="567"/>
        <w:jc w:val="center"/>
        <w:rPr>
          <w:rFonts w:ascii="GHEA Grapalat" w:hAnsi="GHEA Grapalat"/>
        </w:rPr>
      </w:pPr>
    </w:p>
    <w:p w14:paraId="1F77D852" w14:textId="53B27663" w:rsidR="00F875AF" w:rsidRPr="00C0452F" w:rsidRDefault="00F875AF" w:rsidP="00B46D58">
      <w:pPr>
        <w:widowControl w:val="0"/>
        <w:spacing w:after="120"/>
        <w:ind w:firstLine="567"/>
        <w:jc w:val="center"/>
        <w:rPr>
          <w:rFonts w:ascii="GHEA Grapalat" w:hAnsi="GHEA Grapalat"/>
        </w:rPr>
      </w:pPr>
    </w:p>
    <w:p w14:paraId="0074A170" w14:textId="77777777" w:rsidR="00F875AF" w:rsidRPr="00C0452F" w:rsidRDefault="00F875AF" w:rsidP="00B46D58">
      <w:pPr>
        <w:widowControl w:val="0"/>
        <w:spacing w:after="120"/>
        <w:ind w:firstLine="567"/>
        <w:jc w:val="center"/>
        <w:rPr>
          <w:rFonts w:ascii="GHEA Grapalat" w:hAnsi="GHEA Grapalat"/>
        </w:rPr>
      </w:pPr>
    </w:p>
    <w:p w14:paraId="2C66FEEC" w14:textId="77777777" w:rsidR="00B2572B" w:rsidRPr="00C0452F" w:rsidRDefault="00B2572B" w:rsidP="00B46D58">
      <w:pPr>
        <w:widowControl w:val="0"/>
        <w:spacing w:after="120"/>
        <w:ind w:left="-66"/>
        <w:jc w:val="center"/>
        <w:rPr>
          <w:rFonts w:ascii="GHEA Grapalat" w:hAnsi="GHEA Grapalat"/>
          <w:b/>
        </w:rPr>
      </w:pPr>
      <w:r w:rsidRPr="00C0452F">
        <w:rPr>
          <w:rFonts w:ascii="GHEA Grapalat" w:hAnsi="GHEA Grapalat"/>
          <w:b/>
        </w:rPr>
        <w:t>ЦЕНОВОЕ ПРЕДЛОЖЕНИЕ</w:t>
      </w:r>
    </w:p>
    <w:p w14:paraId="064E642D" w14:textId="77777777" w:rsidR="00B2572B" w:rsidRPr="00C0452F" w:rsidRDefault="00B2572B" w:rsidP="00B46D58">
      <w:pPr>
        <w:widowControl w:val="0"/>
        <w:spacing w:after="120"/>
        <w:ind w:firstLine="567"/>
        <w:jc w:val="center"/>
        <w:rPr>
          <w:rFonts w:ascii="GHEA Grapalat" w:hAnsi="GHEA Grapalat"/>
        </w:rPr>
      </w:pPr>
    </w:p>
    <w:p w14:paraId="0865CDEB" w14:textId="4235601F" w:rsidR="005744FC" w:rsidRPr="00C0452F" w:rsidRDefault="00B2572B" w:rsidP="00B46D58">
      <w:pPr>
        <w:widowControl w:val="0"/>
        <w:spacing w:after="160"/>
        <w:ind w:firstLine="567"/>
        <w:jc w:val="both"/>
        <w:rPr>
          <w:rFonts w:ascii="GHEA Grapalat" w:hAnsi="GHEA Grapalat"/>
          <w:sz w:val="20"/>
          <w:szCs w:val="20"/>
        </w:rPr>
      </w:pPr>
      <w:r w:rsidRPr="00C0452F">
        <w:rPr>
          <w:rFonts w:ascii="GHEA Grapalat" w:hAnsi="GHEA Grapalat"/>
          <w:spacing w:val="-6"/>
          <w:sz w:val="20"/>
          <w:szCs w:val="20"/>
        </w:rPr>
        <w:t xml:space="preserve">Рассмотрев приглашение на открытый конкурс под кодом </w:t>
      </w:r>
      <w:r w:rsidR="00192500" w:rsidRPr="00C0452F">
        <w:rPr>
          <w:rFonts w:ascii="GHEA Grapalat" w:hAnsi="GHEA Grapalat"/>
          <w:b/>
          <w:sz w:val="20"/>
          <w:szCs w:val="20"/>
        </w:rPr>
        <w:t>HH NGN K BMAShDzB</w:t>
      </w:r>
      <w:r w:rsidR="00192500" w:rsidRPr="00C0452F">
        <w:rPr>
          <w:rFonts w:ascii="GHEA Grapalat" w:hAnsi="GHEA Grapalat"/>
          <w:b/>
          <w:sz w:val="20"/>
          <w:szCs w:val="20"/>
          <w:lang w:val="hy-AM"/>
        </w:rPr>
        <w:t>-25</w:t>
      </w:r>
      <w:r w:rsidR="00192500" w:rsidRPr="00C0452F">
        <w:rPr>
          <w:rFonts w:ascii="GHEA Grapalat" w:hAnsi="GHEA Grapalat"/>
          <w:b/>
          <w:sz w:val="20"/>
          <w:szCs w:val="20"/>
        </w:rPr>
        <w:t>/</w:t>
      </w:r>
      <w:r w:rsidR="00192500" w:rsidRPr="00C0452F">
        <w:rPr>
          <w:rFonts w:ascii="GHEA Grapalat" w:hAnsi="GHEA Grapalat"/>
          <w:b/>
          <w:sz w:val="20"/>
          <w:szCs w:val="20"/>
          <w:lang w:val="hy-AM"/>
        </w:rPr>
        <w:t>5</w:t>
      </w:r>
    </w:p>
    <w:p w14:paraId="4499735B" w14:textId="77777777" w:rsidR="005646FC" w:rsidRPr="00C0452F" w:rsidRDefault="005744FC" w:rsidP="00B46D58">
      <w:pPr>
        <w:widowControl w:val="0"/>
        <w:jc w:val="both"/>
        <w:rPr>
          <w:rFonts w:ascii="GHEA Grapalat" w:hAnsi="GHEA Grapalat"/>
          <w:sz w:val="20"/>
          <w:szCs w:val="20"/>
        </w:rPr>
      </w:pPr>
      <w:r w:rsidRPr="00C0452F">
        <w:rPr>
          <w:rFonts w:ascii="GHEA Grapalat" w:hAnsi="GHEA Grapalat"/>
          <w:sz w:val="20"/>
          <w:szCs w:val="20"/>
        </w:rPr>
        <w:lastRenderedPageBreak/>
        <w:t xml:space="preserve">в </w:t>
      </w:r>
      <w:r w:rsidR="00B2572B" w:rsidRPr="00C0452F">
        <w:rPr>
          <w:rFonts w:ascii="GHEA Grapalat" w:hAnsi="GHEA Grapalat"/>
          <w:sz w:val="20"/>
          <w:szCs w:val="20"/>
        </w:rPr>
        <w:t>том числе проект заключаемого договора</w:t>
      </w:r>
      <w:r w:rsidRPr="00C0452F">
        <w:rPr>
          <w:rFonts w:ascii="GHEA Grapalat" w:hAnsi="GHEA Grapalat"/>
          <w:sz w:val="20"/>
          <w:szCs w:val="20"/>
        </w:rPr>
        <w:t xml:space="preserve"> </w:t>
      </w:r>
      <w:r w:rsidR="00B2572B" w:rsidRPr="00C0452F">
        <w:rPr>
          <w:rFonts w:ascii="GHEA Grapalat" w:hAnsi="GHEA Grapalat"/>
          <w:sz w:val="20"/>
          <w:szCs w:val="20"/>
        </w:rPr>
        <w:t>___</w:t>
      </w:r>
      <w:r w:rsidRPr="00C0452F">
        <w:rPr>
          <w:rFonts w:ascii="GHEA Grapalat" w:hAnsi="GHEA Grapalat"/>
          <w:sz w:val="20"/>
          <w:szCs w:val="20"/>
        </w:rPr>
        <w:t>________________________</w:t>
      </w:r>
      <w:r w:rsidR="00B2572B" w:rsidRPr="00C0452F">
        <w:rPr>
          <w:rFonts w:ascii="GHEA Grapalat" w:hAnsi="GHEA Grapalat"/>
          <w:sz w:val="20"/>
          <w:szCs w:val="20"/>
        </w:rPr>
        <w:t>____</w:t>
      </w:r>
      <w:r w:rsidR="00191D27" w:rsidRPr="00C0452F">
        <w:rPr>
          <w:rFonts w:ascii="GHEA Grapalat" w:hAnsi="GHEA Grapalat"/>
          <w:sz w:val="20"/>
          <w:szCs w:val="20"/>
        </w:rPr>
        <w:t>___</w:t>
      </w:r>
    </w:p>
    <w:p w14:paraId="4DEB52BC" w14:textId="0794101A" w:rsidR="005646FC" w:rsidRPr="00C0452F" w:rsidRDefault="00192500" w:rsidP="00192500">
      <w:pPr>
        <w:widowControl w:val="0"/>
        <w:spacing w:after="160"/>
        <w:jc w:val="both"/>
        <w:rPr>
          <w:rFonts w:ascii="GHEA Grapalat" w:hAnsi="GHEA Grapalat"/>
          <w:vertAlign w:val="superscript"/>
        </w:rPr>
      </w:pPr>
      <w:r w:rsidRPr="00C0452F">
        <w:rPr>
          <w:rFonts w:ascii="GHEA Grapalat" w:hAnsi="GHEA Grapalat"/>
          <w:vertAlign w:val="superscript"/>
          <w:lang w:val="hy-AM"/>
        </w:rPr>
        <w:t xml:space="preserve">                                                                                                                </w:t>
      </w:r>
      <w:r w:rsidR="005646FC" w:rsidRPr="00C0452F">
        <w:rPr>
          <w:rFonts w:ascii="GHEA Grapalat" w:hAnsi="GHEA Grapalat"/>
          <w:vertAlign w:val="superscript"/>
        </w:rPr>
        <w:t>наименование участника</w:t>
      </w:r>
    </w:p>
    <w:p w14:paraId="57D1C69E" w14:textId="77777777" w:rsidR="00B2572B" w:rsidRPr="00C0452F" w:rsidRDefault="00B2572B" w:rsidP="00B46D58">
      <w:pPr>
        <w:widowControl w:val="0"/>
        <w:spacing w:after="160"/>
        <w:jc w:val="both"/>
        <w:rPr>
          <w:rFonts w:ascii="GHEA Grapalat" w:hAnsi="GHEA Grapalat"/>
          <w:sz w:val="20"/>
          <w:szCs w:val="20"/>
        </w:rPr>
      </w:pPr>
      <w:r w:rsidRPr="00C0452F">
        <w:rPr>
          <w:rFonts w:ascii="GHEA Grapalat" w:hAnsi="GHEA Grapalat"/>
          <w:sz w:val="20"/>
          <w:szCs w:val="20"/>
        </w:rPr>
        <w:t>предлагает</w:t>
      </w:r>
      <w:r w:rsidR="005646FC" w:rsidRPr="00C0452F">
        <w:rPr>
          <w:rFonts w:ascii="GHEA Grapalat" w:hAnsi="GHEA Grapalat"/>
          <w:sz w:val="20"/>
          <w:szCs w:val="20"/>
        </w:rPr>
        <w:t xml:space="preserve"> </w:t>
      </w:r>
      <w:r w:rsidRPr="00C0452F">
        <w:rPr>
          <w:rFonts w:ascii="GHEA Grapalat" w:hAnsi="GHEA Grapalat"/>
          <w:sz w:val="20"/>
          <w:szCs w:val="20"/>
        </w:rPr>
        <w:t>выполнить договор по нижеуказанным общим ценам:</w:t>
      </w:r>
    </w:p>
    <w:p w14:paraId="25BD90D0" w14:textId="77777777" w:rsidR="00B2572B" w:rsidRPr="00C0452F" w:rsidRDefault="005646FC" w:rsidP="00B46D58">
      <w:pPr>
        <w:widowControl w:val="0"/>
        <w:spacing w:after="160"/>
        <w:jc w:val="right"/>
        <w:rPr>
          <w:rFonts w:ascii="GHEA Grapalat" w:hAnsi="GHEA Grapalat"/>
        </w:rPr>
      </w:pPr>
      <w:r w:rsidRPr="00C0452F">
        <w:rPr>
          <w:rFonts w:ascii="GHEA Grapalat" w:hAnsi="GHEA Grapalat"/>
        </w:rPr>
        <w:t>д</w:t>
      </w:r>
      <w:r w:rsidR="00B2572B" w:rsidRPr="00C0452F">
        <w:rPr>
          <w:rFonts w:ascii="GHEA Grapalat" w:hAnsi="GHEA Grapalat"/>
        </w:rPr>
        <w:t>рамов РА</w:t>
      </w:r>
    </w:p>
    <w:tbl>
      <w:tblPr>
        <w:tblW w:w="9614"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732"/>
        <w:gridCol w:w="1843"/>
        <w:gridCol w:w="2112"/>
      </w:tblGrid>
      <w:tr w:rsidR="006A7C27" w:rsidRPr="00C0452F" w14:paraId="2CA67A91" w14:textId="77777777" w:rsidTr="00FA7DAC">
        <w:trPr>
          <w:trHeight w:val="916"/>
          <w:jc w:val="center"/>
        </w:trPr>
        <w:tc>
          <w:tcPr>
            <w:tcW w:w="1368" w:type="dxa"/>
            <w:tcBorders>
              <w:top w:val="single" w:sz="4" w:space="0" w:color="auto"/>
              <w:left w:val="single" w:sz="4" w:space="0" w:color="auto"/>
              <w:right w:val="single" w:sz="4" w:space="0" w:color="auto"/>
            </w:tcBorders>
            <w:vAlign w:val="center"/>
          </w:tcPr>
          <w:p w14:paraId="7469473D" w14:textId="77777777" w:rsidR="006A7C27" w:rsidRPr="00C0452F" w:rsidRDefault="006A7C27" w:rsidP="00B46D58">
            <w:pPr>
              <w:widowControl w:val="0"/>
              <w:jc w:val="center"/>
              <w:rPr>
                <w:rFonts w:ascii="GHEA Grapalat" w:hAnsi="GHEA Grapalat"/>
                <w:b/>
                <w:bCs/>
                <w:sz w:val="18"/>
                <w:szCs w:val="18"/>
                <w:lang w:val="en-US"/>
              </w:rPr>
            </w:pPr>
            <w:r w:rsidRPr="00C0452F">
              <w:rPr>
                <w:rFonts w:ascii="GHEA Grapalat" w:hAnsi="GHEA Grapalat"/>
                <w:b/>
                <w:sz w:val="18"/>
                <w:szCs w:val="18"/>
              </w:rPr>
              <w:t>Номера лотов</w:t>
            </w:r>
          </w:p>
        </w:tc>
        <w:tc>
          <w:tcPr>
            <w:tcW w:w="1559" w:type="dxa"/>
            <w:tcBorders>
              <w:top w:val="single" w:sz="4" w:space="0" w:color="auto"/>
              <w:left w:val="single" w:sz="4" w:space="0" w:color="auto"/>
              <w:right w:val="single" w:sz="4" w:space="0" w:color="auto"/>
            </w:tcBorders>
            <w:vAlign w:val="center"/>
          </w:tcPr>
          <w:p w14:paraId="05DEDA89" w14:textId="77777777" w:rsidR="006A7C27" w:rsidRPr="00C0452F" w:rsidRDefault="006A7C27" w:rsidP="00B46D58">
            <w:pPr>
              <w:widowControl w:val="0"/>
              <w:jc w:val="center"/>
              <w:rPr>
                <w:rFonts w:ascii="GHEA Grapalat" w:hAnsi="GHEA Grapalat"/>
                <w:b/>
                <w:bCs/>
                <w:sz w:val="18"/>
                <w:szCs w:val="18"/>
              </w:rPr>
            </w:pPr>
            <w:r w:rsidRPr="00C0452F">
              <w:rPr>
                <w:rFonts w:ascii="GHEA Grapalat" w:hAnsi="GHEA Grapalat"/>
                <w:b/>
                <w:sz w:val="18"/>
                <w:szCs w:val="18"/>
              </w:rPr>
              <w:t>Наименование товара</w:t>
            </w:r>
          </w:p>
        </w:tc>
        <w:tc>
          <w:tcPr>
            <w:tcW w:w="2732" w:type="dxa"/>
            <w:tcBorders>
              <w:top w:val="single" w:sz="4" w:space="0" w:color="auto"/>
              <w:left w:val="single" w:sz="4" w:space="0" w:color="auto"/>
              <w:right w:val="single" w:sz="4" w:space="0" w:color="auto"/>
            </w:tcBorders>
            <w:vAlign w:val="center"/>
          </w:tcPr>
          <w:p w14:paraId="5172787C" w14:textId="77777777" w:rsidR="006A7C27" w:rsidRPr="00C0452F" w:rsidRDefault="006A7C27" w:rsidP="00B46D58">
            <w:pPr>
              <w:widowControl w:val="0"/>
              <w:jc w:val="center"/>
              <w:rPr>
                <w:rFonts w:ascii="GHEA Grapalat" w:hAnsi="GHEA Grapalat"/>
                <w:b/>
                <w:sz w:val="18"/>
                <w:szCs w:val="18"/>
              </w:rPr>
            </w:pPr>
            <w:r w:rsidRPr="00C0452F">
              <w:rPr>
                <w:rFonts w:ascii="GHEA Grapalat" w:hAnsi="GHEA Grapalat"/>
                <w:b/>
                <w:sz w:val="18"/>
                <w:szCs w:val="18"/>
              </w:rPr>
              <w:t>Стоимость</w:t>
            </w:r>
          </w:p>
          <w:p w14:paraId="2F850829" w14:textId="77777777" w:rsidR="006A7C27" w:rsidRPr="00C0452F" w:rsidRDefault="006A7C27" w:rsidP="00B46D58">
            <w:pPr>
              <w:widowControl w:val="0"/>
              <w:jc w:val="center"/>
              <w:rPr>
                <w:rFonts w:ascii="GHEA Grapalat" w:hAnsi="GHEA Grapalat"/>
                <w:b/>
                <w:bCs/>
                <w:sz w:val="18"/>
                <w:szCs w:val="18"/>
              </w:rPr>
            </w:pPr>
            <w:r w:rsidRPr="00C0452F">
              <w:rPr>
                <w:rFonts w:ascii="GHEA Grapalat" w:hAnsi="GHEA Grapalat"/>
                <w:sz w:val="18"/>
                <w:szCs w:val="18"/>
              </w:rPr>
              <w:t>(совокупность себестоимости и прогнозируемой прибыли)</w:t>
            </w:r>
            <w:r w:rsidRPr="00C0452F">
              <w:rPr>
                <w:rFonts w:ascii="GHEA Grapalat" w:hAnsi="GHEA Grapalat"/>
                <w:b/>
                <w:sz w:val="18"/>
                <w:szCs w:val="18"/>
              </w:rPr>
              <w:t xml:space="preserve"> /прописью и цифрами/</w:t>
            </w:r>
          </w:p>
        </w:tc>
        <w:tc>
          <w:tcPr>
            <w:tcW w:w="1843" w:type="dxa"/>
            <w:tcBorders>
              <w:top w:val="single" w:sz="4" w:space="0" w:color="auto"/>
              <w:left w:val="single" w:sz="4" w:space="0" w:color="auto"/>
              <w:right w:val="single" w:sz="4" w:space="0" w:color="auto"/>
            </w:tcBorders>
            <w:vAlign w:val="center"/>
          </w:tcPr>
          <w:p w14:paraId="1D96E1F1" w14:textId="77777777" w:rsidR="00CE62D4" w:rsidRPr="00C0452F" w:rsidRDefault="006A7C27" w:rsidP="00B46D58">
            <w:pPr>
              <w:widowControl w:val="0"/>
              <w:jc w:val="center"/>
              <w:rPr>
                <w:rFonts w:ascii="GHEA Grapalat" w:hAnsi="GHEA Grapalat"/>
                <w:b/>
                <w:sz w:val="18"/>
                <w:szCs w:val="18"/>
                <w:lang w:val="en-US"/>
              </w:rPr>
            </w:pPr>
            <w:r w:rsidRPr="00C0452F">
              <w:rPr>
                <w:rFonts w:ascii="GHEA Grapalat" w:hAnsi="GHEA Grapalat"/>
                <w:b/>
                <w:sz w:val="18"/>
                <w:szCs w:val="18"/>
              </w:rPr>
              <w:t>НДС</w:t>
            </w:r>
            <w:r w:rsidRPr="00C0452F">
              <w:rPr>
                <w:rStyle w:val="af6"/>
                <w:rFonts w:ascii="GHEA Grapalat" w:hAnsi="GHEA Grapalat"/>
                <w:b/>
                <w:sz w:val="18"/>
                <w:szCs w:val="18"/>
              </w:rPr>
              <w:footnoteReference w:customMarkFollows="1" w:id="3"/>
              <w:t>**</w:t>
            </w:r>
          </w:p>
          <w:p w14:paraId="4066943F" w14:textId="77777777" w:rsidR="006A7C27" w:rsidRPr="00C0452F" w:rsidRDefault="006A7C27" w:rsidP="00B46D58">
            <w:pPr>
              <w:widowControl w:val="0"/>
              <w:jc w:val="center"/>
              <w:rPr>
                <w:rFonts w:ascii="GHEA Grapalat" w:hAnsi="GHEA Grapalat"/>
                <w:b/>
                <w:bCs/>
                <w:sz w:val="18"/>
                <w:szCs w:val="18"/>
              </w:rPr>
            </w:pPr>
            <w:r w:rsidRPr="00C0452F">
              <w:rPr>
                <w:rFonts w:ascii="GHEA Grapalat" w:hAnsi="GHEA Grapalat"/>
                <w:b/>
                <w:sz w:val="18"/>
                <w:szCs w:val="18"/>
              </w:rPr>
              <w:t>/прописью и цифрами/</w:t>
            </w:r>
          </w:p>
        </w:tc>
        <w:tc>
          <w:tcPr>
            <w:tcW w:w="2112" w:type="dxa"/>
            <w:tcBorders>
              <w:top w:val="single" w:sz="4" w:space="0" w:color="auto"/>
              <w:left w:val="single" w:sz="4" w:space="0" w:color="auto"/>
              <w:right w:val="single" w:sz="4" w:space="0" w:color="auto"/>
            </w:tcBorders>
            <w:vAlign w:val="center"/>
          </w:tcPr>
          <w:p w14:paraId="3A52097B" w14:textId="77777777" w:rsidR="006A7C27" w:rsidRPr="00C0452F" w:rsidRDefault="006A7C27" w:rsidP="00B46D58">
            <w:pPr>
              <w:widowControl w:val="0"/>
              <w:jc w:val="center"/>
              <w:rPr>
                <w:rFonts w:ascii="GHEA Grapalat" w:hAnsi="GHEA Grapalat"/>
                <w:b/>
                <w:bCs/>
                <w:sz w:val="18"/>
                <w:szCs w:val="18"/>
              </w:rPr>
            </w:pPr>
            <w:r w:rsidRPr="00C0452F">
              <w:rPr>
                <w:rFonts w:ascii="GHEA Grapalat" w:hAnsi="GHEA Grapalat"/>
                <w:b/>
                <w:sz w:val="18"/>
                <w:szCs w:val="18"/>
              </w:rPr>
              <w:t>Общая цена</w:t>
            </w:r>
          </w:p>
          <w:p w14:paraId="7842904B" w14:textId="77777777" w:rsidR="006A7C27" w:rsidRPr="00C0452F" w:rsidRDefault="006A7C27" w:rsidP="00B46D58">
            <w:pPr>
              <w:widowControl w:val="0"/>
              <w:jc w:val="center"/>
              <w:rPr>
                <w:rFonts w:ascii="GHEA Grapalat" w:hAnsi="GHEA Grapalat"/>
                <w:b/>
                <w:bCs/>
                <w:sz w:val="18"/>
                <w:szCs w:val="18"/>
              </w:rPr>
            </w:pPr>
            <w:r w:rsidRPr="00C0452F">
              <w:rPr>
                <w:rFonts w:ascii="GHEA Grapalat" w:hAnsi="GHEA Grapalat"/>
                <w:b/>
                <w:sz w:val="18"/>
                <w:szCs w:val="18"/>
              </w:rPr>
              <w:t>/прописью и цифрами/</w:t>
            </w:r>
          </w:p>
        </w:tc>
      </w:tr>
      <w:tr w:rsidR="006A7C27" w:rsidRPr="00C0452F" w14:paraId="1BBC6476" w14:textId="77777777" w:rsidTr="00FA7DAC">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09B8E71E" w14:textId="77777777" w:rsidR="006A7C27" w:rsidRPr="00C0452F" w:rsidRDefault="006A7C27" w:rsidP="00B46D58">
            <w:pPr>
              <w:widowControl w:val="0"/>
              <w:jc w:val="center"/>
              <w:rPr>
                <w:rFonts w:ascii="GHEA Grapalat" w:hAnsi="GHEA Grapalat"/>
                <w:b/>
                <w:i/>
                <w:sz w:val="20"/>
                <w:szCs w:val="20"/>
              </w:rPr>
            </w:pPr>
            <w:r w:rsidRPr="00C0452F">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15872698" w14:textId="77777777" w:rsidR="006A7C27" w:rsidRPr="00C0452F" w:rsidRDefault="006A7C27" w:rsidP="00B46D58">
            <w:pPr>
              <w:widowControl w:val="0"/>
              <w:jc w:val="center"/>
              <w:rPr>
                <w:rFonts w:ascii="GHEA Grapalat" w:hAnsi="GHEA Grapalat"/>
                <w:b/>
                <w:i/>
                <w:sz w:val="20"/>
                <w:szCs w:val="20"/>
              </w:rPr>
            </w:pPr>
            <w:r w:rsidRPr="00C0452F">
              <w:rPr>
                <w:rFonts w:ascii="GHEA Grapalat" w:hAnsi="GHEA Grapalat"/>
                <w:b/>
                <w:i/>
                <w:sz w:val="20"/>
                <w:szCs w:val="20"/>
              </w:rPr>
              <w:t>2</w:t>
            </w:r>
          </w:p>
        </w:tc>
        <w:tc>
          <w:tcPr>
            <w:tcW w:w="2732" w:type="dxa"/>
            <w:tcBorders>
              <w:top w:val="single" w:sz="4" w:space="0" w:color="auto"/>
              <w:left w:val="single" w:sz="4" w:space="0" w:color="auto"/>
              <w:bottom w:val="single" w:sz="4" w:space="0" w:color="auto"/>
              <w:right w:val="single" w:sz="4" w:space="0" w:color="auto"/>
            </w:tcBorders>
            <w:shd w:val="clear" w:color="auto" w:fill="99CCFF"/>
          </w:tcPr>
          <w:p w14:paraId="7CE04DA3" w14:textId="77777777" w:rsidR="006A7C27" w:rsidRPr="00C0452F" w:rsidRDefault="006A7C27" w:rsidP="00B46D58">
            <w:pPr>
              <w:widowControl w:val="0"/>
              <w:jc w:val="center"/>
              <w:rPr>
                <w:rFonts w:ascii="GHEA Grapalat" w:hAnsi="GHEA Grapalat"/>
                <w:i/>
                <w:sz w:val="20"/>
                <w:szCs w:val="20"/>
              </w:rPr>
            </w:pPr>
            <w:r w:rsidRPr="00C0452F">
              <w:rPr>
                <w:rFonts w:ascii="GHEA Grapalat" w:hAnsi="GHEA Grapalat"/>
                <w:b/>
                <w:i/>
                <w:sz w:val="20"/>
                <w:szCs w:val="20"/>
              </w:rPr>
              <w:t>3</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14:paraId="440F5DCD" w14:textId="77777777" w:rsidR="006A7C27" w:rsidRPr="00C0452F" w:rsidRDefault="006A7C27" w:rsidP="00B46D58">
            <w:pPr>
              <w:widowControl w:val="0"/>
              <w:autoSpaceDE w:val="0"/>
              <w:autoSpaceDN w:val="0"/>
              <w:adjustRightInd w:val="0"/>
              <w:jc w:val="center"/>
              <w:rPr>
                <w:rFonts w:ascii="GHEA Grapalat" w:hAnsi="GHEA Grapalat"/>
                <w:i/>
                <w:sz w:val="20"/>
                <w:szCs w:val="20"/>
                <w:lang w:val="en-US"/>
              </w:rPr>
            </w:pPr>
            <w:r w:rsidRPr="00C0452F">
              <w:rPr>
                <w:rFonts w:ascii="GHEA Grapalat" w:hAnsi="GHEA Grapalat"/>
                <w:b/>
                <w:i/>
                <w:sz w:val="20"/>
                <w:szCs w:val="20"/>
                <w:lang w:val="en-US"/>
              </w:rPr>
              <w:t>4</w:t>
            </w:r>
          </w:p>
        </w:tc>
        <w:tc>
          <w:tcPr>
            <w:tcW w:w="2112" w:type="dxa"/>
            <w:tcBorders>
              <w:top w:val="single" w:sz="4" w:space="0" w:color="auto"/>
              <w:left w:val="single" w:sz="4" w:space="0" w:color="auto"/>
              <w:bottom w:val="single" w:sz="4" w:space="0" w:color="auto"/>
              <w:right w:val="single" w:sz="4" w:space="0" w:color="auto"/>
            </w:tcBorders>
            <w:shd w:val="clear" w:color="auto" w:fill="99CCFF"/>
          </w:tcPr>
          <w:p w14:paraId="1C8E576B" w14:textId="77777777" w:rsidR="006A7C27" w:rsidRPr="00C0452F" w:rsidRDefault="006A7C27" w:rsidP="006A7C27">
            <w:pPr>
              <w:widowControl w:val="0"/>
              <w:jc w:val="center"/>
              <w:rPr>
                <w:rFonts w:ascii="GHEA Grapalat" w:hAnsi="GHEA Grapalat"/>
                <w:i/>
                <w:sz w:val="20"/>
                <w:szCs w:val="20"/>
              </w:rPr>
            </w:pPr>
            <w:r w:rsidRPr="00C0452F">
              <w:rPr>
                <w:rFonts w:ascii="GHEA Grapalat" w:hAnsi="GHEA Grapalat"/>
                <w:b/>
                <w:i/>
                <w:sz w:val="20"/>
                <w:szCs w:val="20"/>
                <w:lang w:val="en-US"/>
              </w:rPr>
              <w:t>5</w:t>
            </w:r>
            <w:r w:rsidRPr="00C0452F">
              <w:rPr>
                <w:rFonts w:ascii="GHEA Grapalat" w:hAnsi="GHEA Grapalat"/>
                <w:b/>
                <w:i/>
                <w:sz w:val="20"/>
                <w:szCs w:val="20"/>
              </w:rPr>
              <w:t>=3+4</w:t>
            </w:r>
          </w:p>
        </w:tc>
      </w:tr>
      <w:tr w:rsidR="006A7C27" w:rsidRPr="00C0452F" w14:paraId="46E584BA" w14:textId="77777777" w:rsidTr="00FA7DAC">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2566CC60" w14:textId="77777777" w:rsidR="006A7C27" w:rsidRPr="00C0452F" w:rsidRDefault="006A7C27" w:rsidP="00B46D58">
            <w:pPr>
              <w:widowControl w:val="0"/>
              <w:jc w:val="center"/>
              <w:rPr>
                <w:rFonts w:ascii="GHEA Grapalat" w:hAnsi="GHEA Grapalat"/>
                <w:b/>
                <w:bCs/>
                <w:sz w:val="20"/>
                <w:szCs w:val="20"/>
              </w:rPr>
            </w:pPr>
            <w:r w:rsidRPr="00C0452F">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73BB399E" w14:textId="77777777" w:rsidR="006A7C27" w:rsidRPr="00C0452F" w:rsidRDefault="006A7C27" w:rsidP="00B46D58">
            <w:pPr>
              <w:widowControl w:val="0"/>
              <w:rPr>
                <w:rFonts w:ascii="GHEA Grapalat" w:hAnsi="GHEA Grapalat"/>
                <w:sz w:val="20"/>
                <w:szCs w:val="20"/>
              </w:rPr>
            </w:pPr>
            <w:r w:rsidRPr="00C0452F">
              <w:rPr>
                <w:rFonts w:ascii="GHEA Grapalat" w:hAnsi="GHEA Grapalat"/>
                <w:sz w:val="20"/>
                <w:szCs w:val="20"/>
                <w:u w:val="single"/>
                <w:vertAlign w:val="subscript"/>
              </w:rPr>
              <w:t>"Наименование лота предмета закупки № 1"</w:t>
            </w:r>
          </w:p>
        </w:tc>
        <w:tc>
          <w:tcPr>
            <w:tcW w:w="2732" w:type="dxa"/>
            <w:tcBorders>
              <w:top w:val="single" w:sz="4" w:space="0" w:color="auto"/>
              <w:left w:val="single" w:sz="4" w:space="0" w:color="auto"/>
              <w:bottom w:val="single" w:sz="4" w:space="0" w:color="auto"/>
              <w:right w:val="single" w:sz="4" w:space="0" w:color="auto"/>
            </w:tcBorders>
            <w:shd w:val="clear" w:color="auto" w:fill="auto"/>
          </w:tcPr>
          <w:p w14:paraId="709E4BD2" w14:textId="77777777" w:rsidR="006A7C27" w:rsidRPr="00C0452F" w:rsidRDefault="006A7C27" w:rsidP="00B46D58">
            <w:pPr>
              <w:widowControl w:val="0"/>
              <w:jc w:val="center"/>
              <w:rPr>
                <w:rFonts w:ascii="GHEA Grapalat" w:hAnsi="GHEA Grapalat"/>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03CFA703" w14:textId="77777777" w:rsidR="006A7C27" w:rsidRPr="00C0452F" w:rsidRDefault="006A7C27" w:rsidP="00B46D58">
            <w:pPr>
              <w:widowControl w:val="0"/>
              <w:jc w:val="center"/>
              <w:rPr>
                <w:rFonts w:ascii="GHEA Grapalat" w:hAnsi="GHEA Grapalat"/>
                <w:sz w:val="20"/>
                <w:szCs w:val="20"/>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14:paraId="5046CAF9" w14:textId="77777777" w:rsidR="006A7C27" w:rsidRPr="00C0452F" w:rsidRDefault="006A7C27" w:rsidP="00B46D58">
            <w:pPr>
              <w:widowControl w:val="0"/>
              <w:jc w:val="center"/>
              <w:rPr>
                <w:rFonts w:ascii="GHEA Grapalat" w:hAnsi="GHEA Grapalat"/>
                <w:sz w:val="20"/>
                <w:szCs w:val="20"/>
              </w:rPr>
            </w:pPr>
          </w:p>
        </w:tc>
      </w:tr>
      <w:tr w:rsidR="006A7C27" w:rsidRPr="00C0452F" w14:paraId="346118EA" w14:textId="77777777" w:rsidTr="00FA7DAC">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792EC834" w14:textId="77777777" w:rsidR="006A7C27" w:rsidRPr="00C0452F" w:rsidRDefault="006A7C27" w:rsidP="00B46D58">
            <w:pPr>
              <w:widowControl w:val="0"/>
              <w:jc w:val="center"/>
              <w:rPr>
                <w:rFonts w:ascii="GHEA Grapalat" w:hAnsi="GHEA Grapalat"/>
                <w:b/>
                <w:bCs/>
                <w:sz w:val="20"/>
                <w:szCs w:val="20"/>
              </w:rPr>
            </w:pPr>
            <w:r w:rsidRPr="00C0452F">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12C36469" w14:textId="77777777" w:rsidR="006A7C27" w:rsidRPr="00C0452F" w:rsidRDefault="006A7C27" w:rsidP="00B46D58">
            <w:pPr>
              <w:widowControl w:val="0"/>
              <w:rPr>
                <w:rFonts w:ascii="GHEA Grapalat" w:hAnsi="GHEA Grapalat"/>
                <w:sz w:val="20"/>
                <w:szCs w:val="20"/>
              </w:rPr>
            </w:pPr>
            <w:r w:rsidRPr="00C0452F">
              <w:rPr>
                <w:rFonts w:ascii="GHEA Grapalat" w:hAnsi="GHEA Grapalat"/>
                <w:sz w:val="20"/>
                <w:szCs w:val="20"/>
              </w:rPr>
              <w:t>...</w:t>
            </w:r>
          </w:p>
        </w:tc>
        <w:tc>
          <w:tcPr>
            <w:tcW w:w="2732" w:type="dxa"/>
            <w:tcBorders>
              <w:top w:val="single" w:sz="4" w:space="0" w:color="auto"/>
              <w:left w:val="single" w:sz="4" w:space="0" w:color="auto"/>
              <w:bottom w:val="single" w:sz="4" w:space="0" w:color="auto"/>
              <w:right w:val="single" w:sz="4" w:space="0" w:color="auto"/>
            </w:tcBorders>
            <w:shd w:val="clear" w:color="auto" w:fill="auto"/>
            <w:vAlign w:val="center"/>
          </w:tcPr>
          <w:p w14:paraId="6CEFCAD0" w14:textId="77777777" w:rsidR="006A7C27" w:rsidRPr="00C0452F" w:rsidRDefault="006A7C27" w:rsidP="00B46D58">
            <w:pPr>
              <w:widowControl w:val="0"/>
              <w:jc w:val="center"/>
              <w:rPr>
                <w:rFonts w:ascii="GHEA Grapalat" w:hAnsi="GHEA Grapalat"/>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6447005" w14:textId="77777777" w:rsidR="006A7C27" w:rsidRPr="00C0452F" w:rsidRDefault="006A7C27" w:rsidP="00B46D58">
            <w:pPr>
              <w:widowControl w:val="0"/>
              <w:jc w:val="center"/>
              <w:rPr>
                <w:rFonts w:ascii="GHEA Grapalat" w:hAnsi="GHEA Grapalat"/>
                <w:sz w:val="20"/>
                <w:szCs w:val="20"/>
              </w:rPr>
            </w:pPr>
          </w:p>
        </w:tc>
        <w:tc>
          <w:tcPr>
            <w:tcW w:w="2112" w:type="dxa"/>
            <w:tcBorders>
              <w:top w:val="single" w:sz="4" w:space="0" w:color="auto"/>
              <w:left w:val="single" w:sz="4" w:space="0" w:color="auto"/>
              <w:bottom w:val="single" w:sz="4" w:space="0" w:color="auto"/>
              <w:right w:val="single" w:sz="4" w:space="0" w:color="auto"/>
            </w:tcBorders>
            <w:shd w:val="clear" w:color="auto" w:fill="auto"/>
            <w:vAlign w:val="center"/>
          </w:tcPr>
          <w:p w14:paraId="4A8A3D5E" w14:textId="77777777" w:rsidR="006A7C27" w:rsidRPr="00C0452F" w:rsidRDefault="006A7C27" w:rsidP="00B46D58">
            <w:pPr>
              <w:widowControl w:val="0"/>
              <w:jc w:val="center"/>
              <w:rPr>
                <w:rFonts w:ascii="GHEA Grapalat" w:hAnsi="GHEA Grapalat"/>
                <w:sz w:val="20"/>
                <w:szCs w:val="20"/>
              </w:rPr>
            </w:pPr>
          </w:p>
        </w:tc>
      </w:tr>
    </w:tbl>
    <w:p w14:paraId="0C0593B7" w14:textId="77777777" w:rsidR="00374F4A" w:rsidRPr="00C0452F" w:rsidRDefault="00374F4A" w:rsidP="00B46D58">
      <w:pPr>
        <w:widowControl w:val="0"/>
        <w:tabs>
          <w:tab w:val="left" w:pos="6804"/>
        </w:tabs>
        <w:jc w:val="center"/>
        <w:rPr>
          <w:rFonts w:ascii="GHEA Grapalat" w:hAnsi="GHEA Grapalat"/>
        </w:rPr>
      </w:pPr>
      <w:r w:rsidRPr="00C0452F">
        <w:rPr>
          <w:rFonts w:ascii="GHEA Grapalat" w:hAnsi="GHEA Grapalat"/>
        </w:rPr>
        <w:t>_________________________________________________</w:t>
      </w:r>
      <w:r w:rsidRPr="00C0452F">
        <w:rPr>
          <w:rFonts w:ascii="GHEA Grapalat" w:hAnsi="GHEA Grapalat"/>
        </w:rPr>
        <w:tab/>
        <w:t>_________________</w:t>
      </w:r>
    </w:p>
    <w:p w14:paraId="4D008AA1" w14:textId="77777777" w:rsidR="00374F4A" w:rsidRPr="00C0452F" w:rsidRDefault="00374F4A" w:rsidP="00B46D58">
      <w:pPr>
        <w:widowControl w:val="0"/>
        <w:tabs>
          <w:tab w:val="left" w:pos="7513"/>
        </w:tabs>
        <w:spacing w:after="160"/>
        <w:ind w:left="709"/>
        <w:jc w:val="both"/>
        <w:rPr>
          <w:rFonts w:ascii="GHEA Grapalat" w:hAnsi="GHEA Grapalat" w:cs="Arial"/>
          <w:sz w:val="16"/>
        </w:rPr>
      </w:pPr>
      <w:r w:rsidRPr="00C0452F">
        <w:rPr>
          <w:rFonts w:ascii="GHEA Grapalat" w:hAnsi="GHEA Grapalat"/>
          <w:sz w:val="16"/>
        </w:rPr>
        <w:t>наименование участника (должность, имя, фамилия руководителя</w:t>
      </w:r>
      <w:r w:rsidR="00335DAA" w:rsidRPr="00C0452F">
        <w:rPr>
          <w:rFonts w:ascii="GHEA Grapalat" w:hAnsi="GHEA Grapalat"/>
          <w:sz w:val="16"/>
        </w:rPr>
        <w:t>)</w:t>
      </w:r>
      <w:r w:rsidRPr="00C0452F">
        <w:rPr>
          <w:rFonts w:ascii="GHEA Grapalat" w:hAnsi="GHEA Grapalat"/>
          <w:sz w:val="16"/>
        </w:rPr>
        <w:tab/>
        <w:t>подпись</w:t>
      </w:r>
    </w:p>
    <w:p w14:paraId="28D31057" w14:textId="77777777" w:rsidR="00DC619D" w:rsidRPr="00C0452F" w:rsidRDefault="00DC619D" w:rsidP="00B46D58">
      <w:pPr>
        <w:widowControl w:val="0"/>
        <w:spacing w:after="160"/>
        <w:jc w:val="both"/>
        <w:rPr>
          <w:rFonts w:ascii="GHEA Grapalat" w:hAnsi="GHEA Grapalat"/>
          <w:lang w:val="es-ES"/>
        </w:rPr>
      </w:pPr>
    </w:p>
    <w:p w14:paraId="4426A8E1" w14:textId="77777777" w:rsidR="00B2572B" w:rsidRPr="00C0452F" w:rsidRDefault="00B2572B" w:rsidP="00B46D58">
      <w:pPr>
        <w:widowControl w:val="0"/>
        <w:spacing w:after="160"/>
        <w:jc w:val="right"/>
        <w:rPr>
          <w:rFonts w:ascii="GHEA Grapalat" w:hAnsi="GHEA Grapalat"/>
        </w:rPr>
      </w:pPr>
      <w:r w:rsidRPr="00C0452F">
        <w:rPr>
          <w:rFonts w:ascii="GHEA Grapalat" w:hAnsi="GHEA Grapalat"/>
        </w:rPr>
        <w:t>М. П.</w:t>
      </w:r>
    </w:p>
    <w:p w14:paraId="1A29A053" w14:textId="77777777" w:rsidR="00B217BB" w:rsidRPr="00C0452F" w:rsidRDefault="00B217BB" w:rsidP="00B46D58">
      <w:pPr>
        <w:rPr>
          <w:rFonts w:ascii="GHEA Grapalat" w:hAnsi="GHEA Grapalat"/>
          <w:b/>
        </w:rPr>
      </w:pPr>
      <w:r w:rsidRPr="00C0452F">
        <w:rPr>
          <w:rFonts w:ascii="GHEA Grapalat" w:hAnsi="GHEA Grapalat"/>
          <w:b/>
        </w:rPr>
        <w:br w:type="page"/>
      </w:r>
    </w:p>
    <w:p w14:paraId="40B226A5" w14:textId="13A53823" w:rsidR="00A879DD" w:rsidRPr="00C0452F" w:rsidRDefault="00A879DD" w:rsidP="00A879DD">
      <w:pPr>
        <w:pStyle w:val="norm"/>
        <w:widowControl w:val="0"/>
        <w:spacing w:line="240" w:lineRule="auto"/>
        <w:ind w:firstLine="284"/>
        <w:jc w:val="right"/>
        <w:rPr>
          <w:rFonts w:ascii="GHEA Grapalat" w:hAnsi="GHEA Grapalat" w:cs="Arial"/>
          <w:bCs/>
          <w:sz w:val="20"/>
          <w:lang w:val="hy-AM"/>
        </w:rPr>
      </w:pPr>
      <w:r w:rsidRPr="00C0452F">
        <w:rPr>
          <w:rFonts w:ascii="GHEA Grapalat" w:hAnsi="GHEA Grapalat"/>
          <w:bCs/>
          <w:sz w:val="20"/>
        </w:rPr>
        <w:lastRenderedPageBreak/>
        <w:t xml:space="preserve">Приложение № </w:t>
      </w:r>
      <w:r w:rsidRPr="00C0452F">
        <w:rPr>
          <w:rFonts w:ascii="GHEA Grapalat" w:hAnsi="GHEA Grapalat"/>
          <w:bCs/>
          <w:sz w:val="20"/>
          <w:lang w:val="hy-AM"/>
        </w:rPr>
        <w:t>3</w:t>
      </w:r>
    </w:p>
    <w:p w14:paraId="0D8162D5" w14:textId="77777777" w:rsidR="00A879DD" w:rsidRPr="00C0452F" w:rsidRDefault="00A879DD" w:rsidP="00A879DD">
      <w:pPr>
        <w:pStyle w:val="31"/>
        <w:widowControl w:val="0"/>
        <w:spacing w:line="240" w:lineRule="auto"/>
        <w:jc w:val="right"/>
        <w:rPr>
          <w:rFonts w:ascii="GHEA Grapalat" w:hAnsi="GHEA Grapalat" w:cs="Arial"/>
          <w:bCs/>
        </w:rPr>
      </w:pPr>
      <w:r w:rsidRPr="00C0452F">
        <w:rPr>
          <w:rFonts w:ascii="GHEA Grapalat" w:hAnsi="GHEA Grapalat"/>
          <w:bCs/>
        </w:rPr>
        <w:t>к Приглашению на открытый конкурс</w:t>
      </w:r>
      <w:r w:rsidRPr="00C0452F">
        <w:rPr>
          <w:rFonts w:ascii="GHEA Grapalat" w:hAnsi="GHEA Grapalat" w:cs="Arial"/>
          <w:bCs/>
        </w:rPr>
        <w:br/>
      </w:r>
      <w:r w:rsidRPr="00C0452F">
        <w:rPr>
          <w:rFonts w:ascii="GHEA Grapalat" w:hAnsi="GHEA Grapalat"/>
          <w:bCs/>
        </w:rPr>
        <w:t xml:space="preserve">под кодом </w:t>
      </w:r>
      <w:r w:rsidRPr="00C0452F">
        <w:rPr>
          <w:rFonts w:ascii="GHEA Grapalat" w:hAnsi="GHEA Grapalat"/>
          <w:b/>
        </w:rPr>
        <w:t>HH NGN K BMAShDzB</w:t>
      </w:r>
      <w:r w:rsidRPr="00C0452F">
        <w:rPr>
          <w:rFonts w:ascii="GHEA Grapalat" w:hAnsi="GHEA Grapalat"/>
          <w:b/>
          <w:lang w:val="hy-AM"/>
        </w:rPr>
        <w:t>-25</w:t>
      </w:r>
      <w:r w:rsidRPr="00C0452F">
        <w:rPr>
          <w:rFonts w:ascii="GHEA Grapalat" w:hAnsi="GHEA Grapalat"/>
          <w:b/>
        </w:rPr>
        <w:t>/</w:t>
      </w:r>
      <w:r w:rsidRPr="00C0452F">
        <w:rPr>
          <w:rFonts w:ascii="GHEA Grapalat" w:hAnsi="GHEA Grapalat"/>
          <w:b/>
          <w:lang w:val="hy-AM"/>
        </w:rPr>
        <w:t>5</w:t>
      </w:r>
    </w:p>
    <w:p w14:paraId="6A20F3BC" w14:textId="41A6738F" w:rsidR="00B2572B" w:rsidRPr="00C0452F" w:rsidRDefault="00742F7B" w:rsidP="00742F7B">
      <w:pPr>
        <w:pStyle w:val="31"/>
        <w:widowControl w:val="0"/>
        <w:spacing w:after="160" w:line="240" w:lineRule="auto"/>
        <w:jc w:val="center"/>
        <w:rPr>
          <w:rFonts w:ascii="GHEA Grapalat" w:hAnsi="GHEA Grapalat"/>
          <w:sz w:val="24"/>
          <w:szCs w:val="24"/>
          <w:lang w:val="hy-AM"/>
        </w:rPr>
      </w:pPr>
      <w:r w:rsidRPr="00C0452F">
        <w:rPr>
          <w:rFonts w:ascii="GHEA Grapalat" w:hAnsi="GHEA Grapalat"/>
          <w:sz w:val="24"/>
          <w:szCs w:val="24"/>
        </w:rPr>
        <w:t xml:space="preserve"> ГАРАНТИЯ</w:t>
      </w:r>
      <w:r w:rsidR="00AA2488" w:rsidRPr="00C0452F">
        <w:rPr>
          <w:rFonts w:ascii="GHEA Grapalat" w:hAnsi="GHEA Grapalat"/>
          <w:sz w:val="24"/>
          <w:szCs w:val="24"/>
        </w:rPr>
        <w:t xml:space="preserve"> </w:t>
      </w:r>
      <w:r w:rsidR="00AA2488" w:rsidRPr="00C0452F">
        <w:rPr>
          <w:rFonts w:ascii="GHEA Grapalat" w:hAnsi="GHEA Grapalat"/>
          <w:sz w:val="24"/>
          <w:szCs w:val="24"/>
          <w:lang w:val="en-US"/>
        </w:rPr>
        <w:t>N</w:t>
      </w:r>
      <w:r w:rsidR="00AA2488" w:rsidRPr="00C0452F">
        <w:rPr>
          <w:rFonts w:ascii="GHEA Grapalat" w:hAnsi="GHEA Grapalat"/>
          <w:sz w:val="24"/>
          <w:szCs w:val="24"/>
          <w:lang w:val="hy-AM"/>
        </w:rPr>
        <w:t>________</w:t>
      </w:r>
    </w:p>
    <w:p w14:paraId="7F4014BA" w14:textId="1F097DA7" w:rsidR="00BF7253" w:rsidRPr="00C0452F" w:rsidRDefault="00BF7253" w:rsidP="003529FC">
      <w:pPr>
        <w:pStyle w:val="af4"/>
        <w:shd w:val="clear" w:color="auto" w:fill="FFFFFF"/>
        <w:spacing w:before="0" w:beforeAutospacing="0" w:after="0" w:afterAutospacing="0"/>
        <w:jc w:val="both"/>
        <w:rPr>
          <w:rFonts w:ascii="GHEA Grapalat" w:eastAsiaTheme="minorHAnsi" w:hAnsi="GHEA Grapalat" w:cstheme="minorBidi"/>
          <w:vertAlign w:val="superscript"/>
        </w:rPr>
      </w:pPr>
      <w:r w:rsidRPr="00C0452F">
        <w:rPr>
          <w:rFonts w:ascii="GHEA Grapalat" w:eastAsiaTheme="minorHAnsi" w:hAnsi="GHEA Grapalat" w:cstheme="minorBidi"/>
        </w:rPr>
        <w:t xml:space="preserve">1. </w:t>
      </w:r>
      <w:r w:rsidRPr="00C0452F">
        <w:rPr>
          <w:rFonts w:ascii="GHEA Grapalat" w:eastAsiaTheme="minorHAnsi" w:hAnsi="GHEA Grapalat" w:cstheme="minorBidi"/>
          <w:sz w:val="20"/>
          <w:szCs w:val="20"/>
        </w:rPr>
        <w:t>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w:t>
      </w:r>
      <w:r w:rsidR="004B396E" w:rsidRPr="00C0452F">
        <w:rPr>
          <w:rFonts w:ascii="GHEA Grapalat" w:eastAsiaTheme="minorHAnsi" w:hAnsi="GHEA Grapalat" w:cstheme="minorBidi"/>
          <w:sz w:val="20"/>
          <w:szCs w:val="20"/>
          <w:lang w:val="hy-AM"/>
        </w:rPr>
        <w:t xml:space="preserve"> </w:t>
      </w:r>
      <w:r w:rsidR="004B396E" w:rsidRPr="00C0452F">
        <w:rPr>
          <w:rFonts w:ascii="GHEA Grapalat" w:hAnsi="GHEA Grapalat"/>
          <w:b/>
          <w:sz w:val="20"/>
          <w:szCs w:val="20"/>
        </w:rPr>
        <w:t>HH NGN K BMAShDzB</w:t>
      </w:r>
      <w:r w:rsidR="004B396E" w:rsidRPr="00C0452F">
        <w:rPr>
          <w:rFonts w:ascii="GHEA Grapalat" w:hAnsi="GHEA Grapalat"/>
          <w:b/>
          <w:sz w:val="20"/>
          <w:szCs w:val="20"/>
          <w:lang w:val="hy-AM"/>
        </w:rPr>
        <w:t>-25</w:t>
      </w:r>
      <w:r w:rsidR="004B396E" w:rsidRPr="00C0452F">
        <w:rPr>
          <w:rFonts w:ascii="GHEA Grapalat" w:hAnsi="GHEA Grapalat"/>
          <w:b/>
          <w:sz w:val="20"/>
          <w:szCs w:val="20"/>
        </w:rPr>
        <w:t>/</w:t>
      </w:r>
      <w:r w:rsidR="004B396E" w:rsidRPr="00C0452F">
        <w:rPr>
          <w:rFonts w:ascii="GHEA Grapalat" w:hAnsi="GHEA Grapalat"/>
          <w:b/>
          <w:sz w:val="20"/>
          <w:szCs w:val="20"/>
          <w:lang w:val="hy-AM"/>
        </w:rPr>
        <w:t>5</w:t>
      </w:r>
      <w:r w:rsidRPr="00C0452F">
        <w:rPr>
          <w:rFonts w:ascii="GHEA Grapalat" w:eastAsiaTheme="minorHAnsi" w:hAnsi="GHEA Grapalat" w:cstheme="minorBidi"/>
          <w:bCs/>
          <w:sz w:val="20"/>
          <w:szCs w:val="20"/>
        </w:rPr>
        <w:t xml:space="preserve"> организованной</w:t>
      </w:r>
      <w:r w:rsidR="003529FC" w:rsidRPr="00C0452F">
        <w:rPr>
          <w:rFonts w:ascii="GHEA Grapalat" w:eastAsiaTheme="minorHAnsi" w:hAnsi="GHEA Grapalat" w:cstheme="minorBidi"/>
          <w:bCs/>
          <w:sz w:val="20"/>
          <w:szCs w:val="20"/>
        </w:rPr>
        <w:t xml:space="preserve"> </w:t>
      </w:r>
      <w:r w:rsidR="003529FC" w:rsidRPr="00C0452F">
        <w:rPr>
          <w:rFonts w:ascii="GHEA Grapalat" w:hAnsi="GHEA Grapalat"/>
          <w:b/>
          <w:bCs/>
          <w:sz w:val="20"/>
          <w:szCs w:val="20"/>
        </w:rPr>
        <w:t>ГНКО «Образовательный комплекс МВД РА»</w:t>
      </w:r>
      <w:r w:rsidR="003529FC" w:rsidRPr="00C0452F">
        <w:rPr>
          <w:rFonts w:ascii="GHEA Grapalat" w:hAnsi="GHEA Grapalat"/>
          <w:sz w:val="20"/>
          <w:szCs w:val="20"/>
        </w:rPr>
        <w:t xml:space="preserve"> </w:t>
      </w:r>
      <w:r w:rsidRPr="00C0452F">
        <w:rPr>
          <w:rFonts w:ascii="GHEA Grapalat" w:eastAsiaTheme="minorHAnsi" w:hAnsi="GHEA Grapalat" w:cstheme="minorBidi"/>
          <w:sz w:val="20"/>
          <w:szCs w:val="20"/>
          <w:lang w:val="hy-AM"/>
        </w:rPr>
        <w:t>(далее-бенефициа</w:t>
      </w:r>
      <w:r w:rsidRPr="00C0452F">
        <w:rPr>
          <w:rFonts w:ascii="GHEA Grapalat" w:eastAsiaTheme="minorHAnsi" w:hAnsi="GHEA Grapalat" w:cstheme="minorBidi"/>
          <w:lang w:val="hy-AM"/>
        </w:rPr>
        <w:t>р)</w:t>
      </w:r>
      <w:r w:rsidRPr="00C0452F">
        <w:rPr>
          <w:rFonts w:ascii="GHEA Grapalat" w:eastAsiaTheme="minorHAnsi" w:hAnsi="GHEA Grapalat" w:cstheme="minorBidi"/>
        </w:rPr>
        <w:t xml:space="preserve">, </w:t>
      </w:r>
      <w:r w:rsidR="009F7BD5" w:rsidRPr="00C0452F">
        <w:rPr>
          <w:rFonts w:ascii="GHEA Grapalat" w:eastAsiaTheme="minorHAnsi" w:hAnsi="GHEA Grapalat" w:cstheme="minorBidi"/>
          <w:sz w:val="20"/>
          <w:szCs w:val="20"/>
        </w:rPr>
        <w:t>вытекаю</w:t>
      </w:r>
      <w:r w:rsidRPr="00C0452F">
        <w:rPr>
          <w:rFonts w:ascii="GHEA Grapalat" w:eastAsiaTheme="minorHAnsi" w:hAnsi="GHEA Grapalat" w:cstheme="minorBidi"/>
          <w:sz w:val="20"/>
          <w:szCs w:val="20"/>
        </w:rPr>
        <w:t xml:space="preserve">щих из </w:t>
      </w:r>
      <w:r w:rsidRPr="00C0452F">
        <w:rPr>
          <w:rFonts w:ascii="GHEA Grapalat" w:hAnsi="GHEA Grapalat"/>
          <w:sz w:val="20"/>
          <w:szCs w:val="20"/>
        </w:rPr>
        <w:t xml:space="preserve">участия </w:t>
      </w:r>
      <w:r w:rsidRPr="00C0452F">
        <w:rPr>
          <w:rFonts w:ascii="GHEA Grapalat" w:hAnsi="GHEA Grapalat"/>
        </w:rPr>
        <w:t xml:space="preserve">____________ </w:t>
      </w:r>
      <w:r w:rsidR="003529FC" w:rsidRPr="00C0452F">
        <w:rPr>
          <w:rFonts w:ascii="GHEA Grapalat" w:hAnsi="GHEA Grapalat"/>
        </w:rPr>
        <w:t xml:space="preserve"> </w:t>
      </w:r>
      <w:r w:rsidR="003529FC" w:rsidRPr="00C0452F">
        <w:rPr>
          <w:rFonts w:ascii="GHEA Grapalat" w:eastAsiaTheme="minorHAnsi" w:hAnsi="GHEA Grapalat" w:cstheme="minorBidi"/>
          <w:sz w:val="20"/>
          <w:szCs w:val="20"/>
          <w:lang w:val="hy-AM"/>
        </w:rPr>
        <w:t xml:space="preserve"> (далее-</w:t>
      </w:r>
      <w:r w:rsidR="003529FC" w:rsidRPr="00C0452F">
        <w:rPr>
          <w:rFonts w:ascii="GHEA Grapalat" w:eastAsiaTheme="minorHAnsi" w:hAnsi="GHEA Grapalat" w:cstheme="minorBidi"/>
          <w:sz w:val="20"/>
          <w:szCs w:val="20"/>
        </w:rPr>
        <w:t>п</w:t>
      </w:r>
      <w:r w:rsidR="003529FC" w:rsidRPr="00C0452F">
        <w:rPr>
          <w:rFonts w:ascii="GHEA Grapalat" w:eastAsiaTheme="minorHAnsi" w:hAnsi="GHEA Grapalat" w:cstheme="minorBidi"/>
          <w:sz w:val="20"/>
          <w:szCs w:val="20"/>
          <w:lang w:val="hy-AM"/>
        </w:rPr>
        <w:t>ринципал)</w:t>
      </w:r>
      <w:r w:rsidR="003529FC" w:rsidRPr="00C0452F">
        <w:rPr>
          <w:rFonts w:ascii="GHEA Grapalat" w:eastAsiaTheme="minorHAnsi" w:hAnsi="GHEA Grapalat" w:cstheme="minorBidi"/>
          <w:sz w:val="20"/>
          <w:szCs w:val="20"/>
        </w:rPr>
        <w:t xml:space="preserve"> в данной процедуре закупок.</w:t>
      </w:r>
      <w:r w:rsidR="003529FC" w:rsidRPr="00C0452F">
        <w:rPr>
          <w:rFonts w:ascii="GHEA Grapalat" w:eastAsiaTheme="minorHAnsi" w:hAnsi="GHEA Grapalat" w:cstheme="minorBidi"/>
          <w:vertAlign w:val="superscript"/>
        </w:rPr>
        <w:t xml:space="preserve">                                                                       </w:t>
      </w:r>
      <w:r w:rsidRPr="00C0452F">
        <w:rPr>
          <w:rStyle w:val="af5"/>
          <w:rFonts w:ascii="GHEA Grapalat" w:hAnsi="GHEA Grapalat"/>
          <w:b w:val="0"/>
          <w:vertAlign w:val="superscript"/>
        </w:rPr>
        <w:t>наименование участника</w:t>
      </w:r>
    </w:p>
    <w:p w14:paraId="4CD48762" w14:textId="03EF0663" w:rsidR="00BF7253" w:rsidRPr="00C0452F" w:rsidRDefault="00BF7253" w:rsidP="003723DE">
      <w:pPr>
        <w:pStyle w:val="af4"/>
        <w:shd w:val="clear" w:color="auto" w:fill="FFFFFF"/>
        <w:spacing w:before="0" w:beforeAutospacing="0" w:after="0" w:afterAutospacing="0"/>
        <w:jc w:val="both"/>
        <w:rPr>
          <w:rFonts w:ascii="GHEA Grapalat" w:eastAsiaTheme="minorHAnsi" w:hAnsi="GHEA Grapalat" w:cstheme="minorBidi"/>
          <w:lang w:val="hy-AM"/>
        </w:rPr>
      </w:pPr>
      <w:r w:rsidRPr="00C0452F">
        <w:rPr>
          <w:rFonts w:ascii="GHEA Grapalat" w:eastAsiaTheme="minorHAnsi" w:hAnsi="GHEA Grapalat" w:cstheme="minorBidi"/>
          <w:sz w:val="20"/>
          <w:szCs w:val="20"/>
        </w:rPr>
        <w:t xml:space="preserve">    </w:t>
      </w:r>
      <w:r w:rsidRPr="00C0452F">
        <w:rPr>
          <w:rFonts w:ascii="GHEA Grapalat" w:eastAsiaTheme="minorHAnsi" w:hAnsi="GHEA Grapalat" w:cstheme="minorBidi"/>
        </w:rPr>
        <w:t xml:space="preserve">2.  </w:t>
      </w:r>
      <w:r w:rsidRPr="00C0452F">
        <w:rPr>
          <w:rFonts w:ascii="GHEA Grapalat" w:eastAsiaTheme="minorHAnsi" w:hAnsi="GHEA Grapalat" w:cstheme="minorBidi"/>
          <w:sz w:val="20"/>
          <w:szCs w:val="20"/>
        </w:rPr>
        <w:t xml:space="preserve">По гарантии </w:t>
      </w:r>
      <w:r w:rsidRPr="00C0452F">
        <w:rPr>
          <w:rFonts w:ascii="GHEA Grapalat" w:eastAsiaTheme="minorHAnsi" w:hAnsi="GHEA Grapalat" w:cstheme="minorBidi"/>
          <w:lang w:val="hy-AM"/>
        </w:rPr>
        <w:t xml:space="preserve">---------------------------------------------------------------------- </w:t>
      </w:r>
    </w:p>
    <w:p w14:paraId="105A9066" w14:textId="35E6FF70" w:rsidR="00BF7253" w:rsidRPr="00C0452F" w:rsidRDefault="00BF7253" w:rsidP="00BF7253">
      <w:pPr>
        <w:pStyle w:val="af4"/>
        <w:shd w:val="clear" w:color="auto" w:fill="FFFFFF"/>
        <w:spacing w:before="0" w:beforeAutospacing="0" w:after="0" w:afterAutospacing="0"/>
        <w:jc w:val="both"/>
        <w:rPr>
          <w:rFonts w:ascii="GHEA Grapalat" w:eastAsiaTheme="minorHAnsi" w:hAnsi="GHEA Grapalat" w:cstheme="minorBidi"/>
          <w:vertAlign w:val="superscript"/>
        </w:rPr>
      </w:pPr>
      <w:r w:rsidRPr="00C0452F">
        <w:rPr>
          <w:rFonts w:ascii="GHEA Grapalat" w:eastAsiaTheme="minorHAnsi" w:hAnsi="GHEA Grapalat" w:cstheme="minorBidi"/>
          <w:vertAlign w:val="superscript"/>
        </w:rPr>
        <w:t xml:space="preserve">                                                                  </w:t>
      </w:r>
      <w:r w:rsidR="00D9584C" w:rsidRPr="00C0452F">
        <w:rPr>
          <w:rFonts w:ascii="GHEA Grapalat" w:eastAsiaTheme="minorHAnsi" w:hAnsi="GHEA Grapalat" w:cstheme="minorBidi"/>
          <w:vertAlign w:val="superscript"/>
          <w:lang w:val="hy-AM"/>
        </w:rPr>
        <w:t xml:space="preserve">                  </w:t>
      </w:r>
      <w:r w:rsidRPr="00C0452F">
        <w:rPr>
          <w:rFonts w:ascii="GHEA Grapalat" w:eastAsiaTheme="minorHAnsi" w:hAnsi="GHEA Grapalat" w:cstheme="minorBidi"/>
          <w:vertAlign w:val="superscript"/>
        </w:rPr>
        <w:t>наименование банка выдающего гарантию</w:t>
      </w:r>
    </w:p>
    <w:p w14:paraId="47BAB567" w14:textId="4B9F731A" w:rsidR="003529FC" w:rsidRPr="00C0452F" w:rsidRDefault="00BF7253" w:rsidP="003529FC">
      <w:pPr>
        <w:pStyle w:val="af4"/>
        <w:shd w:val="clear" w:color="auto" w:fill="FFFFFF"/>
        <w:spacing w:before="0" w:beforeAutospacing="0" w:after="0" w:afterAutospacing="0"/>
        <w:jc w:val="both"/>
        <w:rPr>
          <w:rFonts w:ascii="GHEA Grapalat" w:eastAsiaTheme="minorHAnsi" w:hAnsi="GHEA Grapalat" w:cstheme="minorBidi"/>
          <w:vertAlign w:val="superscript"/>
        </w:rPr>
      </w:pPr>
      <w:r w:rsidRPr="00C0452F">
        <w:rPr>
          <w:rFonts w:ascii="GHEA Grapalat" w:eastAsiaTheme="minorHAnsi" w:hAnsi="GHEA Grapalat" w:cstheme="minorBidi"/>
          <w:sz w:val="20"/>
          <w:szCs w:val="20"/>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w:t>
      </w:r>
      <w:r w:rsidRPr="00C0452F">
        <w:rPr>
          <w:rFonts w:ascii="GHEA Grapalat" w:eastAsiaTheme="minorHAnsi" w:hAnsi="GHEA Grapalat" w:cstheme="minorBidi"/>
        </w:rPr>
        <w:t>-----------------</w:t>
      </w:r>
      <w:r w:rsidR="003529FC" w:rsidRPr="00C0452F">
        <w:rPr>
          <w:rFonts w:ascii="GHEA Grapalat" w:eastAsiaTheme="minorHAnsi" w:hAnsi="GHEA Grapalat" w:cstheme="minorBidi"/>
          <w:vertAlign w:val="superscript"/>
        </w:rPr>
        <w:t xml:space="preserve"> </w:t>
      </w:r>
    </w:p>
    <w:p w14:paraId="5E1D2BAF" w14:textId="77777777" w:rsidR="00A9174F" w:rsidRPr="00C0452F" w:rsidRDefault="003529FC" w:rsidP="000F3656">
      <w:pPr>
        <w:pStyle w:val="af4"/>
        <w:shd w:val="clear" w:color="auto" w:fill="FFFFFF"/>
        <w:spacing w:before="0" w:beforeAutospacing="0" w:after="0" w:afterAutospacing="0"/>
        <w:jc w:val="both"/>
        <w:rPr>
          <w:rFonts w:ascii="GHEA Grapalat" w:eastAsiaTheme="minorHAnsi" w:hAnsi="GHEA Grapalat" w:cstheme="minorBidi"/>
          <w:vertAlign w:val="superscript"/>
        </w:rPr>
      </w:pPr>
      <w:r w:rsidRPr="00C0452F">
        <w:rPr>
          <w:rFonts w:ascii="GHEA Grapalat" w:eastAsiaTheme="minorHAnsi" w:hAnsi="GHEA Grapalat" w:cstheme="minorBidi"/>
          <w:vertAlign w:val="superscript"/>
        </w:rPr>
        <w:t xml:space="preserve">сумма в цифрах и прописью       </w:t>
      </w:r>
    </w:p>
    <w:p w14:paraId="74DA8264" w14:textId="2F2FF6D6" w:rsidR="003529FC" w:rsidRPr="00C0452F" w:rsidRDefault="00BF7253" w:rsidP="000F3656">
      <w:pPr>
        <w:pStyle w:val="af4"/>
        <w:shd w:val="clear" w:color="auto" w:fill="FFFFFF"/>
        <w:spacing w:before="0" w:beforeAutospacing="0" w:after="0" w:afterAutospacing="0"/>
        <w:jc w:val="both"/>
        <w:rPr>
          <w:rFonts w:ascii="GHEA Grapalat" w:eastAsiaTheme="minorHAnsi" w:hAnsi="GHEA Grapalat" w:cstheme="minorBidi"/>
        </w:rPr>
      </w:pPr>
      <w:r w:rsidRPr="00C0452F">
        <w:rPr>
          <w:rFonts w:ascii="GHEA Grapalat" w:eastAsiaTheme="minorHAnsi" w:hAnsi="GHEA Grapalat" w:cstheme="minorBidi"/>
        </w:rPr>
        <w:t>(</w:t>
      </w:r>
      <w:r w:rsidRPr="00C0452F">
        <w:rPr>
          <w:rFonts w:ascii="GHEA Grapalat" w:eastAsiaTheme="minorHAnsi" w:hAnsi="GHEA Grapalat" w:cstheme="minorBidi"/>
          <w:sz w:val="20"/>
          <w:szCs w:val="20"/>
        </w:rPr>
        <w:t xml:space="preserve">далее-сумма </w:t>
      </w:r>
      <w:r w:rsidR="003529FC" w:rsidRPr="00C0452F">
        <w:rPr>
          <w:rFonts w:ascii="GHEA Grapalat" w:eastAsiaTheme="minorHAnsi" w:hAnsi="GHEA Grapalat" w:cstheme="minorBidi"/>
          <w:sz w:val="20"/>
          <w:szCs w:val="20"/>
        </w:rPr>
        <w:t xml:space="preserve">гарантии)  в течение пяти рабочих дней после получения требования. </w:t>
      </w:r>
    </w:p>
    <w:p w14:paraId="44BCAA90" w14:textId="7740010E" w:rsidR="00BF7253" w:rsidRPr="00C0452F" w:rsidRDefault="003529FC" w:rsidP="00A9174F">
      <w:pPr>
        <w:pStyle w:val="af4"/>
        <w:shd w:val="clear" w:color="auto" w:fill="FFFFFF"/>
        <w:spacing w:before="0" w:beforeAutospacing="0" w:after="0" w:afterAutospacing="0"/>
        <w:ind w:right="-427"/>
        <w:jc w:val="both"/>
        <w:rPr>
          <w:rFonts w:ascii="GHEA Grapalat" w:eastAsiaTheme="minorHAnsi" w:hAnsi="GHEA Grapalat" w:cstheme="minorBidi"/>
          <w:sz w:val="18"/>
          <w:szCs w:val="18"/>
          <w:vertAlign w:val="superscript"/>
        </w:rPr>
      </w:pPr>
      <w:r w:rsidRPr="00C0452F">
        <w:rPr>
          <w:rFonts w:ascii="GHEA Grapalat" w:eastAsiaTheme="minorHAnsi" w:hAnsi="GHEA Grapalat" w:cstheme="minorBidi"/>
          <w:sz w:val="20"/>
          <w:szCs w:val="20"/>
        </w:rPr>
        <w:t>Выплата производится посредством перечисления на расчетный</w:t>
      </w:r>
      <w:r w:rsidRPr="00C0452F">
        <w:rPr>
          <w:rFonts w:ascii="GHEA Grapalat" w:eastAsiaTheme="minorHAnsi" w:hAnsi="GHEA Grapalat" w:cstheme="minorBidi"/>
          <w:sz w:val="20"/>
          <w:szCs w:val="20"/>
          <w:lang w:val="hy-AM"/>
        </w:rPr>
        <w:t xml:space="preserve"> </w:t>
      </w:r>
      <w:r w:rsidRPr="00C0452F">
        <w:rPr>
          <w:rFonts w:ascii="GHEA Grapalat" w:eastAsiaTheme="minorHAnsi" w:hAnsi="GHEA Grapalat" w:cstheme="minorBidi"/>
          <w:sz w:val="20"/>
          <w:szCs w:val="20"/>
        </w:rPr>
        <w:t>счет</w:t>
      </w:r>
      <w:r w:rsidR="00A9174F" w:rsidRPr="00C0452F">
        <w:rPr>
          <w:rFonts w:ascii="GHEA Grapalat" w:eastAsiaTheme="minorHAnsi" w:hAnsi="GHEA Grapalat" w:cstheme="minorBidi"/>
          <w:lang w:val="hy-AM"/>
        </w:rPr>
        <w:t xml:space="preserve"> </w:t>
      </w:r>
      <w:r w:rsidR="00A9174F" w:rsidRPr="00C0452F">
        <w:rPr>
          <w:rFonts w:ascii="GHEA Grapalat" w:hAnsi="GHEA Grapalat" w:cs="Sylfaen"/>
          <w:b/>
          <w:bCs/>
          <w:sz w:val="20"/>
          <w:szCs w:val="20"/>
          <w:lang w:val="hy-AM"/>
        </w:rPr>
        <w:t>900018005018</w:t>
      </w:r>
      <w:r w:rsidRPr="00C0452F">
        <w:rPr>
          <w:rFonts w:ascii="GHEA Grapalat" w:eastAsiaTheme="minorHAnsi" w:hAnsi="GHEA Grapalat" w:cstheme="minorBidi"/>
        </w:rPr>
        <w:t xml:space="preserve"> </w:t>
      </w:r>
      <w:r w:rsidRPr="00C0452F">
        <w:rPr>
          <w:rFonts w:ascii="GHEA Grapalat" w:eastAsiaTheme="minorHAnsi" w:hAnsi="GHEA Grapalat" w:cstheme="minorBidi"/>
          <w:sz w:val="20"/>
          <w:szCs w:val="20"/>
        </w:rPr>
        <w:t>бенефициара.</w:t>
      </w:r>
    </w:p>
    <w:p w14:paraId="27FF9733" w14:textId="77777777" w:rsidR="00BF7253" w:rsidRPr="00C0452F"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sz w:val="20"/>
          <w:szCs w:val="20"/>
        </w:rPr>
      </w:pPr>
      <w:r w:rsidRPr="00C0452F">
        <w:rPr>
          <w:rFonts w:ascii="GHEA Grapalat" w:eastAsiaTheme="minorHAnsi" w:hAnsi="GHEA Grapalat" w:cstheme="minorBidi"/>
          <w:sz w:val="20"/>
          <w:szCs w:val="20"/>
        </w:rPr>
        <w:t>3. Настоящая гарантия является безотзывной.</w:t>
      </w:r>
    </w:p>
    <w:p w14:paraId="3BCE8656" w14:textId="77777777" w:rsidR="00BF7253" w:rsidRPr="00C0452F"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sz w:val="20"/>
          <w:szCs w:val="20"/>
        </w:rPr>
      </w:pPr>
      <w:r w:rsidRPr="00C0452F">
        <w:rPr>
          <w:rFonts w:ascii="GHEA Grapalat" w:eastAsiaTheme="minorHAnsi" w:hAnsi="GHEA Grapalat" w:cstheme="minorBidi"/>
          <w:sz w:val="20"/>
          <w:szCs w:val="20"/>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2A81D95A" w14:textId="256385C6" w:rsidR="00BF7253" w:rsidRPr="00C0452F" w:rsidRDefault="00BF7253" w:rsidP="003723DE">
      <w:pPr>
        <w:pStyle w:val="af4"/>
        <w:shd w:val="clear" w:color="auto" w:fill="FFFFFF"/>
        <w:ind w:firstLine="374"/>
        <w:contextualSpacing/>
        <w:jc w:val="both"/>
        <w:rPr>
          <w:rFonts w:ascii="Cambria Math" w:eastAsiaTheme="minorHAnsi" w:hAnsi="Cambria Math" w:cstheme="minorBidi"/>
        </w:rPr>
      </w:pPr>
      <w:r w:rsidRPr="00C0452F">
        <w:rPr>
          <w:rFonts w:ascii="GHEA Grapalat" w:eastAsiaTheme="minorHAnsi" w:hAnsi="GHEA Grapalat" w:cstheme="minorBidi"/>
          <w:sz w:val="20"/>
          <w:szCs w:val="20"/>
        </w:rPr>
        <w:t xml:space="preserve">5. Гарантия действует </w:t>
      </w:r>
      <w:r w:rsidR="00476E9A" w:rsidRPr="00C0452F">
        <w:rPr>
          <w:rFonts w:ascii="GHEA Grapalat" w:eastAsiaTheme="minorHAnsi" w:hAnsi="GHEA Grapalat" w:cstheme="minorBidi"/>
          <w:sz w:val="20"/>
          <w:szCs w:val="20"/>
        </w:rPr>
        <w:t xml:space="preserve">с момента выпуска и в силе </w:t>
      </w:r>
      <w:r w:rsidRPr="00C0452F">
        <w:rPr>
          <w:rFonts w:ascii="GHEA Grapalat" w:eastAsiaTheme="minorHAnsi" w:hAnsi="GHEA Grapalat" w:cstheme="minorBidi"/>
          <w:sz w:val="20"/>
          <w:szCs w:val="20"/>
        </w:rPr>
        <w:t>девяносто рабочих дней</w:t>
      </w:r>
      <w:r w:rsidR="00E177DB" w:rsidRPr="00C0452F">
        <w:rPr>
          <w:rFonts w:ascii="GHEA Grapalat" w:eastAsiaTheme="minorHAnsi" w:hAnsi="GHEA Grapalat" w:cstheme="minorBidi"/>
          <w:sz w:val="20"/>
          <w:szCs w:val="20"/>
        </w:rPr>
        <w:t>**</w:t>
      </w:r>
      <w:r w:rsidRPr="00C0452F">
        <w:rPr>
          <w:rFonts w:ascii="GHEA Grapalat" w:eastAsiaTheme="minorHAnsi" w:hAnsi="GHEA Grapalat" w:cstheme="minorBidi"/>
          <w:sz w:val="20"/>
          <w:szCs w:val="20"/>
        </w:rPr>
        <w:t xml:space="preserve"> со дня </w:t>
      </w:r>
      <w:r w:rsidR="00770F29" w:rsidRPr="00C0452F">
        <w:rPr>
          <w:rFonts w:ascii="GHEA Grapalat" w:eastAsiaTheme="minorHAnsi" w:hAnsi="GHEA Grapalat" w:cstheme="minorBidi"/>
          <w:sz w:val="20"/>
          <w:szCs w:val="20"/>
        </w:rPr>
        <w:t xml:space="preserve">истечения крайнего срока </w:t>
      </w:r>
      <w:r w:rsidRPr="00C0452F">
        <w:rPr>
          <w:rFonts w:ascii="GHEA Grapalat" w:eastAsiaTheme="minorHAnsi" w:hAnsi="GHEA Grapalat" w:cstheme="minorBidi"/>
          <w:sz w:val="20"/>
          <w:szCs w:val="20"/>
        </w:rPr>
        <w:t xml:space="preserve">подачи принципалом </w:t>
      </w:r>
      <w:r w:rsidR="00770F29" w:rsidRPr="00C0452F">
        <w:rPr>
          <w:rFonts w:ascii="GHEA Grapalat" w:eastAsiaTheme="minorHAnsi" w:hAnsi="GHEA Grapalat" w:cstheme="minorBidi"/>
          <w:sz w:val="20"/>
          <w:szCs w:val="20"/>
        </w:rPr>
        <w:t xml:space="preserve">заявок </w:t>
      </w:r>
      <w:r w:rsidRPr="00C0452F">
        <w:rPr>
          <w:rFonts w:ascii="GHEA Grapalat" w:eastAsiaTheme="minorHAnsi" w:hAnsi="GHEA Grapalat" w:cstheme="minorBidi"/>
          <w:sz w:val="20"/>
          <w:szCs w:val="20"/>
        </w:rPr>
        <w:t xml:space="preserve">на участие в организованной бенефициаром процедуре закупок под кодом   </w:t>
      </w:r>
      <w:r w:rsidR="003723DE" w:rsidRPr="00C0452F">
        <w:rPr>
          <w:rFonts w:ascii="GHEA Grapalat" w:hAnsi="GHEA Grapalat"/>
          <w:b/>
          <w:sz w:val="20"/>
          <w:szCs w:val="20"/>
        </w:rPr>
        <w:t>HH NGN K BMAShDzB</w:t>
      </w:r>
      <w:r w:rsidR="003723DE" w:rsidRPr="00C0452F">
        <w:rPr>
          <w:rFonts w:ascii="GHEA Grapalat" w:hAnsi="GHEA Grapalat"/>
          <w:b/>
          <w:sz w:val="20"/>
          <w:szCs w:val="20"/>
          <w:lang w:val="hy-AM"/>
        </w:rPr>
        <w:t>-25</w:t>
      </w:r>
      <w:r w:rsidR="003723DE" w:rsidRPr="00C0452F">
        <w:rPr>
          <w:rFonts w:ascii="GHEA Grapalat" w:hAnsi="GHEA Grapalat"/>
          <w:b/>
          <w:sz w:val="20"/>
          <w:szCs w:val="20"/>
        </w:rPr>
        <w:t>/</w:t>
      </w:r>
      <w:r w:rsidR="003723DE" w:rsidRPr="00C0452F">
        <w:rPr>
          <w:rFonts w:ascii="GHEA Grapalat" w:hAnsi="GHEA Grapalat"/>
          <w:b/>
          <w:sz w:val="20"/>
          <w:szCs w:val="20"/>
          <w:lang w:val="hy-AM"/>
        </w:rPr>
        <w:t>5</w:t>
      </w:r>
      <w:r w:rsidR="003723DE" w:rsidRPr="00C0452F">
        <w:rPr>
          <w:rFonts w:ascii="Cambria Math" w:hAnsi="Cambria Math"/>
          <w:b/>
          <w:sz w:val="20"/>
          <w:szCs w:val="20"/>
          <w:lang w:val="hy-AM"/>
        </w:rPr>
        <w:t>․</w:t>
      </w:r>
    </w:p>
    <w:p w14:paraId="47279ABC" w14:textId="6B4AD39D" w:rsidR="007A4FB9" w:rsidRPr="00C0452F" w:rsidRDefault="007A4FB9" w:rsidP="003723DE">
      <w:pPr>
        <w:pStyle w:val="af4"/>
        <w:shd w:val="clear" w:color="auto" w:fill="FFFFFF"/>
        <w:spacing w:before="0" w:beforeAutospacing="0" w:after="0" w:afterAutospacing="0"/>
        <w:ind w:firstLine="375"/>
        <w:jc w:val="both"/>
        <w:rPr>
          <w:rFonts w:ascii="GHEA Grapalat" w:eastAsiaTheme="minorHAnsi" w:hAnsi="GHEA Grapalat" w:cstheme="minorBidi"/>
          <w:sz w:val="20"/>
          <w:szCs w:val="20"/>
        </w:rPr>
      </w:pPr>
      <w:r w:rsidRPr="00C0452F">
        <w:rPr>
          <w:rFonts w:ascii="GHEA Grapalat" w:eastAsiaTheme="minorHAnsi" w:hAnsi="GHEA Grapalat" w:cstheme="minorBidi"/>
          <w:sz w:val="20"/>
          <w:szCs w:val="20"/>
        </w:rPr>
        <w:t xml:space="preserve">Информацию о факте предоставления настоящей гарантии </w:t>
      </w:r>
      <w:r w:rsidR="004B6770" w:rsidRPr="00C0452F">
        <w:rPr>
          <w:rFonts w:ascii="GHEA Grapalat" w:eastAsiaTheme="minorHAnsi" w:hAnsi="GHEA Grapalat" w:cstheme="minorBidi"/>
          <w:sz w:val="20"/>
          <w:szCs w:val="20"/>
        </w:rPr>
        <w:t>-</w:t>
      </w:r>
      <w:r w:rsidR="004B6770" w:rsidRPr="00C0452F">
        <w:rPr>
          <w:sz w:val="20"/>
          <w:szCs w:val="20"/>
        </w:rPr>
        <w:t xml:space="preserve"> </w:t>
      </w:r>
      <w:r w:rsidR="004B6770" w:rsidRPr="00C0452F">
        <w:rPr>
          <w:rFonts w:ascii="GHEA Grapalat" w:eastAsiaTheme="minorHAnsi" w:hAnsi="GHEA Grapalat" w:cstheme="minorBidi"/>
          <w:sz w:val="20"/>
          <w:szCs w:val="20"/>
        </w:rPr>
        <w:t xml:space="preserve">номер гарантии, наименование предоставляющего банка и код, указанный в пункте 1 настоящей гарантии, </w:t>
      </w:r>
      <w:r w:rsidRPr="00C0452F">
        <w:rPr>
          <w:rFonts w:ascii="GHEA Grapalat" w:eastAsiaTheme="minorHAnsi" w:hAnsi="GHEA Grapalat" w:cstheme="minorBidi"/>
          <w:sz w:val="20"/>
          <w:szCs w:val="20"/>
        </w:rPr>
        <w:t>без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w:t>
      </w:r>
      <w:r w:rsidR="003723DE" w:rsidRPr="00C0452F">
        <w:rPr>
          <w:rFonts w:ascii="GHEA Grapalat" w:eastAsiaTheme="minorHAnsi" w:hAnsi="GHEA Grapalat" w:cstheme="minorBidi"/>
          <w:sz w:val="20"/>
          <w:szCs w:val="20"/>
          <w:lang w:val="hy-AM"/>
        </w:rPr>
        <w:t xml:space="preserve"> </w:t>
      </w:r>
      <w:hyperlink r:id="rId8" w:history="1">
        <w:r w:rsidR="003723DE" w:rsidRPr="00C0452F">
          <w:rPr>
            <w:rStyle w:val="a9"/>
            <w:rFonts w:ascii="GHEA Grapalat" w:eastAsiaTheme="minorHAnsi" w:hAnsi="GHEA Grapalat" w:cstheme="minorBidi"/>
            <w:color w:val="auto"/>
            <w:sz w:val="20"/>
            <w:szCs w:val="20"/>
            <w:lang w:val="en-US"/>
          </w:rPr>
          <w:t>gnumner</w:t>
        </w:r>
        <w:r w:rsidR="003723DE" w:rsidRPr="00C0452F">
          <w:rPr>
            <w:rStyle w:val="a9"/>
            <w:rFonts w:ascii="GHEA Grapalat" w:eastAsiaTheme="minorHAnsi" w:hAnsi="GHEA Grapalat" w:cstheme="minorBidi"/>
            <w:color w:val="auto"/>
            <w:sz w:val="20"/>
            <w:szCs w:val="20"/>
          </w:rPr>
          <w:t>@</w:t>
        </w:r>
        <w:r w:rsidR="003723DE" w:rsidRPr="00C0452F">
          <w:rPr>
            <w:rStyle w:val="a9"/>
            <w:rFonts w:ascii="GHEA Grapalat" w:eastAsiaTheme="minorHAnsi" w:hAnsi="GHEA Grapalat" w:cstheme="minorBidi"/>
            <w:color w:val="auto"/>
            <w:sz w:val="20"/>
            <w:szCs w:val="20"/>
            <w:lang w:val="en-US"/>
          </w:rPr>
          <w:t>edupolice</w:t>
        </w:r>
        <w:r w:rsidR="003723DE" w:rsidRPr="00C0452F">
          <w:rPr>
            <w:rStyle w:val="a9"/>
            <w:rFonts w:ascii="GHEA Grapalat" w:eastAsiaTheme="minorHAnsi" w:hAnsi="GHEA Grapalat" w:cstheme="minorBidi"/>
            <w:color w:val="auto"/>
            <w:sz w:val="20"/>
            <w:szCs w:val="20"/>
          </w:rPr>
          <w:t>.</w:t>
        </w:r>
        <w:r w:rsidR="003723DE" w:rsidRPr="00C0452F">
          <w:rPr>
            <w:rStyle w:val="a9"/>
            <w:rFonts w:ascii="GHEA Grapalat" w:eastAsiaTheme="minorHAnsi" w:hAnsi="GHEA Grapalat" w:cstheme="minorBidi"/>
            <w:color w:val="auto"/>
            <w:sz w:val="20"/>
            <w:szCs w:val="20"/>
            <w:lang w:val="en-US"/>
          </w:rPr>
          <w:t>am</w:t>
        </w:r>
      </w:hyperlink>
      <w:r w:rsidR="003723DE" w:rsidRPr="00C0452F">
        <w:rPr>
          <w:rFonts w:ascii="GHEA Grapalat" w:eastAsiaTheme="minorHAnsi" w:hAnsi="GHEA Grapalat" w:cstheme="minorBidi"/>
          <w:sz w:val="20"/>
          <w:szCs w:val="20"/>
        </w:rPr>
        <w:t xml:space="preserve"> </w:t>
      </w:r>
      <w:r w:rsidRPr="00C0452F">
        <w:rPr>
          <w:rFonts w:ascii="GHEA Grapalat" w:eastAsiaTheme="minorHAnsi" w:hAnsi="GHEA Grapalat" w:cstheme="minorBidi"/>
          <w:sz w:val="20"/>
          <w:szCs w:val="20"/>
        </w:rPr>
        <w:t>который указан в упомянутом в настоящем пункте приглашении к процедуре закупок.</w:t>
      </w:r>
    </w:p>
    <w:p w14:paraId="20ED0FC4" w14:textId="77777777" w:rsidR="00BF7253" w:rsidRPr="00C0452F" w:rsidRDefault="00BF7253" w:rsidP="003723DE">
      <w:pPr>
        <w:pStyle w:val="af4"/>
        <w:shd w:val="clear" w:color="auto" w:fill="FFFFFF"/>
        <w:spacing w:before="0" w:beforeAutospacing="0" w:after="0" w:afterAutospacing="0"/>
        <w:ind w:firstLine="375"/>
        <w:jc w:val="both"/>
        <w:rPr>
          <w:rFonts w:ascii="GHEA Grapalat" w:eastAsiaTheme="minorHAnsi" w:hAnsi="GHEA Grapalat" w:cstheme="minorBidi"/>
          <w:sz w:val="20"/>
          <w:szCs w:val="20"/>
        </w:rPr>
      </w:pPr>
      <w:r w:rsidRPr="00C0452F">
        <w:rPr>
          <w:rFonts w:ascii="GHEA Grapalat" w:eastAsiaTheme="minorHAnsi" w:hAnsi="GHEA Grapalat" w:cstheme="minorBidi"/>
          <w:sz w:val="20"/>
          <w:szCs w:val="20"/>
        </w:rPr>
        <w:t xml:space="preserve">6. Бенефициар предъявляет требование лицу, выдающему гарантию, в письменной форме. К требованию </w:t>
      </w:r>
      <w:r w:rsidR="009B09D3" w:rsidRPr="00C0452F">
        <w:rPr>
          <w:rFonts w:ascii="GHEA Grapalat" w:eastAsiaTheme="minorHAnsi" w:hAnsi="GHEA Grapalat" w:cstheme="minorBidi"/>
          <w:sz w:val="20"/>
          <w:szCs w:val="20"/>
        </w:rPr>
        <w:t>прилагается копия протокола заседания оценочной комиссии об отклонении заявки.</w:t>
      </w:r>
    </w:p>
    <w:p w14:paraId="4B852563" w14:textId="77777777" w:rsidR="00BF7253" w:rsidRPr="00C0452F" w:rsidRDefault="00BF7253" w:rsidP="003723DE">
      <w:pPr>
        <w:pStyle w:val="af4"/>
        <w:shd w:val="clear" w:color="auto" w:fill="FFFFFF"/>
        <w:spacing w:before="0" w:beforeAutospacing="0" w:after="0" w:afterAutospacing="0"/>
        <w:ind w:firstLine="375"/>
        <w:jc w:val="both"/>
        <w:rPr>
          <w:rFonts w:ascii="GHEA Grapalat" w:eastAsiaTheme="minorHAnsi" w:hAnsi="GHEA Grapalat" w:cstheme="minorBidi"/>
          <w:sz w:val="20"/>
          <w:szCs w:val="20"/>
        </w:rPr>
      </w:pPr>
      <w:r w:rsidRPr="00C0452F">
        <w:rPr>
          <w:rFonts w:ascii="GHEA Grapalat" w:eastAsiaTheme="minorHAnsi" w:hAnsi="GHEA Grapalat" w:cstheme="minorBidi"/>
          <w:sz w:val="20"/>
          <w:szCs w:val="20"/>
        </w:rPr>
        <w:t>7.</w:t>
      </w:r>
      <w:r w:rsidRPr="00C0452F">
        <w:rPr>
          <w:sz w:val="20"/>
          <w:szCs w:val="20"/>
        </w:rPr>
        <w:t xml:space="preserve"> </w:t>
      </w:r>
      <w:r w:rsidRPr="00C0452F">
        <w:rPr>
          <w:rFonts w:ascii="GHEA Grapalat" w:eastAsiaTheme="minorHAnsi" w:hAnsi="GHEA Grapalat" w:cstheme="minorBidi"/>
          <w:sz w:val="20"/>
          <w:szCs w:val="20"/>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415D4409" w14:textId="77777777" w:rsidR="00BF7253" w:rsidRPr="00C0452F" w:rsidRDefault="00BF7253" w:rsidP="003723DE">
      <w:pPr>
        <w:pStyle w:val="af4"/>
        <w:shd w:val="clear" w:color="auto" w:fill="FFFFFF"/>
        <w:spacing w:before="0" w:beforeAutospacing="0" w:after="0" w:afterAutospacing="0"/>
        <w:ind w:firstLine="375"/>
        <w:jc w:val="both"/>
        <w:rPr>
          <w:rFonts w:ascii="GHEA Grapalat" w:eastAsiaTheme="minorHAnsi" w:hAnsi="GHEA Grapalat" w:cstheme="minorBidi"/>
          <w:sz w:val="20"/>
          <w:szCs w:val="20"/>
        </w:rPr>
      </w:pPr>
      <w:r w:rsidRPr="00C0452F">
        <w:rPr>
          <w:rFonts w:ascii="GHEA Grapalat" w:eastAsiaTheme="minorHAnsi" w:hAnsi="GHEA Grapalat" w:cstheme="minorBidi"/>
          <w:sz w:val="20"/>
          <w:szCs w:val="20"/>
        </w:rPr>
        <w:t>8.</w:t>
      </w:r>
      <w:r w:rsidRPr="00C0452F">
        <w:rPr>
          <w:sz w:val="20"/>
          <w:szCs w:val="20"/>
        </w:rPr>
        <w:t xml:space="preserve"> </w:t>
      </w:r>
      <w:r w:rsidRPr="00C0452F">
        <w:rPr>
          <w:rFonts w:ascii="GHEA Grapalat" w:eastAsiaTheme="minorHAnsi" w:hAnsi="GHEA Grapalat" w:cstheme="minorBidi"/>
          <w:sz w:val="20"/>
          <w:szCs w:val="20"/>
        </w:rPr>
        <w:t>Лицо, выдающее гарантию, отклоняет требование бенефициара, если:</w:t>
      </w:r>
    </w:p>
    <w:p w14:paraId="3207EF21" w14:textId="77777777" w:rsidR="00BF7253" w:rsidRPr="00C0452F" w:rsidRDefault="00BF7253" w:rsidP="003723DE">
      <w:pPr>
        <w:pStyle w:val="af4"/>
        <w:shd w:val="clear" w:color="auto" w:fill="FFFFFF"/>
        <w:spacing w:before="0" w:beforeAutospacing="0" w:after="0" w:afterAutospacing="0"/>
        <w:ind w:firstLine="375"/>
        <w:jc w:val="both"/>
        <w:rPr>
          <w:rFonts w:ascii="GHEA Grapalat" w:eastAsiaTheme="minorHAnsi" w:hAnsi="GHEA Grapalat" w:cstheme="minorBidi"/>
          <w:sz w:val="20"/>
          <w:szCs w:val="20"/>
        </w:rPr>
      </w:pPr>
      <w:r w:rsidRPr="00C0452F">
        <w:rPr>
          <w:rFonts w:ascii="GHEA Grapalat" w:eastAsiaTheme="minorHAnsi" w:hAnsi="GHEA Grapalat" w:cstheme="minorBidi"/>
          <w:sz w:val="20"/>
          <w:szCs w:val="20"/>
        </w:rPr>
        <w:t>1) требование или прилагаемые документы не соответствуют условиям настоящей гарантии,</w:t>
      </w:r>
    </w:p>
    <w:p w14:paraId="756D8101" w14:textId="77777777" w:rsidR="00BF7253" w:rsidRPr="00C0452F" w:rsidRDefault="00BF7253" w:rsidP="003723DE">
      <w:pPr>
        <w:pStyle w:val="af4"/>
        <w:shd w:val="clear" w:color="auto" w:fill="FFFFFF"/>
        <w:spacing w:before="0" w:beforeAutospacing="0" w:after="0" w:afterAutospacing="0"/>
        <w:ind w:firstLine="375"/>
        <w:rPr>
          <w:rFonts w:ascii="GHEA Grapalat" w:eastAsiaTheme="minorHAnsi" w:hAnsi="GHEA Grapalat" w:cstheme="minorBidi"/>
          <w:sz w:val="20"/>
          <w:szCs w:val="20"/>
        </w:rPr>
      </w:pPr>
      <w:r w:rsidRPr="00C0452F">
        <w:rPr>
          <w:rFonts w:ascii="GHEA Grapalat" w:eastAsiaTheme="minorHAnsi" w:hAnsi="GHEA Grapalat" w:cstheme="minorBidi"/>
          <w:sz w:val="20"/>
          <w:szCs w:val="20"/>
        </w:rPr>
        <w:t>2) требование представлено по истечении срока, установленного гарантией.</w:t>
      </w:r>
    </w:p>
    <w:p w14:paraId="29DC24D8" w14:textId="77777777" w:rsidR="00BF7253" w:rsidRPr="00C0452F" w:rsidRDefault="00BF7253" w:rsidP="003723DE">
      <w:pPr>
        <w:pStyle w:val="af4"/>
        <w:shd w:val="clear" w:color="auto" w:fill="FFFFFF"/>
        <w:spacing w:before="0" w:beforeAutospacing="0" w:after="0" w:afterAutospacing="0"/>
        <w:ind w:firstLine="375"/>
        <w:rPr>
          <w:rFonts w:ascii="GHEA Grapalat" w:eastAsiaTheme="minorHAnsi" w:hAnsi="GHEA Grapalat" w:cstheme="minorBidi"/>
          <w:sz w:val="20"/>
          <w:szCs w:val="20"/>
        </w:rPr>
      </w:pPr>
      <w:r w:rsidRPr="00C0452F">
        <w:rPr>
          <w:rFonts w:ascii="GHEA Grapalat" w:eastAsiaTheme="minorHAnsi" w:hAnsi="GHEA Grapalat" w:cstheme="minorBidi"/>
          <w:sz w:val="20"/>
          <w:szCs w:val="20"/>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7D7E4509" w14:textId="77777777" w:rsidR="00BF7253" w:rsidRPr="00C0452F" w:rsidRDefault="00BF7253" w:rsidP="003723DE">
      <w:pPr>
        <w:pStyle w:val="af4"/>
        <w:shd w:val="clear" w:color="auto" w:fill="FFFFFF"/>
        <w:spacing w:before="0" w:beforeAutospacing="0" w:after="0" w:afterAutospacing="0"/>
        <w:ind w:firstLine="375"/>
        <w:rPr>
          <w:rFonts w:ascii="GHEA Grapalat" w:eastAsiaTheme="minorHAnsi" w:hAnsi="GHEA Grapalat" w:cstheme="minorBidi"/>
          <w:sz w:val="20"/>
          <w:szCs w:val="20"/>
        </w:rPr>
      </w:pPr>
      <w:r w:rsidRPr="00C0452F">
        <w:rPr>
          <w:rFonts w:ascii="GHEA Grapalat" w:eastAsiaTheme="minorHAnsi" w:hAnsi="GHEA Grapalat" w:cstheme="minorBidi"/>
          <w:sz w:val="20"/>
          <w:szCs w:val="20"/>
        </w:rPr>
        <w:t xml:space="preserve"> 10. К настоящей гарантии применяются соответствующие положения Гражданского кодекса Республики Армения</w:t>
      </w:r>
    </w:p>
    <w:p w14:paraId="702B70EA" w14:textId="77777777" w:rsidR="00BF7253" w:rsidRPr="00C0452F" w:rsidRDefault="00BF7253" w:rsidP="003723DE">
      <w:pPr>
        <w:pStyle w:val="af4"/>
        <w:shd w:val="clear" w:color="auto" w:fill="FFFFFF"/>
        <w:spacing w:before="0" w:beforeAutospacing="0" w:after="0" w:afterAutospacing="0"/>
        <w:ind w:firstLine="375"/>
        <w:jc w:val="both"/>
        <w:rPr>
          <w:rFonts w:ascii="GHEA Grapalat" w:eastAsiaTheme="minorHAnsi" w:hAnsi="GHEA Grapalat" w:cstheme="minorBidi"/>
          <w:sz w:val="20"/>
          <w:szCs w:val="20"/>
        </w:rPr>
      </w:pPr>
      <w:r w:rsidRPr="00C0452F">
        <w:rPr>
          <w:rFonts w:ascii="GHEA Grapalat" w:eastAsiaTheme="minorHAnsi" w:hAnsi="GHEA Grapalat" w:cstheme="minorBidi"/>
          <w:sz w:val="20"/>
          <w:szCs w:val="20"/>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69DC1329" w14:textId="77777777" w:rsidR="00BF7253" w:rsidRPr="00C0452F" w:rsidRDefault="00BF7253" w:rsidP="00BF7253">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C0452F">
        <w:rPr>
          <w:rFonts w:ascii="GHEA Grapalat" w:hAnsi="GHEA Grapalat"/>
          <w:sz w:val="20"/>
          <w:szCs w:val="20"/>
          <w:lang w:val="hy-AM"/>
        </w:rPr>
        <w:t>Руководитель исполнительного органа</w:t>
      </w:r>
      <w:r w:rsidRPr="00C0452F">
        <w:rPr>
          <w:rFonts w:ascii="GHEA Grapalat" w:hAnsi="GHEA Grapalat"/>
          <w:sz w:val="20"/>
          <w:szCs w:val="20"/>
          <w:u w:val="single"/>
          <w:lang w:val="hy-AM"/>
        </w:rPr>
        <w:tab/>
      </w:r>
      <w:r w:rsidRPr="00C0452F">
        <w:rPr>
          <w:rFonts w:ascii="GHEA Grapalat" w:hAnsi="GHEA Grapalat"/>
          <w:sz w:val="20"/>
          <w:szCs w:val="20"/>
          <w:u w:val="single"/>
          <w:lang w:val="hy-AM"/>
        </w:rPr>
        <w:tab/>
      </w:r>
      <w:r w:rsidRPr="00C0452F">
        <w:rPr>
          <w:rFonts w:ascii="GHEA Grapalat" w:hAnsi="GHEA Grapalat"/>
          <w:sz w:val="20"/>
          <w:szCs w:val="20"/>
          <w:u w:val="single"/>
          <w:lang w:val="hy-AM"/>
        </w:rPr>
        <w:tab/>
      </w:r>
      <w:r w:rsidRPr="00C0452F">
        <w:rPr>
          <w:rFonts w:ascii="GHEA Grapalat" w:hAnsi="GHEA Grapalat"/>
          <w:sz w:val="20"/>
          <w:szCs w:val="20"/>
          <w:u w:val="single"/>
          <w:lang w:val="hy-AM"/>
        </w:rPr>
        <w:tab/>
      </w:r>
      <w:r w:rsidRPr="00C0452F">
        <w:rPr>
          <w:rFonts w:ascii="GHEA Grapalat" w:hAnsi="GHEA Grapalat"/>
          <w:sz w:val="20"/>
          <w:szCs w:val="20"/>
          <w:u w:val="single"/>
          <w:lang w:val="hy-AM"/>
        </w:rPr>
        <w:tab/>
      </w:r>
      <w:r w:rsidRPr="00C0452F">
        <w:rPr>
          <w:rFonts w:ascii="GHEA Grapalat" w:hAnsi="GHEA Grapalat"/>
          <w:sz w:val="20"/>
          <w:szCs w:val="20"/>
          <w:u w:val="single"/>
          <w:lang w:val="hy-AM"/>
        </w:rPr>
        <w:tab/>
      </w:r>
    </w:p>
    <w:p w14:paraId="4B6F659F" w14:textId="77777777" w:rsidR="00BF7253" w:rsidRPr="00C0452F"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r w:rsidRPr="00C0452F">
        <w:rPr>
          <w:rFonts w:ascii="GHEA Grapalat" w:hAnsi="GHEA Grapalat"/>
          <w:sz w:val="20"/>
          <w:szCs w:val="20"/>
          <w:u w:val="single"/>
          <w:lang w:val="hy-AM"/>
        </w:rPr>
        <w:tab/>
      </w:r>
      <w:r w:rsidRPr="00C0452F">
        <w:rPr>
          <w:rFonts w:ascii="GHEA Grapalat" w:hAnsi="GHEA Grapalat"/>
          <w:sz w:val="20"/>
          <w:szCs w:val="20"/>
          <w:u w:val="single"/>
          <w:lang w:val="hy-AM"/>
        </w:rPr>
        <w:tab/>
      </w:r>
      <w:r w:rsidRPr="00C0452F">
        <w:rPr>
          <w:rFonts w:ascii="GHEA Grapalat" w:hAnsi="GHEA Grapalat"/>
          <w:sz w:val="20"/>
          <w:szCs w:val="20"/>
          <w:u w:val="single"/>
          <w:lang w:val="hy-AM"/>
        </w:rPr>
        <w:tab/>
      </w:r>
      <w:r w:rsidRPr="00C0452F">
        <w:rPr>
          <w:rFonts w:ascii="GHEA Grapalat" w:hAnsi="GHEA Grapalat"/>
          <w:sz w:val="20"/>
          <w:szCs w:val="20"/>
          <w:u w:val="single"/>
          <w:lang w:val="hy-AM"/>
        </w:rPr>
        <w:tab/>
      </w:r>
      <w:r w:rsidRPr="00C0452F">
        <w:rPr>
          <w:rFonts w:ascii="GHEA Grapalat" w:hAnsi="GHEA Grapalat"/>
          <w:sz w:val="20"/>
          <w:szCs w:val="20"/>
          <w:u w:val="single"/>
          <w:lang w:val="hy-AM"/>
        </w:rPr>
        <w:tab/>
      </w:r>
      <w:r w:rsidRPr="00C0452F">
        <w:rPr>
          <w:rFonts w:ascii="GHEA Grapalat" w:hAnsi="GHEA Grapalat"/>
          <w:sz w:val="20"/>
          <w:szCs w:val="20"/>
          <w:u w:val="single"/>
          <w:lang w:val="hy-AM"/>
        </w:rPr>
        <w:tab/>
      </w:r>
      <w:r w:rsidRPr="00C0452F">
        <w:rPr>
          <w:rFonts w:ascii="GHEA Grapalat" w:hAnsi="GHEA Grapalat"/>
          <w:sz w:val="20"/>
          <w:szCs w:val="20"/>
          <w:u w:val="single"/>
          <w:lang w:val="hy-AM"/>
        </w:rPr>
        <w:tab/>
      </w:r>
      <w:r w:rsidRPr="00C0452F">
        <w:rPr>
          <w:rFonts w:ascii="GHEA Grapalat" w:hAnsi="GHEA Grapalat"/>
          <w:sz w:val="20"/>
          <w:szCs w:val="20"/>
          <w:u w:val="single"/>
          <w:lang w:val="hy-AM"/>
        </w:rPr>
        <w:tab/>
      </w:r>
      <w:r w:rsidRPr="00C0452F">
        <w:rPr>
          <w:rFonts w:ascii="GHEA Grapalat" w:hAnsi="GHEA Grapalat"/>
          <w:sz w:val="20"/>
          <w:szCs w:val="20"/>
          <w:u w:val="single"/>
          <w:lang w:val="hy-AM"/>
        </w:rPr>
        <w:tab/>
      </w:r>
    </w:p>
    <w:p w14:paraId="0B9A5AC8" w14:textId="77777777" w:rsidR="00BF7253" w:rsidRPr="00C0452F" w:rsidRDefault="00BF7253" w:rsidP="00BF7253">
      <w:pPr>
        <w:pStyle w:val="af4"/>
        <w:shd w:val="clear" w:color="auto" w:fill="FFFFFF"/>
        <w:spacing w:before="0" w:beforeAutospacing="0" w:after="0" w:afterAutospacing="0"/>
        <w:rPr>
          <w:rFonts w:ascii="GHEA Grapalat" w:hAnsi="GHEA Grapalat" w:cs="Sylfaen"/>
          <w:vertAlign w:val="superscript"/>
        </w:rPr>
      </w:pPr>
      <w:r w:rsidRPr="00C0452F">
        <w:rPr>
          <w:rFonts w:ascii="GHEA Grapalat" w:hAnsi="GHEA Grapalat" w:cs="Sylfaen"/>
          <w:vertAlign w:val="superscript"/>
          <w:lang w:val="hy-AM"/>
        </w:rPr>
        <w:t xml:space="preserve">                                                        </w:t>
      </w:r>
      <w:r w:rsidRPr="00C0452F">
        <w:rPr>
          <w:rFonts w:ascii="GHEA Grapalat" w:hAnsi="GHEA Grapalat" w:cs="Sylfaen"/>
          <w:vertAlign w:val="superscript"/>
        </w:rPr>
        <w:t>число, месяц, год</w:t>
      </w:r>
    </w:p>
    <w:p w14:paraId="134C42E8" w14:textId="1A6EB89C" w:rsidR="008A3E7A" w:rsidRPr="00C0452F" w:rsidRDefault="008A3E7A" w:rsidP="008A3E7A">
      <w:pPr>
        <w:pStyle w:val="norm"/>
        <w:widowControl w:val="0"/>
        <w:spacing w:line="240" w:lineRule="auto"/>
        <w:ind w:firstLine="0"/>
        <w:rPr>
          <w:rFonts w:ascii="GHEA Grapalat" w:hAnsi="GHEA Grapalat"/>
          <w:bCs/>
          <w:sz w:val="20"/>
        </w:rPr>
      </w:pPr>
    </w:p>
    <w:p w14:paraId="24ACFA03" w14:textId="1B00078E" w:rsidR="00506A45" w:rsidRPr="00C0452F" w:rsidRDefault="00506A45" w:rsidP="008A3E7A">
      <w:pPr>
        <w:pStyle w:val="norm"/>
        <w:widowControl w:val="0"/>
        <w:spacing w:line="240" w:lineRule="auto"/>
        <w:ind w:firstLine="0"/>
        <w:rPr>
          <w:rFonts w:ascii="GHEA Grapalat" w:hAnsi="GHEA Grapalat"/>
          <w:bCs/>
          <w:sz w:val="20"/>
        </w:rPr>
      </w:pPr>
    </w:p>
    <w:p w14:paraId="6B2E8A7B" w14:textId="73837DDA" w:rsidR="00506A45" w:rsidRPr="00C0452F" w:rsidRDefault="00506A45" w:rsidP="008A3E7A">
      <w:pPr>
        <w:pStyle w:val="norm"/>
        <w:widowControl w:val="0"/>
        <w:spacing w:line="240" w:lineRule="auto"/>
        <w:ind w:firstLine="0"/>
        <w:rPr>
          <w:rFonts w:ascii="GHEA Grapalat" w:hAnsi="GHEA Grapalat"/>
          <w:bCs/>
          <w:sz w:val="20"/>
        </w:rPr>
      </w:pPr>
    </w:p>
    <w:p w14:paraId="3BE8549D" w14:textId="77777777" w:rsidR="00A56A45" w:rsidRDefault="00A56A45" w:rsidP="008A3E7A">
      <w:pPr>
        <w:pStyle w:val="norm"/>
        <w:widowControl w:val="0"/>
        <w:spacing w:line="240" w:lineRule="auto"/>
        <w:ind w:firstLine="0"/>
        <w:jc w:val="right"/>
        <w:rPr>
          <w:rFonts w:ascii="GHEA Grapalat" w:hAnsi="GHEA Grapalat"/>
          <w:bCs/>
          <w:sz w:val="18"/>
          <w:szCs w:val="18"/>
        </w:rPr>
      </w:pPr>
    </w:p>
    <w:p w14:paraId="45A4A486" w14:textId="77777777" w:rsidR="00A56A45" w:rsidRDefault="00A56A45" w:rsidP="008A3E7A">
      <w:pPr>
        <w:pStyle w:val="norm"/>
        <w:widowControl w:val="0"/>
        <w:spacing w:line="240" w:lineRule="auto"/>
        <w:ind w:firstLine="0"/>
        <w:jc w:val="right"/>
        <w:rPr>
          <w:rFonts w:ascii="GHEA Grapalat" w:hAnsi="GHEA Grapalat"/>
          <w:bCs/>
          <w:sz w:val="18"/>
          <w:szCs w:val="18"/>
        </w:rPr>
      </w:pPr>
    </w:p>
    <w:p w14:paraId="2CEF9358" w14:textId="77777777" w:rsidR="00A56A45" w:rsidRDefault="00A56A45" w:rsidP="008A3E7A">
      <w:pPr>
        <w:pStyle w:val="norm"/>
        <w:widowControl w:val="0"/>
        <w:spacing w:line="240" w:lineRule="auto"/>
        <w:ind w:firstLine="0"/>
        <w:jc w:val="right"/>
        <w:rPr>
          <w:rFonts w:ascii="GHEA Grapalat" w:hAnsi="GHEA Grapalat"/>
          <w:bCs/>
          <w:sz w:val="18"/>
          <w:szCs w:val="18"/>
        </w:rPr>
      </w:pPr>
    </w:p>
    <w:p w14:paraId="34BCBAF0" w14:textId="77777777" w:rsidR="00A56A45" w:rsidRDefault="00A56A45" w:rsidP="008A3E7A">
      <w:pPr>
        <w:pStyle w:val="norm"/>
        <w:widowControl w:val="0"/>
        <w:spacing w:line="240" w:lineRule="auto"/>
        <w:ind w:firstLine="0"/>
        <w:jc w:val="right"/>
        <w:rPr>
          <w:rFonts w:ascii="GHEA Grapalat" w:hAnsi="GHEA Grapalat"/>
          <w:bCs/>
          <w:sz w:val="18"/>
          <w:szCs w:val="18"/>
        </w:rPr>
      </w:pPr>
    </w:p>
    <w:p w14:paraId="7EE66FAE" w14:textId="0B14B6FD" w:rsidR="003723DE" w:rsidRPr="00C0452F" w:rsidRDefault="003723DE" w:rsidP="008A3E7A">
      <w:pPr>
        <w:pStyle w:val="norm"/>
        <w:widowControl w:val="0"/>
        <w:spacing w:line="240" w:lineRule="auto"/>
        <w:ind w:firstLine="0"/>
        <w:jc w:val="right"/>
        <w:rPr>
          <w:rFonts w:ascii="GHEA Grapalat" w:hAnsi="GHEA Grapalat" w:cs="Arial"/>
          <w:bCs/>
          <w:sz w:val="18"/>
          <w:szCs w:val="18"/>
        </w:rPr>
      </w:pPr>
      <w:r w:rsidRPr="00C0452F">
        <w:rPr>
          <w:rFonts w:ascii="GHEA Grapalat" w:hAnsi="GHEA Grapalat"/>
          <w:bCs/>
          <w:sz w:val="18"/>
          <w:szCs w:val="18"/>
        </w:rPr>
        <w:t>Приложение № 5</w:t>
      </w:r>
    </w:p>
    <w:p w14:paraId="69576477" w14:textId="77777777" w:rsidR="003723DE" w:rsidRPr="00C0452F" w:rsidRDefault="003723DE" w:rsidP="003723DE">
      <w:pPr>
        <w:pStyle w:val="31"/>
        <w:widowControl w:val="0"/>
        <w:spacing w:line="240" w:lineRule="auto"/>
        <w:jc w:val="right"/>
        <w:rPr>
          <w:rFonts w:ascii="GHEA Grapalat" w:hAnsi="GHEA Grapalat" w:cs="Arial"/>
          <w:bCs/>
          <w:sz w:val="18"/>
          <w:szCs w:val="18"/>
        </w:rPr>
      </w:pPr>
      <w:r w:rsidRPr="00C0452F">
        <w:rPr>
          <w:rFonts w:ascii="GHEA Grapalat" w:hAnsi="GHEA Grapalat"/>
          <w:bCs/>
          <w:sz w:val="18"/>
          <w:szCs w:val="18"/>
        </w:rPr>
        <w:t>к Приглашению на открытый конкурс</w:t>
      </w:r>
      <w:r w:rsidRPr="00C0452F">
        <w:rPr>
          <w:rFonts w:ascii="GHEA Grapalat" w:hAnsi="GHEA Grapalat" w:cs="Arial"/>
          <w:bCs/>
          <w:sz w:val="18"/>
          <w:szCs w:val="18"/>
        </w:rPr>
        <w:br/>
      </w:r>
      <w:r w:rsidRPr="00C0452F">
        <w:rPr>
          <w:rFonts w:ascii="GHEA Grapalat" w:hAnsi="GHEA Grapalat"/>
          <w:bCs/>
          <w:sz w:val="18"/>
          <w:szCs w:val="18"/>
        </w:rPr>
        <w:t xml:space="preserve">под кодом </w:t>
      </w:r>
      <w:r w:rsidRPr="00C0452F">
        <w:rPr>
          <w:rFonts w:ascii="GHEA Grapalat" w:hAnsi="GHEA Grapalat"/>
          <w:b/>
          <w:sz w:val="18"/>
          <w:szCs w:val="18"/>
        </w:rPr>
        <w:t>HH NGN K BMAShDzB</w:t>
      </w:r>
      <w:r w:rsidRPr="00C0452F">
        <w:rPr>
          <w:rFonts w:ascii="GHEA Grapalat" w:hAnsi="GHEA Grapalat"/>
          <w:b/>
          <w:sz w:val="18"/>
          <w:szCs w:val="18"/>
          <w:lang w:val="hy-AM"/>
        </w:rPr>
        <w:t>-25</w:t>
      </w:r>
      <w:r w:rsidRPr="00C0452F">
        <w:rPr>
          <w:rFonts w:ascii="GHEA Grapalat" w:hAnsi="GHEA Grapalat"/>
          <w:b/>
          <w:sz w:val="18"/>
          <w:szCs w:val="18"/>
        </w:rPr>
        <w:t>/</w:t>
      </w:r>
      <w:r w:rsidRPr="00C0452F">
        <w:rPr>
          <w:rFonts w:ascii="GHEA Grapalat" w:hAnsi="GHEA Grapalat"/>
          <w:b/>
          <w:sz w:val="18"/>
          <w:szCs w:val="18"/>
          <w:lang w:val="hy-AM"/>
        </w:rPr>
        <w:t>5</w:t>
      </w:r>
    </w:p>
    <w:p w14:paraId="1FFCCD40" w14:textId="68EC3ABB" w:rsidR="0075061D" w:rsidRPr="00C0452F" w:rsidRDefault="0075061D" w:rsidP="00DE26E7">
      <w:pPr>
        <w:pStyle w:val="31"/>
        <w:widowControl w:val="0"/>
        <w:spacing w:line="240" w:lineRule="auto"/>
        <w:jc w:val="center"/>
        <w:rPr>
          <w:rFonts w:ascii="GHEA Grapalat" w:hAnsi="GHEA Grapalat"/>
          <w:sz w:val="22"/>
          <w:szCs w:val="22"/>
          <w:lang w:val="hy-AM"/>
        </w:rPr>
      </w:pPr>
      <w:r w:rsidRPr="00C0452F">
        <w:rPr>
          <w:rFonts w:ascii="GHEA Grapalat" w:hAnsi="GHEA Grapalat"/>
          <w:sz w:val="22"/>
          <w:szCs w:val="22"/>
        </w:rPr>
        <w:t xml:space="preserve">ГАРАНТИЯ </w:t>
      </w:r>
      <w:r w:rsidRPr="00C0452F">
        <w:rPr>
          <w:rFonts w:ascii="GHEA Grapalat" w:hAnsi="GHEA Grapalat"/>
          <w:sz w:val="22"/>
          <w:szCs w:val="22"/>
          <w:lang w:val="en-US"/>
        </w:rPr>
        <w:t>N</w:t>
      </w:r>
      <w:r w:rsidRPr="00C0452F">
        <w:rPr>
          <w:rFonts w:ascii="GHEA Grapalat" w:hAnsi="GHEA Grapalat"/>
          <w:sz w:val="22"/>
          <w:szCs w:val="22"/>
          <w:lang w:val="hy-AM"/>
        </w:rPr>
        <w:t>________</w:t>
      </w:r>
    </w:p>
    <w:p w14:paraId="405AE4C5" w14:textId="77777777" w:rsidR="0075061D" w:rsidRPr="00C0452F" w:rsidRDefault="0075061D" w:rsidP="00DE26E7">
      <w:pPr>
        <w:widowControl w:val="0"/>
        <w:ind w:left="567" w:right="565"/>
        <w:jc w:val="center"/>
        <w:rPr>
          <w:rFonts w:ascii="GHEA Grapalat" w:hAnsi="GHEA Grapalat"/>
          <w:b/>
          <w:sz w:val="22"/>
          <w:szCs w:val="22"/>
        </w:rPr>
      </w:pPr>
      <w:r w:rsidRPr="00C0452F">
        <w:rPr>
          <w:rFonts w:ascii="GHEA Grapalat" w:hAnsi="GHEA Grapalat"/>
          <w:b/>
          <w:sz w:val="22"/>
          <w:szCs w:val="22"/>
        </w:rPr>
        <w:t>(обеспечение договора)</w:t>
      </w:r>
    </w:p>
    <w:p w14:paraId="0ACB9B04" w14:textId="6F90E6DF" w:rsidR="00264979" w:rsidRPr="00C0452F" w:rsidRDefault="005B3A59" w:rsidP="00264979">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C0452F">
        <w:rPr>
          <w:rFonts w:ascii="GHEA Grapalat" w:eastAsiaTheme="minorHAnsi" w:hAnsi="GHEA Grapalat" w:cstheme="minorBidi"/>
          <w:sz w:val="20"/>
          <w:szCs w:val="20"/>
        </w:rPr>
        <w:t xml:space="preserve">1. Настоящая гарантия (далее-гарантия) является обеспечением по исполнению принципалом обязательств </w:t>
      </w:r>
      <w:r w:rsidR="004D5926" w:rsidRPr="00C0452F">
        <w:rPr>
          <w:rFonts w:ascii="GHEA Grapalat" w:eastAsiaTheme="minorHAnsi" w:hAnsi="GHEA Grapalat" w:cstheme="minorBidi"/>
          <w:sz w:val="20"/>
          <w:szCs w:val="20"/>
          <w:lang w:val="hy-AM"/>
        </w:rPr>
        <w:t xml:space="preserve"> </w:t>
      </w:r>
      <w:r w:rsidRPr="00C0452F">
        <w:rPr>
          <w:rFonts w:ascii="GHEA Grapalat" w:eastAsiaTheme="minorHAnsi" w:hAnsi="GHEA Grapalat" w:cstheme="minorBidi"/>
          <w:sz w:val="20"/>
          <w:szCs w:val="20"/>
        </w:rPr>
        <w:t>(далее-гарантированные обязательства), вытекающих из договора</w:t>
      </w:r>
      <w:r w:rsidR="00253975" w:rsidRPr="00C0452F">
        <w:rPr>
          <w:rFonts w:ascii="GHEA Grapalat" w:eastAsiaTheme="minorHAnsi" w:hAnsi="GHEA Grapalat" w:cstheme="minorBidi"/>
          <w:sz w:val="20"/>
          <w:szCs w:val="20"/>
        </w:rPr>
        <w:t xml:space="preserve">                                           </w:t>
      </w:r>
      <w:r w:rsidRPr="00C0452F">
        <w:rPr>
          <w:rFonts w:ascii="GHEA Grapalat" w:eastAsiaTheme="minorHAnsi" w:hAnsi="GHEA Grapalat" w:cstheme="minorBidi"/>
          <w:sz w:val="20"/>
          <w:szCs w:val="20"/>
        </w:rPr>
        <w:t xml:space="preserve"> N</w:t>
      </w:r>
      <w:r w:rsidR="00C64B44" w:rsidRPr="00C0452F">
        <w:rPr>
          <w:rFonts w:ascii="GHEA Grapalat" w:eastAsiaTheme="minorHAnsi" w:hAnsi="GHEA Grapalat" w:cstheme="minorBidi"/>
          <w:sz w:val="20"/>
          <w:szCs w:val="20"/>
        </w:rPr>
        <w:t xml:space="preserve"> </w:t>
      </w:r>
      <w:r w:rsidR="00253975" w:rsidRPr="00C0452F">
        <w:rPr>
          <w:rFonts w:ascii="GHEA Grapalat" w:hAnsi="GHEA Grapalat"/>
          <w:b/>
          <w:sz w:val="20"/>
          <w:szCs w:val="20"/>
        </w:rPr>
        <w:t>HH NGN K BMAShDzB</w:t>
      </w:r>
      <w:r w:rsidR="00253975" w:rsidRPr="00C0452F">
        <w:rPr>
          <w:rFonts w:ascii="GHEA Grapalat" w:hAnsi="GHEA Grapalat"/>
          <w:b/>
          <w:sz w:val="20"/>
          <w:szCs w:val="20"/>
          <w:lang w:val="hy-AM"/>
        </w:rPr>
        <w:t>-25</w:t>
      </w:r>
      <w:r w:rsidR="00253975" w:rsidRPr="00C0452F">
        <w:rPr>
          <w:rFonts w:ascii="GHEA Grapalat" w:hAnsi="GHEA Grapalat"/>
          <w:b/>
          <w:sz w:val="20"/>
          <w:szCs w:val="20"/>
        </w:rPr>
        <w:t>/</w:t>
      </w:r>
      <w:r w:rsidR="00253975" w:rsidRPr="00C0452F">
        <w:rPr>
          <w:rFonts w:ascii="GHEA Grapalat" w:hAnsi="GHEA Grapalat"/>
          <w:b/>
          <w:sz w:val="20"/>
          <w:szCs w:val="20"/>
          <w:lang w:val="hy-AM"/>
        </w:rPr>
        <w:t>5</w:t>
      </w:r>
      <w:r w:rsidR="00253975" w:rsidRPr="00C0452F">
        <w:rPr>
          <w:rFonts w:ascii="GHEA Grapalat" w:hAnsi="GHEA Grapalat"/>
          <w:b/>
          <w:sz w:val="20"/>
          <w:szCs w:val="20"/>
        </w:rPr>
        <w:t xml:space="preserve"> </w:t>
      </w:r>
      <w:r w:rsidRPr="00C0452F">
        <w:rPr>
          <w:rFonts w:ascii="GHEA Grapalat" w:eastAsiaTheme="minorHAnsi" w:hAnsi="GHEA Grapalat" w:cstheme="minorBidi"/>
          <w:sz w:val="20"/>
          <w:szCs w:val="20"/>
        </w:rPr>
        <w:t>заключаемым</w:t>
      </w:r>
      <w:r w:rsidRPr="00C0452F">
        <w:rPr>
          <w:rStyle w:val="af5"/>
          <w:rFonts w:ascii="GHEA Grapalat" w:hAnsi="GHEA Grapalat"/>
          <w:sz w:val="20"/>
          <w:szCs w:val="20"/>
        </w:rPr>
        <w:t xml:space="preserve">  </w:t>
      </w:r>
      <w:r w:rsidRPr="00C0452F">
        <w:rPr>
          <w:rFonts w:ascii="GHEA Grapalat" w:eastAsiaTheme="minorHAnsi" w:hAnsi="GHEA Grapalat" w:cstheme="minorBidi"/>
          <w:bCs/>
          <w:sz w:val="20"/>
          <w:szCs w:val="20"/>
        </w:rPr>
        <w:t>между</w:t>
      </w:r>
      <w:r w:rsidRPr="00C0452F">
        <w:rPr>
          <w:rStyle w:val="af5"/>
          <w:rFonts w:ascii="GHEA Grapalat" w:hAnsi="GHEA Grapalat"/>
          <w:b w:val="0"/>
          <w:sz w:val="20"/>
          <w:szCs w:val="20"/>
          <w:vertAlign w:val="superscript"/>
          <w:lang w:val="hy-AM"/>
        </w:rPr>
        <w:tab/>
      </w:r>
      <w:r w:rsidR="00AB2A85" w:rsidRPr="00C0452F">
        <w:rPr>
          <w:rFonts w:ascii="GHEA Grapalat" w:hAnsi="GHEA Grapalat" w:cs="Sylfaen"/>
          <w:b/>
          <w:sz w:val="20"/>
          <w:szCs w:val="20"/>
        </w:rPr>
        <w:t>ОБРАЗОВАТЕЛЬНОГО КОМПЛЕКСА МВД РА</w:t>
      </w:r>
      <w:r w:rsidRPr="00C0452F">
        <w:rPr>
          <w:rFonts w:ascii="GHEA Grapalat" w:eastAsiaTheme="minorHAnsi" w:hAnsi="GHEA Grapalat" w:cstheme="minorBidi"/>
          <w:sz w:val="20"/>
          <w:szCs w:val="20"/>
        </w:rPr>
        <w:t xml:space="preserve"> (далее-бенефициар) и</w:t>
      </w:r>
      <w:r w:rsidRPr="00C0452F">
        <w:rPr>
          <w:rStyle w:val="af5"/>
          <w:rFonts w:ascii="GHEA Grapalat" w:hAnsi="GHEA Grapalat"/>
          <w:b w:val="0"/>
          <w:sz w:val="16"/>
          <w:szCs w:val="16"/>
        </w:rPr>
        <w:t xml:space="preserve">   </w:t>
      </w:r>
      <w:r w:rsidRPr="00C0452F">
        <w:rPr>
          <w:rStyle w:val="af5"/>
          <w:rFonts w:ascii="GHEA Grapalat" w:hAnsi="GHEA Grapalat"/>
          <w:b w:val="0"/>
          <w:sz w:val="20"/>
          <w:szCs w:val="20"/>
          <w:u w:val="single"/>
          <w:lang w:val="hy-AM"/>
        </w:rPr>
        <w:tab/>
      </w:r>
      <w:r w:rsidRPr="00C0452F">
        <w:rPr>
          <w:rStyle w:val="af5"/>
          <w:rFonts w:ascii="GHEA Grapalat" w:hAnsi="GHEA Grapalat"/>
          <w:b w:val="0"/>
          <w:sz w:val="20"/>
          <w:szCs w:val="20"/>
          <w:u w:val="single"/>
          <w:lang w:val="hy-AM"/>
        </w:rPr>
        <w:tab/>
      </w:r>
      <w:r w:rsidRPr="00C0452F">
        <w:rPr>
          <w:rStyle w:val="af5"/>
          <w:rFonts w:ascii="GHEA Grapalat" w:hAnsi="GHEA Grapalat"/>
          <w:b w:val="0"/>
          <w:sz w:val="20"/>
          <w:szCs w:val="20"/>
          <w:u w:val="single"/>
          <w:lang w:val="hy-AM"/>
        </w:rPr>
        <w:tab/>
      </w:r>
      <w:r w:rsidRPr="00C0452F">
        <w:rPr>
          <w:rStyle w:val="af5"/>
          <w:rFonts w:ascii="GHEA Grapalat" w:hAnsi="GHEA Grapalat"/>
          <w:b w:val="0"/>
          <w:sz w:val="20"/>
          <w:szCs w:val="20"/>
          <w:u w:val="single"/>
          <w:lang w:val="hy-AM"/>
        </w:rPr>
        <w:tab/>
      </w:r>
      <w:r w:rsidRPr="00C0452F">
        <w:rPr>
          <w:rStyle w:val="af5"/>
          <w:rFonts w:ascii="GHEA Grapalat" w:hAnsi="GHEA Grapalat"/>
          <w:b w:val="0"/>
          <w:sz w:val="20"/>
          <w:szCs w:val="20"/>
          <w:u w:val="single"/>
          <w:lang w:val="hy-AM"/>
        </w:rPr>
        <w:tab/>
      </w:r>
      <w:r w:rsidR="003529FC" w:rsidRPr="00C0452F">
        <w:rPr>
          <w:rStyle w:val="af5"/>
          <w:rFonts w:ascii="GHEA Grapalat" w:hAnsi="GHEA Grapalat"/>
          <w:b w:val="0"/>
          <w:sz w:val="20"/>
          <w:szCs w:val="20"/>
          <w:u w:val="single"/>
        </w:rPr>
        <w:t xml:space="preserve"> </w:t>
      </w:r>
      <w:r w:rsidR="00264979" w:rsidRPr="00C0452F">
        <w:rPr>
          <w:rFonts w:ascii="GHEA Grapalat" w:eastAsiaTheme="minorHAnsi" w:hAnsi="GHEA Grapalat" w:cstheme="minorBidi"/>
          <w:sz w:val="20"/>
          <w:szCs w:val="20"/>
        </w:rPr>
        <w:t xml:space="preserve">(далее-принципал). </w:t>
      </w:r>
    </w:p>
    <w:p w14:paraId="2A68B625" w14:textId="798BCC56" w:rsidR="005B3A59" w:rsidRPr="00C0452F" w:rsidRDefault="00253975" w:rsidP="00CB4455">
      <w:pPr>
        <w:pStyle w:val="af4"/>
        <w:shd w:val="clear" w:color="auto" w:fill="FFFFFF"/>
        <w:spacing w:before="0" w:beforeAutospacing="0" w:after="0" w:afterAutospacing="0"/>
        <w:ind w:left="-142"/>
        <w:rPr>
          <w:rFonts w:ascii="GHEA Grapalat" w:hAnsi="GHEA Grapalat"/>
          <w:bCs/>
          <w:sz w:val="18"/>
          <w:szCs w:val="18"/>
        </w:rPr>
      </w:pPr>
      <w:r w:rsidRPr="00C0452F">
        <w:rPr>
          <w:rStyle w:val="af5"/>
          <w:rFonts w:ascii="GHEA Grapalat" w:hAnsi="GHEA Grapalat"/>
          <w:b w:val="0"/>
          <w:vertAlign w:val="superscript"/>
        </w:rPr>
        <w:t xml:space="preserve">    </w:t>
      </w:r>
      <w:r w:rsidR="00AB2A85" w:rsidRPr="00C0452F">
        <w:rPr>
          <w:rStyle w:val="af5"/>
          <w:rFonts w:ascii="GHEA Grapalat" w:hAnsi="GHEA Grapalat"/>
          <w:b w:val="0"/>
          <w:vertAlign w:val="superscript"/>
        </w:rPr>
        <w:t xml:space="preserve">                                                                    </w:t>
      </w:r>
      <w:r w:rsidR="005B3A59" w:rsidRPr="00C0452F">
        <w:rPr>
          <w:rStyle w:val="af5"/>
          <w:rFonts w:ascii="GHEA Grapalat" w:hAnsi="GHEA Grapalat"/>
          <w:b w:val="0"/>
          <w:vertAlign w:val="superscript"/>
        </w:rPr>
        <w:t>наименование отобранного участника</w:t>
      </w:r>
      <w:r w:rsidR="005B3A59" w:rsidRPr="00C0452F">
        <w:rPr>
          <w:rStyle w:val="af5"/>
          <w:rFonts w:ascii="GHEA Grapalat" w:hAnsi="GHEA Grapalat"/>
          <w:b w:val="0"/>
          <w:sz w:val="20"/>
          <w:szCs w:val="20"/>
        </w:rPr>
        <w:t xml:space="preserve">                                  </w:t>
      </w:r>
    </w:p>
    <w:p w14:paraId="3D5835CF" w14:textId="20DC4B89" w:rsidR="005B3A59" w:rsidRPr="00C0452F" w:rsidRDefault="005B3A59" w:rsidP="00AC4354">
      <w:pPr>
        <w:pStyle w:val="af4"/>
        <w:shd w:val="clear" w:color="auto" w:fill="FFFFFF"/>
        <w:spacing w:before="0" w:beforeAutospacing="0" w:after="0" w:afterAutospacing="0"/>
        <w:ind w:left="142" w:hanging="142"/>
        <w:jc w:val="both"/>
        <w:rPr>
          <w:rFonts w:ascii="GHEA Grapalat" w:eastAsiaTheme="minorHAnsi" w:hAnsi="GHEA Grapalat" w:cstheme="minorBidi"/>
          <w:lang w:val="hy-AM"/>
        </w:rPr>
      </w:pPr>
      <w:r w:rsidRPr="00C0452F">
        <w:rPr>
          <w:rFonts w:ascii="GHEA Grapalat" w:eastAsiaTheme="minorHAnsi" w:hAnsi="GHEA Grapalat" w:cstheme="minorBidi"/>
          <w:sz w:val="20"/>
          <w:szCs w:val="20"/>
        </w:rPr>
        <w:t xml:space="preserve">  2.  По гарантии </w:t>
      </w:r>
      <w:r w:rsidRPr="00C0452F">
        <w:rPr>
          <w:rFonts w:ascii="GHEA Grapalat" w:eastAsiaTheme="minorHAnsi" w:hAnsi="GHEA Grapalat" w:cstheme="minorBidi"/>
          <w:lang w:val="hy-AM"/>
        </w:rPr>
        <w:t xml:space="preserve">-------------------------------------------------------------- </w:t>
      </w:r>
    </w:p>
    <w:p w14:paraId="7C151A91" w14:textId="42DDBDDA" w:rsidR="005B3A59" w:rsidRPr="00C0452F" w:rsidRDefault="005B3A59" w:rsidP="006D097F">
      <w:pPr>
        <w:pStyle w:val="af4"/>
        <w:shd w:val="clear" w:color="auto" w:fill="FFFFFF"/>
        <w:spacing w:before="0" w:beforeAutospacing="0" w:after="0" w:afterAutospacing="0"/>
        <w:jc w:val="both"/>
        <w:rPr>
          <w:rFonts w:ascii="GHEA Grapalat" w:eastAsiaTheme="minorHAnsi" w:hAnsi="GHEA Grapalat" w:cstheme="minorBidi"/>
          <w:vertAlign w:val="superscript"/>
          <w:lang w:val="hy-AM"/>
        </w:rPr>
      </w:pPr>
      <w:r w:rsidRPr="00C0452F">
        <w:rPr>
          <w:rFonts w:ascii="GHEA Grapalat" w:eastAsiaTheme="minorHAnsi" w:hAnsi="GHEA Grapalat" w:cstheme="minorBidi"/>
          <w:vertAlign w:val="superscript"/>
        </w:rPr>
        <w:t xml:space="preserve">                                                       </w:t>
      </w:r>
      <w:r w:rsidR="006D097F" w:rsidRPr="00C0452F">
        <w:rPr>
          <w:rFonts w:ascii="GHEA Grapalat" w:eastAsiaTheme="minorHAnsi" w:hAnsi="GHEA Grapalat" w:cstheme="minorBidi"/>
          <w:vertAlign w:val="superscript"/>
        </w:rPr>
        <w:t xml:space="preserve">            </w:t>
      </w:r>
      <w:r w:rsidRPr="00C0452F">
        <w:rPr>
          <w:rFonts w:ascii="GHEA Grapalat" w:eastAsiaTheme="minorHAnsi" w:hAnsi="GHEA Grapalat" w:cstheme="minorBidi"/>
          <w:vertAlign w:val="superscript"/>
        </w:rPr>
        <w:t xml:space="preserve">    наименование банка выдающего гарантию</w:t>
      </w:r>
    </w:p>
    <w:p w14:paraId="36B6233F" w14:textId="449C8611" w:rsidR="00CB4455" w:rsidRPr="00C0452F" w:rsidRDefault="005B3A59" w:rsidP="006D097F">
      <w:pPr>
        <w:pStyle w:val="af4"/>
        <w:shd w:val="clear" w:color="auto" w:fill="FFFFFF"/>
        <w:spacing w:before="0" w:beforeAutospacing="0" w:after="0" w:afterAutospacing="0"/>
        <w:jc w:val="both"/>
        <w:rPr>
          <w:rFonts w:ascii="GHEA Grapalat" w:eastAsiaTheme="minorHAnsi" w:hAnsi="GHEA Grapalat" w:cstheme="minorBidi"/>
        </w:rPr>
      </w:pPr>
      <w:r w:rsidRPr="00C0452F">
        <w:rPr>
          <w:rFonts w:ascii="GHEA Grapalat" w:eastAsiaTheme="minorHAnsi" w:hAnsi="GHEA Grapalat" w:cstheme="minorBidi"/>
          <w:sz w:val="20"/>
          <w:szCs w:val="20"/>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r w:rsidRPr="00C0452F">
        <w:rPr>
          <w:rFonts w:ascii="GHEA Grapalat" w:eastAsiaTheme="minorHAnsi" w:hAnsi="GHEA Grapalat" w:cstheme="minorBidi"/>
        </w:rPr>
        <w:t xml:space="preserve"> </w:t>
      </w:r>
      <w:r w:rsidR="00CB4455" w:rsidRPr="00C0452F">
        <w:rPr>
          <w:rFonts w:ascii="GHEA Grapalat" w:eastAsiaTheme="minorHAnsi" w:hAnsi="GHEA Grapalat" w:cstheme="minorBidi"/>
          <w:lang w:val="hy-AM"/>
        </w:rPr>
        <w:t xml:space="preserve">           </w:t>
      </w:r>
      <w:r w:rsidRPr="00C0452F">
        <w:rPr>
          <w:rFonts w:ascii="GHEA Grapalat" w:eastAsiaTheme="minorHAnsi" w:hAnsi="GHEA Grapalat" w:cstheme="minorBidi"/>
        </w:rPr>
        <w:t>--------------------------------</w:t>
      </w:r>
      <w:r w:rsidR="00CB4455" w:rsidRPr="00C0452F">
        <w:rPr>
          <w:rFonts w:ascii="GHEA Grapalat" w:eastAsiaTheme="minorHAnsi" w:hAnsi="GHEA Grapalat" w:cstheme="minorBidi"/>
          <w:lang w:val="hy-AM"/>
        </w:rPr>
        <w:t xml:space="preserve"> </w:t>
      </w:r>
      <w:r w:rsidR="00CB4455" w:rsidRPr="00C0452F">
        <w:rPr>
          <w:rFonts w:ascii="GHEA Grapalat" w:eastAsiaTheme="minorHAnsi" w:hAnsi="GHEA Grapalat" w:cstheme="minorBidi"/>
          <w:sz w:val="20"/>
          <w:szCs w:val="20"/>
        </w:rPr>
        <w:t>(далее-сумма гарантии) в течение пяти рабочих дней после получения</w:t>
      </w:r>
    </w:p>
    <w:p w14:paraId="6E207CD1" w14:textId="2E8A3059" w:rsidR="005B3A59" w:rsidRPr="00C0452F" w:rsidRDefault="00286CDB" w:rsidP="006D097F">
      <w:pPr>
        <w:pStyle w:val="af4"/>
        <w:shd w:val="clear" w:color="auto" w:fill="FFFFFF"/>
        <w:spacing w:before="0" w:beforeAutospacing="0" w:after="0" w:afterAutospacing="0"/>
        <w:jc w:val="both"/>
        <w:rPr>
          <w:rFonts w:ascii="GHEA Grapalat" w:eastAsiaTheme="minorHAnsi" w:hAnsi="GHEA Grapalat" w:cstheme="minorBidi"/>
          <w:sz w:val="36"/>
          <w:szCs w:val="36"/>
          <w:vertAlign w:val="superscript"/>
        </w:rPr>
      </w:pPr>
      <w:r w:rsidRPr="00C0452F">
        <w:rPr>
          <w:rFonts w:ascii="GHEA Grapalat" w:eastAsiaTheme="minorHAnsi" w:hAnsi="GHEA Grapalat" w:cstheme="minorBidi"/>
          <w:vertAlign w:val="superscript"/>
        </w:rPr>
        <w:t xml:space="preserve"> сумма в цифрах и прописью</w:t>
      </w:r>
      <w:r w:rsidR="005B3A59" w:rsidRPr="00C0452F">
        <w:rPr>
          <w:rFonts w:ascii="GHEA Grapalat" w:eastAsiaTheme="minorHAnsi" w:hAnsi="GHEA Grapalat" w:cstheme="minorBidi"/>
        </w:rPr>
        <w:t xml:space="preserve">   </w:t>
      </w:r>
    </w:p>
    <w:p w14:paraId="6F61494C" w14:textId="03DE8DA0" w:rsidR="005B3A59" w:rsidRPr="00C0452F" w:rsidRDefault="005B3A59" w:rsidP="006D097F">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C0452F">
        <w:rPr>
          <w:rFonts w:ascii="GHEA Grapalat" w:eastAsiaTheme="minorHAnsi" w:hAnsi="GHEA Grapalat" w:cstheme="minorBidi"/>
          <w:sz w:val="20"/>
          <w:szCs w:val="20"/>
        </w:rPr>
        <w:t>требования.</w:t>
      </w:r>
      <w:r w:rsidR="00CB4455" w:rsidRPr="00C0452F">
        <w:rPr>
          <w:rFonts w:ascii="GHEA Grapalat" w:eastAsiaTheme="minorHAnsi" w:hAnsi="GHEA Grapalat" w:cstheme="minorBidi"/>
          <w:sz w:val="20"/>
          <w:szCs w:val="20"/>
          <w:lang w:val="hy-AM"/>
        </w:rPr>
        <w:t xml:space="preserve"> </w:t>
      </w:r>
      <w:r w:rsidRPr="00C0452F">
        <w:rPr>
          <w:rFonts w:ascii="GHEA Grapalat" w:eastAsiaTheme="minorHAnsi" w:hAnsi="GHEA Grapalat" w:cstheme="minorBidi"/>
          <w:sz w:val="20"/>
          <w:szCs w:val="20"/>
        </w:rPr>
        <w:t>Выплата производится посредством перечисления на расчетный счет</w:t>
      </w:r>
      <w:r w:rsidR="00506A45" w:rsidRPr="00C0452F">
        <w:rPr>
          <w:rFonts w:ascii="GHEA Grapalat" w:eastAsiaTheme="minorHAnsi" w:hAnsi="GHEA Grapalat" w:cstheme="minorBidi"/>
          <w:sz w:val="20"/>
          <w:szCs w:val="20"/>
          <w:lang w:val="hy-AM"/>
        </w:rPr>
        <w:t xml:space="preserve"> </w:t>
      </w:r>
      <w:r w:rsidR="00506A45" w:rsidRPr="00C0452F">
        <w:rPr>
          <w:rFonts w:ascii="GHEA Grapalat" w:hAnsi="GHEA Grapalat" w:cs="Sylfaen"/>
          <w:b/>
          <w:bCs/>
          <w:sz w:val="20"/>
          <w:szCs w:val="20"/>
          <w:lang w:val="hy-AM"/>
        </w:rPr>
        <w:t xml:space="preserve">900018005018 </w:t>
      </w:r>
      <w:r w:rsidRPr="00C0452F">
        <w:rPr>
          <w:rFonts w:ascii="GHEA Grapalat" w:eastAsiaTheme="minorHAnsi" w:hAnsi="GHEA Grapalat" w:cstheme="minorBidi"/>
          <w:sz w:val="20"/>
          <w:szCs w:val="20"/>
        </w:rPr>
        <w:t>бенефициара.</w:t>
      </w:r>
    </w:p>
    <w:p w14:paraId="4AF0B420" w14:textId="77777777" w:rsidR="005B3A59" w:rsidRPr="00C0452F" w:rsidRDefault="005B3A59" w:rsidP="006D097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C0452F">
        <w:rPr>
          <w:rStyle w:val="af5"/>
          <w:rFonts w:ascii="GHEA Grapalat" w:hAnsi="GHEA Grapalat"/>
          <w:b w:val="0"/>
          <w:bCs w:val="0"/>
          <w:sz w:val="20"/>
          <w:szCs w:val="20"/>
        </w:rPr>
        <w:t>3</w:t>
      </w:r>
      <w:r w:rsidRPr="00C0452F">
        <w:rPr>
          <w:rStyle w:val="af5"/>
          <w:rFonts w:ascii="GHEA Grapalat" w:hAnsi="GHEA Grapalat"/>
          <w:sz w:val="20"/>
          <w:szCs w:val="20"/>
        </w:rPr>
        <w:t xml:space="preserve">. </w:t>
      </w:r>
      <w:r w:rsidRPr="00C0452F">
        <w:rPr>
          <w:rFonts w:ascii="GHEA Grapalat" w:eastAsiaTheme="minorHAnsi" w:hAnsi="GHEA Grapalat" w:cstheme="minorBidi"/>
          <w:sz w:val="20"/>
          <w:szCs w:val="20"/>
        </w:rPr>
        <w:t>Настоящая гарантия является безотзывной.</w:t>
      </w:r>
    </w:p>
    <w:p w14:paraId="673A5F27" w14:textId="77777777" w:rsidR="005B3A59" w:rsidRPr="00C0452F" w:rsidRDefault="005B3A59" w:rsidP="006D097F">
      <w:pPr>
        <w:pStyle w:val="af4"/>
        <w:shd w:val="clear" w:color="auto" w:fill="FFFFFF"/>
        <w:spacing w:before="0" w:beforeAutospacing="0" w:after="0" w:afterAutospacing="0"/>
        <w:ind w:firstLine="375"/>
        <w:jc w:val="both"/>
        <w:rPr>
          <w:rFonts w:ascii="GHEA Grapalat" w:eastAsiaTheme="minorHAnsi" w:hAnsi="GHEA Grapalat" w:cstheme="minorBidi"/>
          <w:sz w:val="20"/>
          <w:szCs w:val="20"/>
        </w:rPr>
      </w:pPr>
      <w:r w:rsidRPr="00C0452F">
        <w:rPr>
          <w:rFonts w:ascii="GHEA Grapalat" w:eastAsiaTheme="minorHAnsi" w:hAnsi="GHEA Grapalat" w:cstheme="minorBidi"/>
          <w:sz w:val="20"/>
          <w:szCs w:val="20"/>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46E56CC6" w14:textId="4BC3BF7A" w:rsidR="00851A6D" w:rsidRPr="00C0452F" w:rsidRDefault="00851A6D" w:rsidP="00CB4455">
      <w:pPr>
        <w:pStyle w:val="af4"/>
        <w:shd w:val="clear" w:color="auto" w:fill="FFFFFF"/>
        <w:ind w:firstLine="374"/>
        <w:contextualSpacing/>
        <w:jc w:val="both"/>
        <w:rPr>
          <w:rFonts w:ascii="GHEA Grapalat" w:eastAsiaTheme="minorHAnsi" w:hAnsi="GHEA Grapalat" w:cstheme="minorBidi"/>
        </w:rPr>
      </w:pPr>
      <w:r w:rsidRPr="00C0452F">
        <w:rPr>
          <w:rFonts w:ascii="GHEA Grapalat" w:eastAsiaTheme="minorHAnsi" w:hAnsi="GHEA Grapalat" w:cstheme="minorBidi"/>
          <w:sz w:val="20"/>
          <w:szCs w:val="20"/>
        </w:rPr>
        <w:t xml:space="preserve">5. Гарантия действует </w:t>
      </w:r>
      <w:r w:rsidR="00230DB1" w:rsidRPr="00C0452F">
        <w:rPr>
          <w:rFonts w:ascii="GHEA Grapalat" w:eastAsiaTheme="minorHAnsi" w:hAnsi="GHEA Grapalat" w:cstheme="minorBidi"/>
          <w:sz w:val="20"/>
          <w:szCs w:val="20"/>
        </w:rPr>
        <w:t xml:space="preserve">с момента выпуска и в силе </w:t>
      </w:r>
      <w:r w:rsidRPr="00C0452F">
        <w:rPr>
          <w:rFonts w:ascii="GHEA Grapalat" w:eastAsiaTheme="minorHAnsi" w:hAnsi="GHEA Grapalat" w:cstheme="minorBidi"/>
          <w:sz w:val="20"/>
          <w:szCs w:val="20"/>
        </w:rPr>
        <w:t xml:space="preserve">со дня вступления в силу договора </w:t>
      </w:r>
      <w:r w:rsidR="00C64B44" w:rsidRPr="00C0452F">
        <w:rPr>
          <w:rFonts w:ascii="GHEA Grapalat" w:eastAsiaTheme="minorHAnsi" w:hAnsi="GHEA Grapalat" w:cstheme="minorBidi"/>
          <w:sz w:val="20"/>
          <w:szCs w:val="20"/>
        </w:rPr>
        <w:t xml:space="preserve"> </w:t>
      </w:r>
      <w:r w:rsidRPr="00C0452F">
        <w:rPr>
          <w:rFonts w:ascii="GHEA Grapalat" w:eastAsiaTheme="minorHAnsi" w:hAnsi="GHEA Grapalat" w:cstheme="minorBidi"/>
          <w:sz w:val="20"/>
          <w:szCs w:val="20"/>
        </w:rPr>
        <w:t>N</w:t>
      </w:r>
      <w:r w:rsidR="00C64B44" w:rsidRPr="00C0452F">
        <w:rPr>
          <w:rFonts w:ascii="GHEA Grapalat" w:hAnsi="GHEA Grapalat"/>
          <w:b/>
          <w:sz w:val="20"/>
          <w:szCs w:val="20"/>
        </w:rPr>
        <w:t xml:space="preserve">                             HH NGN K BMAShDzB</w:t>
      </w:r>
      <w:r w:rsidR="00C64B44" w:rsidRPr="00C0452F">
        <w:rPr>
          <w:rFonts w:ascii="GHEA Grapalat" w:hAnsi="GHEA Grapalat"/>
          <w:b/>
          <w:sz w:val="20"/>
          <w:szCs w:val="20"/>
          <w:lang w:val="hy-AM"/>
        </w:rPr>
        <w:t>-25</w:t>
      </w:r>
      <w:r w:rsidR="00C64B44" w:rsidRPr="00C0452F">
        <w:rPr>
          <w:rFonts w:ascii="GHEA Grapalat" w:hAnsi="GHEA Grapalat"/>
          <w:b/>
          <w:sz w:val="20"/>
          <w:szCs w:val="20"/>
        </w:rPr>
        <w:t>/</w:t>
      </w:r>
      <w:r w:rsidR="00C64B44" w:rsidRPr="00C0452F">
        <w:rPr>
          <w:rFonts w:ascii="GHEA Grapalat" w:hAnsi="GHEA Grapalat"/>
          <w:b/>
          <w:sz w:val="20"/>
          <w:szCs w:val="20"/>
          <w:lang w:val="hy-AM"/>
        </w:rPr>
        <w:t>5</w:t>
      </w:r>
      <w:r w:rsidR="00C64B44" w:rsidRPr="00C0452F">
        <w:rPr>
          <w:rFonts w:ascii="GHEA Grapalat" w:hAnsi="GHEA Grapalat"/>
          <w:b/>
          <w:sz w:val="20"/>
          <w:szCs w:val="20"/>
        </w:rPr>
        <w:t xml:space="preserve"> </w:t>
      </w:r>
      <w:r w:rsidRPr="00C0452F">
        <w:rPr>
          <w:rFonts w:ascii="GHEA Grapalat" w:eastAsiaTheme="minorHAnsi" w:hAnsi="GHEA Grapalat" w:cstheme="minorBidi"/>
          <w:sz w:val="20"/>
          <w:szCs w:val="20"/>
        </w:rPr>
        <w:t>заключаемого  между  бенефициаром и</w:t>
      </w:r>
      <w:r w:rsidR="00CB4455" w:rsidRPr="00C0452F">
        <w:rPr>
          <w:rFonts w:ascii="GHEA Grapalat" w:eastAsiaTheme="minorHAnsi" w:hAnsi="GHEA Grapalat" w:cstheme="minorBidi"/>
          <w:lang w:val="hy-AM"/>
        </w:rPr>
        <w:t xml:space="preserve"> </w:t>
      </w:r>
      <w:r w:rsidR="00230DB1" w:rsidRPr="00C0452F">
        <w:rPr>
          <w:rFonts w:ascii="GHEA Grapalat" w:eastAsiaTheme="minorHAnsi" w:hAnsi="GHEA Grapalat" w:cstheme="minorBidi"/>
          <w:sz w:val="20"/>
          <w:szCs w:val="20"/>
        </w:rPr>
        <w:t xml:space="preserve">принципалом </w:t>
      </w:r>
      <w:r w:rsidRPr="00C0452F">
        <w:rPr>
          <w:rFonts w:ascii="GHEA Grapalat" w:eastAsiaTheme="minorHAnsi" w:hAnsi="GHEA Grapalat" w:cstheme="minorBidi"/>
          <w:sz w:val="20"/>
          <w:szCs w:val="20"/>
        </w:rPr>
        <w:t xml:space="preserve">и действует </w:t>
      </w:r>
      <w:r w:rsidRPr="00C0452F">
        <w:rPr>
          <w:rFonts w:ascii="GHEA Grapalat" w:eastAsiaTheme="minorHAnsi" w:hAnsi="GHEA Grapalat" w:cstheme="minorBidi"/>
          <w:sz w:val="20"/>
          <w:szCs w:val="20"/>
          <w:lang w:val="hy-AM"/>
        </w:rPr>
        <w:t xml:space="preserve"> </w:t>
      </w:r>
      <w:r w:rsidRPr="00C0452F">
        <w:rPr>
          <w:rFonts w:ascii="GHEA Grapalat" w:eastAsiaTheme="minorHAnsi" w:hAnsi="GHEA Grapalat" w:cstheme="minorBidi"/>
          <w:sz w:val="20"/>
          <w:szCs w:val="20"/>
        </w:rPr>
        <w:t>в</w:t>
      </w:r>
      <w:r w:rsidRPr="00C0452F">
        <w:rPr>
          <w:rFonts w:ascii="GHEA Grapalat" w:hAnsi="GHEA Grapalat"/>
          <w:sz w:val="20"/>
          <w:szCs w:val="20"/>
        </w:rPr>
        <w:t>ключительно</w:t>
      </w:r>
      <w:r w:rsidRPr="00C0452F">
        <w:rPr>
          <w:rFonts w:ascii="GHEA Grapalat" w:eastAsiaTheme="minorHAnsi" w:hAnsi="GHEA Grapalat" w:cstheme="minorBidi"/>
          <w:sz w:val="20"/>
          <w:szCs w:val="20"/>
        </w:rPr>
        <w:t xml:space="preserve"> </w:t>
      </w:r>
      <w:r w:rsidRPr="00C0452F">
        <w:rPr>
          <w:rFonts w:ascii="GHEA Grapalat" w:eastAsiaTheme="minorHAnsi" w:hAnsi="GHEA Grapalat" w:cstheme="minorBidi"/>
          <w:sz w:val="20"/>
          <w:szCs w:val="20"/>
          <w:lang w:val="hy-AM"/>
        </w:rPr>
        <w:t xml:space="preserve"> </w:t>
      </w:r>
      <w:r w:rsidRPr="00C0452F">
        <w:rPr>
          <w:rFonts w:ascii="GHEA Grapalat" w:eastAsiaTheme="minorHAnsi" w:hAnsi="GHEA Grapalat" w:cstheme="minorBidi"/>
          <w:sz w:val="20"/>
          <w:szCs w:val="20"/>
        </w:rPr>
        <w:t xml:space="preserve">до </w:t>
      </w:r>
      <w:r w:rsidRPr="00C0452F">
        <w:rPr>
          <w:rFonts w:ascii="GHEA Grapalat" w:eastAsiaTheme="minorHAnsi" w:hAnsi="GHEA Grapalat" w:cstheme="minorBidi"/>
          <w:sz w:val="20"/>
          <w:szCs w:val="20"/>
          <w:lang w:val="hy-AM"/>
        </w:rPr>
        <w:t xml:space="preserve"> </w:t>
      </w:r>
      <w:r w:rsidRPr="00C0452F">
        <w:rPr>
          <w:rFonts w:ascii="GHEA Grapalat" w:eastAsiaTheme="minorHAnsi" w:hAnsi="GHEA Grapalat" w:cstheme="minorBidi"/>
          <w:sz w:val="20"/>
          <w:szCs w:val="20"/>
        </w:rPr>
        <w:t xml:space="preserve">девяностого </w:t>
      </w:r>
      <w:r w:rsidRPr="00C0452F">
        <w:rPr>
          <w:rFonts w:ascii="GHEA Grapalat" w:eastAsiaTheme="minorHAnsi" w:hAnsi="GHEA Grapalat" w:cstheme="minorBidi"/>
          <w:sz w:val="20"/>
          <w:szCs w:val="20"/>
          <w:lang w:val="hy-AM"/>
        </w:rPr>
        <w:t xml:space="preserve"> </w:t>
      </w:r>
      <w:r w:rsidRPr="00C0452F">
        <w:rPr>
          <w:rFonts w:ascii="GHEA Grapalat" w:eastAsiaTheme="minorHAnsi" w:hAnsi="GHEA Grapalat" w:cstheme="minorBidi"/>
          <w:sz w:val="20"/>
          <w:szCs w:val="20"/>
        </w:rPr>
        <w:t xml:space="preserve">рабочего </w:t>
      </w:r>
      <w:r w:rsidRPr="00C0452F">
        <w:rPr>
          <w:rFonts w:ascii="GHEA Grapalat" w:eastAsiaTheme="minorHAnsi" w:hAnsi="GHEA Grapalat" w:cstheme="minorBidi"/>
          <w:sz w:val="20"/>
          <w:szCs w:val="20"/>
          <w:lang w:val="hy-AM"/>
        </w:rPr>
        <w:t xml:space="preserve"> </w:t>
      </w:r>
      <w:r w:rsidRPr="00C0452F">
        <w:rPr>
          <w:rFonts w:ascii="GHEA Grapalat" w:eastAsiaTheme="minorHAnsi" w:hAnsi="GHEA Grapalat" w:cstheme="minorBidi"/>
          <w:sz w:val="20"/>
          <w:szCs w:val="20"/>
        </w:rPr>
        <w:t>дня</w:t>
      </w:r>
      <w:r w:rsidRPr="00C0452F">
        <w:rPr>
          <w:rFonts w:ascii="GHEA Grapalat" w:eastAsiaTheme="minorHAnsi" w:hAnsi="GHEA Grapalat" w:cstheme="minorBidi"/>
          <w:sz w:val="20"/>
          <w:szCs w:val="20"/>
          <w:lang w:val="hy-AM"/>
        </w:rPr>
        <w:t xml:space="preserve">   </w:t>
      </w:r>
      <w:r w:rsidRPr="00C0452F">
        <w:rPr>
          <w:rFonts w:ascii="GHEA Grapalat" w:eastAsiaTheme="minorHAnsi" w:hAnsi="GHEA Grapalat" w:cstheme="minorBidi"/>
          <w:sz w:val="20"/>
          <w:szCs w:val="20"/>
        </w:rPr>
        <w:t xml:space="preserve">следующего за днем </w:t>
      </w:r>
      <w:r w:rsidR="006D097F" w:rsidRPr="00C0452F">
        <w:rPr>
          <w:rFonts w:ascii="GHEA Grapalat" w:eastAsiaTheme="minorHAnsi" w:hAnsi="GHEA Grapalat" w:cstheme="minorBidi"/>
        </w:rPr>
        <w:t>---</w:t>
      </w:r>
      <w:r w:rsidRPr="00C0452F">
        <w:rPr>
          <w:rFonts w:eastAsiaTheme="minorHAnsi" w:cstheme="minorBidi"/>
          <w:lang w:val="hy-AM"/>
        </w:rPr>
        <w:t>.</w:t>
      </w:r>
      <w:r w:rsidRPr="00C0452F">
        <w:rPr>
          <w:rFonts w:eastAsiaTheme="minorHAnsi" w:cstheme="minorBidi"/>
        </w:rPr>
        <w:t xml:space="preserve">  </w:t>
      </w:r>
      <w:r w:rsidRPr="00C0452F">
        <w:rPr>
          <w:rFonts w:ascii="GHEA Grapalat" w:hAnsi="GHEA Grapalat"/>
          <w:sz w:val="20"/>
          <w:szCs w:val="20"/>
        </w:rPr>
        <w:t>крайний   срок</w:t>
      </w:r>
      <w:r w:rsidRPr="00C0452F">
        <w:rPr>
          <w:rFonts w:ascii="GHEA Grapalat" w:eastAsiaTheme="minorHAnsi" w:hAnsi="GHEA Grapalat" w:cstheme="minorBidi"/>
          <w:sz w:val="20"/>
          <w:szCs w:val="20"/>
        </w:rPr>
        <w:t xml:space="preserve"> выполнения работ</w:t>
      </w:r>
      <w:r w:rsidRPr="00C0452F">
        <w:rPr>
          <w:rFonts w:ascii="GHEA Grapalat" w:hAnsi="GHEA Grapalat"/>
          <w:sz w:val="20"/>
          <w:szCs w:val="20"/>
        </w:rPr>
        <w:t>, предусмотренный заключаемым договором, включая гарантийный</w:t>
      </w:r>
      <w:r w:rsidR="00AC4354" w:rsidRPr="00C0452F">
        <w:rPr>
          <w:rFonts w:ascii="GHEA Grapalat" w:eastAsiaTheme="minorHAnsi" w:hAnsi="GHEA Grapalat" w:cstheme="minorBidi"/>
          <w:lang w:val="hy-AM"/>
        </w:rPr>
        <w:t xml:space="preserve"> </w:t>
      </w:r>
      <w:r w:rsidRPr="00C0452F">
        <w:rPr>
          <w:rFonts w:ascii="GHEA Grapalat" w:hAnsi="GHEA Grapalat"/>
          <w:sz w:val="20"/>
          <w:szCs w:val="20"/>
        </w:rPr>
        <w:t>срок</w:t>
      </w:r>
      <w:r w:rsidR="006D097F" w:rsidRPr="00C0452F">
        <w:rPr>
          <w:rFonts w:eastAsiaTheme="minorHAnsi" w:cstheme="minorBidi"/>
          <w:sz w:val="20"/>
          <w:szCs w:val="20"/>
        </w:rPr>
        <w:t xml:space="preserve"> </w:t>
      </w:r>
      <w:r w:rsidRPr="00C0452F">
        <w:rPr>
          <w:rFonts w:ascii="GHEA Grapalat" w:eastAsiaTheme="minorHAnsi" w:hAnsi="GHEA Grapalat" w:cstheme="minorBidi"/>
          <w:sz w:val="20"/>
          <w:szCs w:val="20"/>
        </w:rPr>
        <w:t>В день предоставления гарантии лицо выдающее гарантию с официального адреса</w:t>
      </w:r>
      <w:r w:rsidRPr="00C0452F">
        <w:rPr>
          <w:rFonts w:ascii="GHEA Grapalat" w:eastAsiaTheme="minorHAnsi" w:hAnsi="GHEA Grapalat" w:cstheme="minorBidi"/>
          <w:sz w:val="20"/>
          <w:szCs w:val="20"/>
          <w:lang w:val="hy-AM"/>
        </w:rPr>
        <w:t xml:space="preserve"> </w:t>
      </w:r>
      <w:r w:rsidRPr="00C0452F">
        <w:rPr>
          <w:rFonts w:ascii="GHEA Grapalat" w:eastAsiaTheme="minorHAnsi" w:hAnsi="GHEA Grapalat" w:cstheme="minorBidi"/>
          <w:sz w:val="20"/>
          <w:szCs w:val="20"/>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hyperlink r:id="rId9" w:history="1">
        <w:r w:rsidR="006D097F" w:rsidRPr="00C0452F">
          <w:rPr>
            <w:rStyle w:val="a9"/>
            <w:rFonts w:ascii="GHEA Grapalat" w:eastAsiaTheme="minorHAnsi" w:hAnsi="GHEA Grapalat" w:cstheme="minorBidi"/>
            <w:color w:val="auto"/>
            <w:sz w:val="20"/>
            <w:szCs w:val="20"/>
            <w:lang w:val="en-US"/>
          </w:rPr>
          <w:t>gnumner</w:t>
        </w:r>
        <w:r w:rsidR="006D097F" w:rsidRPr="00C0452F">
          <w:rPr>
            <w:rStyle w:val="a9"/>
            <w:rFonts w:ascii="GHEA Grapalat" w:eastAsiaTheme="minorHAnsi" w:hAnsi="GHEA Grapalat" w:cstheme="minorBidi"/>
            <w:color w:val="auto"/>
            <w:sz w:val="20"/>
            <w:szCs w:val="20"/>
          </w:rPr>
          <w:t>@</w:t>
        </w:r>
        <w:r w:rsidR="006D097F" w:rsidRPr="00C0452F">
          <w:rPr>
            <w:rStyle w:val="a9"/>
            <w:rFonts w:ascii="GHEA Grapalat" w:eastAsiaTheme="minorHAnsi" w:hAnsi="GHEA Grapalat" w:cstheme="minorBidi"/>
            <w:color w:val="auto"/>
            <w:sz w:val="20"/>
            <w:szCs w:val="20"/>
            <w:lang w:val="en-US"/>
          </w:rPr>
          <w:t>edupolice</w:t>
        </w:r>
        <w:r w:rsidR="006D097F" w:rsidRPr="00C0452F">
          <w:rPr>
            <w:rStyle w:val="a9"/>
            <w:rFonts w:ascii="GHEA Grapalat" w:eastAsiaTheme="minorHAnsi" w:hAnsi="GHEA Grapalat" w:cstheme="minorBidi"/>
            <w:color w:val="auto"/>
            <w:sz w:val="20"/>
            <w:szCs w:val="20"/>
          </w:rPr>
          <w:t>.</w:t>
        </w:r>
        <w:r w:rsidR="006D097F" w:rsidRPr="00C0452F">
          <w:rPr>
            <w:rStyle w:val="a9"/>
            <w:rFonts w:ascii="GHEA Grapalat" w:eastAsiaTheme="minorHAnsi" w:hAnsi="GHEA Grapalat" w:cstheme="minorBidi"/>
            <w:color w:val="auto"/>
            <w:sz w:val="20"/>
            <w:szCs w:val="20"/>
            <w:lang w:val="en-US"/>
          </w:rPr>
          <w:t>am</w:t>
        </w:r>
      </w:hyperlink>
      <w:r w:rsidR="006D097F" w:rsidRPr="00C0452F">
        <w:rPr>
          <w:rFonts w:ascii="GHEA Grapalat" w:eastAsiaTheme="minorHAnsi" w:hAnsi="GHEA Grapalat" w:cstheme="minorBidi"/>
          <w:sz w:val="20"/>
          <w:szCs w:val="20"/>
        </w:rPr>
        <w:t>.</w:t>
      </w:r>
      <w:r w:rsidR="006D097F" w:rsidRPr="00C0452F">
        <w:rPr>
          <w:rFonts w:ascii="GHEA Grapalat" w:eastAsiaTheme="minorHAnsi" w:hAnsi="GHEA Grapalat" w:cstheme="minorBidi"/>
        </w:rPr>
        <w:t xml:space="preserve"> </w:t>
      </w:r>
      <w:r w:rsidRPr="00C0452F">
        <w:rPr>
          <w:rFonts w:ascii="GHEA Grapalat" w:eastAsiaTheme="minorHAnsi" w:hAnsi="GHEA Grapalat" w:cstheme="minorBidi"/>
          <w:sz w:val="20"/>
          <w:szCs w:val="20"/>
        </w:rPr>
        <w:t xml:space="preserve">указанный в приглашении к процедуре закупок, организованной с целью заключения договора упомянутого в пункте 1 настоящей гарантии. </w:t>
      </w:r>
    </w:p>
    <w:p w14:paraId="69692687" w14:textId="77777777" w:rsidR="005B3A59" w:rsidRPr="00C0452F"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sz w:val="20"/>
          <w:szCs w:val="20"/>
        </w:rPr>
      </w:pPr>
      <w:r w:rsidRPr="00C0452F">
        <w:rPr>
          <w:rFonts w:ascii="GHEA Grapalat" w:eastAsiaTheme="minorHAnsi" w:hAnsi="GHEA Grapalat" w:cstheme="minorBidi"/>
          <w:sz w:val="20"/>
          <w:szCs w:val="20"/>
        </w:rPr>
        <w:t>6. Бенефициар предъявляет требование лицу, выдающему гарантию, в письменной форме. К требованию прилагаются следующие документы:</w:t>
      </w:r>
    </w:p>
    <w:p w14:paraId="195BCF79" w14:textId="084387B6" w:rsidR="005B3A59" w:rsidRPr="00C0452F" w:rsidRDefault="005B3A59" w:rsidP="00CB4455">
      <w:pPr>
        <w:pStyle w:val="af4"/>
        <w:shd w:val="clear" w:color="auto" w:fill="FFFFFF"/>
        <w:ind w:firstLine="374"/>
        <w:contextualSpacing/>
        <w:jc w:val="both"/>
        <w:rPr>
          <w:rFonts w:ascii="GHEA Grapalat" w:eastAsiaTheme="minorHAnsi" w:hAnsi="GHEA Grapalat" w:cstheme="minorBidi"/>
          <w:sz w:val="20"/>
          <w:szCs w:val="20"/>
        </w:rPr>
      </w:pPr>
      <w:r w:rsidRPr="00C0452F">
        <w:rPr>
          <w:rFonts w:ascii="GHEA Grapalat" w:eastAsiaTheme="minorHAnsi" w:hAnsi="GHEA Grapalat" w:cstheme="minorBidi"/>
          <w:sz w:val="20"/>
          <w:szCs w:val="20"/>
        </w:rPr>
        <w:t>1) копии заключенного договора N</w:t>
      </w:r>
      <w:r w:rsidR="006D097F" w:rsidRPr="00C0452F">
        <w:rPr>
          <w:rFonts w:ascii="GHEA Grapalat" w:eastAsiaTheme="minorHAnsi" w:hAnsi="GHEA Grapalat" w:cstheme="minorBidi"/>
          <w:sz w:val="20"/>
          <w:szCs w:val="20"/>
        </w:rPr>
        <w:t xml:space="preserve"> </w:t>
      </w:r>
      <w:r w:rsidR="006D097F" w:rsidRPr="00C0452F">
        <w:rPr>
          <w:rFonts w:ascii="GHEA Grapalat" w:hAnsi="GHEA Grapalat"/>
          <w:b/>
          <w:sz w:val="20"/>
          <w:szCs w:val="20"/>
        </w:rPr>
        <w:t>HH NGN K BMAShDzB</w:t>
      </w:r>
      <w:r w:rsidR="006D097F" w:rsidRPr="00C0452F">
        <w:rPr>
          <w:rFonts w:ascii="GHEA Grapalat" w:hAnsi="GHEA Grapalat"/>
          <w:b/>
          <w:sz w:val="20"/>
          <w:szCs w:val="20"/>
          <w:lang w:val="hy-AM"/>
        </w:rPr>
        <w:t>-25</w:t>
      </w:r>
      <w:r w:rsidR="006D097F" w:rsidRPr="00C0452F">
        <w:rPr>
          <w:rFonts w:ascii="GHEA Grapalat" w:hAnsi="GHEA Grapalat"/>
          <w:b/>
          <w:sz w:val="20"/>
          <w:szCs w:val="20"/>
        </w:rPr>
        <w:t>/</w:t>
      </w:r>
      <w:r w:rsidR="006D097F" w:rsidRPr="00C0452F">
        <w:rPr>
          <w:rFonts w:ascii="GHEA Grapalat" w:hAnsi="GHEA Grapalat"/>
          <w:b/>
          <w:sz w:val="20"/>
          <w:szCs w:val="20"/>
          <w:lang w:val="hy-AM"/>
        </w:rPr>
        <w:t>5</w:t>
      </w:r>
      <w:r w:rsidRPr="00C0452F">
        <w:rPr>
          <w:rFonts w:ascii="GHEA Grapalat" w:eastAsiaTheme="minorHAnsi" w:hAnsi="GHEA Grapalat" w:cstheme="minorBidi"/>
          <w:sz w:val="20"/>
          <w:szCs w:val="20"/>
        </w:rPr>
        <w:t>, включая копии внесенных  в него изменений, дополнительных соглашений</w:t>
      </w:r>
      <w:r w:rsidR="00EF4569" w:rsidRPr="00C0452F">
        <w:rPr>
          <w:rFonts w:ascii="GHEA Grapalat" w:eastAsiaTheme="minorHAnsi" w:hAnsi="GHEA Grapalat" w:cstheme="minorBidi"/>
          <w:sz w:val="20"/>
          <w:szCs w:val="20"/>
        </w:rPr>
        <w:t>;</w:t>
      </w:r>
    </w:p>
    <w:p w14:paraId="2B8C73DA" w14:textId="77777777" w:rsidR="005B3A59" w:rsidRPr="00C0452F"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sz w:val="20"/>
          <w:szCs w:val="20"/>
        </w:rPr>
      </w:pPr>
      <w:r w:rsidRPr="00C0452F">
        <w:rPr>
          <w:rFonts w:ascii="GHEA Grapalat" w:eastAsiaTheme="minorHAnsi" w:hAnsi="GHEA Grapalat" w:cstheme="minorBidi"/>
          <w:sz w:val="20"/>
          <w:szCs w:val="20"/>
        </w:rPr>
        <w:t xml:space="preserve">2) уведомление об одностороннем расторжении контракта бенефициаром опубликованное в бюллетене действующем по </w:t>
      </w:r>
      <w:r w:rsidRPr="00C0452F">
        <w:rPr>
          <w:rFonts w:ascii="GHEA Grapalat" w:eastAsiaTheme="minorHAnsi" w:hAnsi="GHEA Grapalat" w:cstheme="minorBidi"/>
          <w:sz w:val="20"/>
          <w:szCs w:val="20"/>
          <w:u w:val="single"/>
        </w:rPr>
        <w:t xml:space="preserve">адресу </w:t>
      </w:r>
      <w:hyperlink r:id="rId10" w:history="1">
        <w:r w:rsidRPr="00C0452F">
          <w:rPr>
            <w:rStyle w:val="a9"/>
            <w:rFonts w:ascii="GHEA Grapalat" w:hAnsi="GHEA Grapalat"/>
            <w:color w:val="auto"/>
            <w:sz w:val="20"/>
            <w:szCs w:val="20"/>
            <w:lang w:val="hy-AM"/>
          </w:rPr>
          <w:t>www.procurement.am</w:t>
        </w:r>
      </w:hyperlink>
      <w:r w:rsidRPr="00C0452F">
        <w:rPr>
          <w:rFonts w:ascii="GHEA Grapalat" w:eastAsiaTheme="minorHAnsi" w:hAnsi="GHEA Grapalat" w:cstheme="minorBidi"/>
          <w:sz w:val="20"/>
          <w:szCs w:val="20"/>
          <w:u w:val="single"/>
        </w:rPr>
        <w:t xml:space="preserve"> .</w:t>
      </w:r>
    </w:p>
    <w:p w14:paraId="670ABA69" w14:textId="77777777" w:rsidR="005B3A59" w:rsidRPr="00C0452F"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sz w:val="20"/>
          <w:szCs w:val="20"/>
        </w:rPr>
      </w:pPr>
      <w:r w:rsidRPr="00C0452F">
        <w:rPr>
          <w:rFonts w:ascii="GHEA Grapalat" w:eastAsiaTheme="minorHAnsi" w:hAnsi="GHEA Grapalat" w:cstheme="minorBidi"/>
          <w:sz w:val="20"/>
          <w:szCs w:val="20"/>
        </w:rPr>
        <w:t>7.</w:t>
      </w:r>
      <w:r w:rsidRPr="00C0452F">
        <w:rPr>
          <w:rFonts w:ascii="GHEA Grapalat" w:hAnsi="GHEA Grapalat"/>
          <w:sz w:val="20"/>
          <w:szCs w:val="20"/>
        </w:rPr>
        <w:t xml:space="preserve"> </w:t>
      </w:r>
      <w:r w:rsidRPr="00C0452F">
        <w:rPr>
          <w:rFonts w:ascii="GHEA Grapalat" w:eastAsiaTheme="minorHAnsi" w:hAnsi="GHEA Grapalat" w:cstheme="minorBidi"/>
          <w:sz w:val="20"/>
          <w:szCs w:val="20"/>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4FB50F13" w14:textId="77777777" w:rsidR="005B3A59" w:rsidRPr="00C0452F"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sz w:val="20"/>
          <w:szCs w:val="20"/>
        </w:rPr>
      </w:pPr>
      <w:r w:rsidRPr="00C0452F">
        <w:rPr>
          <w:rFonts w:ascii="GHEA Grapalat" w:eastAsiaTheme="minorHAnsi" w:hAnsi="GHEA Grapalat" w:cstheme="minorBidi"/>
          <w:sz w:val="20"/>
          <w:szCs w:val="20"/>
        </w:rPr>
        <w:t>8.</w:t>
      </w:r>
      <w:r w:rsidRPr="00C0452F">
        <w:rPr>
          <w:sz w:val="20"/>
          <w:szCs w:val="20"/>
        </w:rPr>
        <w:t xml:space="preserve"> </w:t>
      </w:r>
      <w:r w:rsidRPr="00C0452F">
        <w:rPr>
          <w:rFonts w:ascii="GHEA Grapalat" w:eastAsiaTheme="minorHAnsi" w:hAnsi="GHEA Grapalat" w:cstheme="minorBidi"/>
          <w:sz w:val="20"/>
          <w:szCs w:val="20"/>
        </w:rPr>
        <w:t>Лицо, выдающее гарантию, отклоняет требование бенефициара, если:</w:t>
      </w:r>
    </w:p>
    <w:p w14:paraId="70102C2F" w14:textId="77777777" w:rsidR="005B3A59" w:rsidRPr="00C0452F"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sz w:val="20"/>
          <w:szCs w:val="20"/>
        </w:rPr>
      </w:pPr>
      <w:r w:rsidRPr="00C0452F">
        <w:rPr>
          <w:rFonts w:ascii="GHEA Grapalat" w:eastAsiaTheme="minorHAnsi" w:hAnsi="GHEA Grapalat" w:cstheme="minorBidi"/>
          <w:sz w:val="20"/>
          <w:szCs w:val="20"/>
        </w:rPr>
        <w:t>1) требование или прилагаемые документы не соответствуют условиям настоящей гарантии,</w:t>
      </w:r>
    </w:p>
    <w:p w14:paraId="377BF093" w14:textId="77777777" w:rsidR="005B3A59" w:rsidRPr="00C0452F" w:rsidRDefault="005B3A59" w:rsidP="005B3A59">
      <w:pPr>
        <w:pStyle w:val="af4"/>
        <w:shd w:val="clear" w:color="auto" w:fill="FFFFFF"/>
        <w:spacing w:before="0" w:beforeAutospacing="0" w:after="0" w:afterAutospacing="0"/>
        <w:ind w:firstLine="375"/>
        <w:rPr>
          <w:rFonts w:ascii="GHEA Grapalat" w:eastAsiaTheme="minorHAnsi" w:hAnsi="GHEA Grapalat" w:cstheme="minorBidi"/>
          <w:sz w:val="20"/>
          <w:szCs w:val="20"/>
        </w:rPr>
      </w:pPr>
      <w:r w:rsidRPr="00C0452F">
        <w:rPr>
          <w:rFonts w:ascii="GHEA Grapalat" w:eastAsiaTheme="minorHAnsi" w:hAnsi="GHEA Grapalat" w:cstheme="minorBidi"/>
          <w:sz w:val="20"/>
          <w:szCs w:val="20"/>
        </w:rPr>
        <w:t>2) требование представлено по истечении срока, установленного гарантией.</w:t>
      </w:r>
    </w:p>
    <w:p w14:paraId="433759C0" w14:textId="24F5DB05" w:rsidR="005B3A59" w:rsidRPr="00C0452F" w:rsidRDefault="005B3A59" w:rsidP="005B3A59">
      <w:pPr>
        <w:pStyle w:val="af4"/>
        <w:shd w:val="clear" w:color="auto" w:fill="FFFFFF"/>
        <w:spacing w:before="0" w:beforeAutospacing="0" w:after="0" w:afterAutospacing="0"/>
        <w:ind w:firstLine="375"/>
        <w:rPr>
          <w:rFonts w:ascii="GHEA Grapalat" w:eastAsiaTheme="minorHAnsi" w:hAnsi="GHEA Grapalat" w:cstheme="minorBidi"/>
          <w:sz w:val="20"/>
          <w:szCs w:val="20"/>
        </w:rPr>
      </w:pPr>
      <w:r w:rsidRPr="00C0452F">
        <w:rPr>
          <w:rFonts w:ascii="GHEA Grapalat" w:eastAsiaTheme="minorHAnsi" w:hAnsi="GHEA Grapalat" w:cstheme="minorBidi"/>
          <w:sz w:val="20"/>
          <w:szCs w:val="20"/>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3D7AEA8D" w14:textId="77777777" w:rsidR="005B3A59" w:rsidRPr="00C0452F" w:rsidRDefault="005B3A59" w:rsidP="005B3A59">
      <w:pPr>
        <w:pStyle w:val="af4"/>
        <w:shd w:val="clear" w:color="auto" w:fill="FFFFFF"/>
        <w:spacing w:before="0" w:beforeAutospacing="0" w:after="0" w:afterAutospacing="0"/>
        <w:ind w:firstLine="375"/>
        <w:rPr>
          <w:rFonts w:ascii="GHEA Grapalat" w:eastAsiaTheme="minorHAnsi" w:hAnsi="GHEA Grapalat" w:cstheme="minorBidi"/>
          <w:sz w:val="20"/>
          <w:szCs w:val="20"/>
        </w:rPr>
      </w:pPr>
      <w:r w:rsidRPr="00C0452F">
        <w:rPr>
          <w:rFonts w:ascii="GHEA Grapalat" w:eastAsiaTheme="minorHAnsi" w:hAnsi="GHEA Grapalat" w:cstheme="minorBidi"/>
          <w:sz w:val="20"/>
          <w:szCs w:val="20"/>
        </w:rPr>
        <w:t xml:space="preserve"> 10. К настоящей гарантии применяются соответствующие положения Гражданского кодекса Республики Армения</w:t>
      </w:r>
    </w:p>
    <w:p w14:paraId="2F84E7DC" w14:textId="77777777" w:rsidR="005B3A59" w:rsidRPr="00C0452F"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sz w:val="20"/>
          <w:szCs w:val="20"/>
        </w:rPr>
      </w:pPr>
      <w:r w:rsidRPr="00C0452F">
        <w:rPr>
          <w:rFonts w:ascii="GHEA Grapalat" w:eastAsiaTheme="minorHAnsi" w:hAnsi="GHEA Grapalat" w:cstheme="minorBidi"/>
          <w:sz w:val="20"/>
          <w:szCs w:val="20"/>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06CC531A" w14:textId="02DDF2DF" w:rsidR="005B3A59" w:rsidRPr="00C0452F" w:rsidRDefault="005B3A59" w:rsidP="00701043">
      <w:pPr>
        <w:pStyle w:val="af4"/>
        <w:shd w:val="clear" w:color="auto" w:fill="FFFFFF"/>
        <w:spacing w:before="0" w:beforeAutospacing="0" w:after="0" w:afterAutospacing="0"/>
        <w:ind w:firstLine="375"/>
        <w:jc w:val="both"/>
        <w:rPr>
          <w:rFonts w:ascii="GHEA Grapalat" w:hAnsi="GHEA Grapalat"/>
          <w:sz w:val="20"/>
          <w:szCs w:val="20"/>
          <w:lang w:val="hy-AM"/>
        </w:rPr>
      </w:pPr>
      <w:r w:rsidRPr="00C0452F">
        <w:rPr>
          <w:rFonts w:ascii="GHEA Grapalat" w:hAnsi="GHEA Grapalat"/>
          <w:sz w:val="20"/>
          <w:szCs w:val="20"/>
          <w:lang w:val="hy-AM"/>
        </w:rPr>
        <w:t>Руководитель исполнительного органа</w:t>
      </w:r>
      <w:r w:rsidR="00701043" w:rsidRPr="00C0452F">
        <w:rPr>
          <w:rFonts w:ascii="GHEA Grapalat" w:hAnsi="GHEA Grapalat"/>
          <w:sz w:val="20"/>
          <w:szCs w:val="20"/>
          <w:lang w:val="hy-AM"/>
        </w:rPr>
        <w:t xml:space="preserve"> ------------------------</w:t>
      </w:r>
    </w:p>
    <w:p w14:paraId="17BAFADA" w14:textId="0959E369" w:rsidR="00D532CC" w:rsidRPr="00C0452F" w:rsidRDefault="00D532CC" w:rsidP="00701043">
      <w:pPr>
        <w:pStyle w:val="af4"/>
        <w:shd w:val="clear" w:color="auto" w:fill="FFFFFF"/>
        <w:spacing w:before="0" w:beforeAutospacing="0" w:after="0" w:afterAutospacing="0"/>
        <w:ind w:firstLine="375"/>
        <w:jc w:val="both"/>
        <w:rPr>
          <w:rFonts w:ascii="GHEA Grapalat" w:hAnsi="GHEA Grapalat"/>
          <w:sz w:val="20"/>
          <w:szCs w:val="20"/>
          <w:lang w:val="hy-AM"/>
        </w:rPr>
      </w:pPr>
      <w:r w:rsidRPr="00C0452F">
        <w:rPr>
          <w:rFonts w:ascii="GHEA Grapalat" w:hAnsi="GHEA Grapalat"/>
          <w:sz w:val="20"/>
          <w:szCs w:val="20"/>
          <w:lang w:val="hy-AM"/>
        </w:rPr>
        <w:t xml:space="preserve">                                                              --------------------------------</w:t>
      </w:r>
    </w:p>
    <w:p w14:paraId="0CEEAF68" w14:textId="77777777" w:rsidR="00FC6440" w:rsidRPr="00C0452F" w:rsidRDefault="00FC6440" w:rsidP="00F6229A">
      <w:pPr>
        <w:pStyle w:val="norm"/>
        <w:widowControl w:val="0"/>
        <w:spacing w:line="240" w:lineRule="auto"/>
        <w:ind w:firstLine="284"/>
        <w:jc w:val="right"/>
        <w:rPr>
          <w:rFonts w:ascii="GHEA Grapalat" w:hAnsi="GHEA Grapalat"/>
          <w:bCs/>
          <w:sz w:val="20"/>
        </w:rPr>
      </w:pPr>
    </w:p>
    <w:p w14:paraId="699B8904" w14:textId="77777777" w:rsidR="00AC1597" w:rsidRPr="00C0452F" w:rsidRDefault="00AC1597" w:rsidP="00F6229A">
      <w:pPr>
        <w:pStyle w:val="norm"/>
        <w:widowControl w:val="0"/>
        <w:spacing w:line="240" w:lineRule="auto"/>
        <w:ind w:firstLine="284"/>
        <w:jc w:val="right"/>
        <w:rPr>
          <w:rFonts w:ascii="GHEA Grapalat" w:hAnsi="GHEA Grapalat"/>
          <w:bCs/>
          <w:sz w:val="20"/>
        </w:rPr>
      </w:pPr>
    </w:p>
    <w:p w14:paraId="7C8EFE71" w14:textId="77777777" w:rsidR="00AC1597" w:rsidRPr="00C0452F" w:rsidRDefault="00AC1597" w:rsidP="00F6229A">
      <w:pPr>
        <w:pStyle w:val="norm"/>
        <w:widowControl w:val="0"/>
        <w:spacing w:line="240" w:lineRule="auto"/>
        <w:ind w:firstLine="284"/>
        <w:jc w:val="right"/>
        <w:rPr>
          <w:rFonts w:ascii="GHEA Grapalat" w:hAnsi="GHEA Grapalat"/>
          <w:bCs/>
          <w:sz w:val="20"/>
        </w:rPr>
      </w:pPr>
    </w:p>
    <w:p w14:paraId="398F8779" w14:textId="77777777" w:rsidR="00AC1597" w:rsidRPr="00C0452F" w:rsidRDefault="00AC1597" w:rsidP="00F6229A">
      <w:pPr>
        <w:pStyle w:val="norm"/>
        <w:widowControl w:val="0"/>
        <w:spacing w:line="240" w:lineRule="auto"/>
        <w:ind w:firstLine="284"/>
        <w:jc w:val="right"/>
        <w:rPr>
          <w:rFonts w:ascii="GHEA Grapalat" w:hAnsi="GHEA Grapalat"/>
          <w:bCs/>
          <w:sz w:val="20"/>
        </w:rPr>
      </w:pPr>
    </w:p>
    <w:p w14:paraId="55E9C63F" w14:textId="77777777" w:rsidR="00AC1597" w:rsidRPr="00C0452F" w:rsidRDefault="00AC1597" w:rsidP="00F6229A">
      <w:pPr>
        <w:pStyle w:val="norm"/>
        <w:widowControl w:val="0"/>
        <w:spacing w:line="240" w:lineRule="auto"/>
        <w:ind w:firstLine="284"/>
        <w:jc w:val="right"/>
        <w:rPr>
          <w:rFonts w:ascii="GHEA Grapalat" w:hAnsi="GHEA Grapalat"/>
          <w:bCs/>
          <w:sz w:val="20"/>
        </w:rPr>
      </w:pPr>
    </w:p>
    <w:p w14:paraId="7EDA4C41" w14:textId="6142ACBD" w:rsidR="00F6229A" w:rsidRPr="00C0452F" w:rsidRDefault="00F6229A" w:rsidP="00F6229A">
      <w:pPr>
        <w:pStyle w:val="norm"/>
        <w:widowControl w:val="0"/>
        <w:spacing w:line="240" w:lineRule="auto"/>
        <w:ind w:firstLine="284"/>
        <w:jc w:val="right"/>
        <w:rPr>
          <w:rFonts w:ascii="GHEA Grapalat" w:hAnsi="GHEA Grapalat" w:cs="Arial"/>
          <w:bCs/>
          <w:sz w:val="20"/>
        </w:rPr>
      </w:pPr>
      <w:r w:rsidRPr="00C0452F">
        <w:rPr>
          <w:rFonts w:ascii="GHEA Grapalat" w:hAnsi="GHEA Grapalat"/>
          <w:bCs/>
          <w:sz w:val="20"/>
        </w:rPr>
        <w:t>Приложение № 5.1</w:t>
      </w:r>
    </w:p>
    <w:p w14:paraId="17AC5DF0" w14:textId="77777777" w:rsidR="00F6229A" w:rsidRPr="00C0452F" w:rsidRDefault="00F6229A" w:rsidP="00F6229A">
      <w:pPr>
        <w:pStyle w:val="31"/>
        <w:widowControl w:val="0"/>
        <w:spacing w:line="240" w:lineRule="auto"/>
        <w:jc w:val="right"/>
        <w:rPr>
          <w:rFonts w:ascii="GHEA Grapalat" w:hAnsi="GHEA Grapalat" w:cs="Arial"/>
          <w:bCs/>
        </w:rPr>
      </w:pPr>
      <w:r w:rsidRPr="00C0452F">
        <w:rPr>
          <w:rFonts w:ascii="GHEA Grapalat" w:hAnsi="GHEA Grapalat"/>
          <w:bCs/>
        </w:rPr>
        <w:t>к Приглашению на открытый конкурс</w:t>
      </w:r>
      <w:r w:rsidRPr="00C0452F">
        <w:rPr>
          <w:rFonts w:ascii="GHEA Grapalat" w:hAnsi="GHEA Grapalat" w:cs="Arial"/>
          <w:bCs/>
        </w:rPr>
        <w:br/>
      </w:r>
      <w:r w:rsidRPr="00C0452F">
        <w:rPr>
          <w:rFonts w:ascii="GHEA Grapalat" w:hAnsi="GHEA Grapalat"/>
          <w:bCs/>
        </w:rPr>
        <w:t xml:space="preserve">под кодом </w:t>
      </w:r>
      <w:r w:rsidRPr="00C0452F">
        <w:rPr>
          <w:rFonts w:ascii="GHEA Grapalat" w:hAnsi="GHEA Grapalat"/>
          <w:b/>
        </w:rPr>
        <w:t>HH NGN K BMAShDzB</w:t>
      </w:r>
      <w:r w:rsidRPr="00C0452F">
        <w:rPr>
          <w:rFonts w:ascii="GHEA Grapalat" w:hAnsi="GHEA Grapalat"/>
          <w:b/>
          <w:lang w:val="hy-AM"/>
        </w:rPr>
        <w:t>-25</w:t>
      </w:r>
      <w:r w:rsidRPr="00C0452F">
        <w:rPr>
          <w:rFonts w:ascii="GHEA Grapalat" w:hAnsi="GHEA Grapalat"/>
          <w:b/>
        </w:rPr>
        <w:t>/</w:t>
      </w:r>
      <w:r w:rsidRPr="00C0452F">
        <w:rPr>
          <w:rFonts w:ascii="GHEA Grapalat" w:hAnsi="GHEA Grapalat"/>
          <w:b/>
          <w:lang w:val="hy-AM"/>
        </w:rPr>
        <w:t>5</w:t>
      </w:r>
    </w:p>
    <w:p w14:paraId="45CCF791" w14:textId="77777777" w:rsidR="000A214C" w:rsidRPr="00C0452F" w:rsidRDefault="000A214C" w:rsidP="00F6229A">
      <w:pPr>
        <w:widowControl w:val="0"/>
        <w:jc w:val="center"/>
        <w:rPr>
          <w:rFonts w:ascii="GHEA Grapalat" w:hAnsi="GHEA Grapalat" w:cs="GHEA Grapalat"/>
          <w:b/>
          <w:sz w:val="20"/>
          <w:szCs w:val="20"/>
        </w:rPr>
      </w:pPr>
      <w:r w:rsidRPr="00C0452F">
        <w:rPr>
          <w:rFonts w:ascii="GHEA Grapalat" w:hAnsi="GHEA Grapalat"/>
          <w:b/>
          <w:sz w:val="20"/>
          <w:szCs w:val="20"/>
        </w:rPr>
        <w:t xml:space="preserve">СОГЛАШЕНИЕ О НЕУСТОЙКЕ </w:t>
      </w:r>
    </w:p>
    <w:p w14:paraId="63425A3A" w14:textId="77777777" w:rsidR="000A214C" w:rsidRPr="00C0452F" w:rsidRDefault="000A214C" w:rsidP="00F6229A">
      <w:pPr>
        <w:widowControl w:val="0"/>
        <w:jc w:val="center"/>
        <w:rPr>
          <w:rFonts w:ascii="GHEA Grapalat" w:hAnsi="GHEA Grapalat" w:cs="GHEA Grapalat"/>
          <w:b/>
          <w:sz w:val="20"/>
          <w:szCs w:val="20"/>
        </w:rPr>
      </w:pPr>
      <w:r w:rsidRPr="00C0452F">
        <w:rPr>
          <w:rFonts w:ascii="GHEA Grapalat" w:hAnsi="GHEA Grapalat"/>
          <w:b/>
          <w:sz w:val="20"/>
          <w:szCs w:val="20"/>
        </w:rPr>
        <w:t>(обеспечение договора)</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C0452F" w14:paraId="2604B62D" w14:textId="77777777" w:rsidTr="003D2146">
        <w:tc>
          <w:tcPr>
            <w:tcW w:w="4786" w:type="dxa"/>
          </w:tcPr>
          <w:p w14:paraId="038C5A23" w14:textId="77777777" w:rsidR="000A214C" w:rsidRPr="00C0452F" w:rsidRDefault="000A214C" w:rsidP="00BC1DEE">
            <w:pPr>
              <w:widowControl w:val="0"/>
              <w:rPr>
                <w:rFonts w:ascii="GHEA Grapalat" w:hAnsi="GHEA Grapalat" w:cs="GHEA Grapalat"/>
                <w:b/>
                <w:sz w:val="20"/>
                <w:szCs w:val="20"/>
                <w:lang w:val="en-US"/>
              </w:rPr>
            </w:pPr>
            <w:r w:rsidRPr="00C0452F">
              <w:rPr>
                <w:rFonts w:ascii="GHEA Grapalat" w:hAnsi="GHEA Grapalat"/>
                <w:sz w:val="20"/>
                <w:szCs w:val="20"/>
              </w:rPr>
              <w:t>г. Ереван</w:t>
            </w:r>
          </w:p>
        </w:tc>
        <w:tc>
          <w:tcPr>
            <w:tcW w:w="4500" w:type="dxa"/>
          </w:tcPr>
          <w:p w14:paraId="3A6A95E1" w14:textId="3F784D86" w:rsidR="000A214C" w:rsidRPr="00C0452F" w:rsidRDefault="000A214C" w:rsidP="00BC1DEE">
            <w:pPr>
              <w:widowControl w:val="0"/>
              <w:jc w:val="right"/>
              <w:rPr>
                <w:rFonts w:ascii="GHEA Grapalat" w:hAnsi="GHEA Grapalat" w:cs="GHEA Grapalat"/>
                <w:b/>
                <w:sz w:val="20"/>
                <w:szCs w:val="20"/>
              </w:rPr>
            </w:pPr>
            <w:r w:rsidRPr="00C0452F">
              <w:rPr>
                <w:rFonts w:ascii="GHEA Grapalat" w:hAnsi="GHEA Grapalat"/>
                <w:sz w:val="20"/>
                <w:szCs w:val="20"/>
              </w:rPr>
              <w:t xml:space="preserve">"" </w:t>
            </w:r>
            <w:r w:rsidR="00F6229A" w:rsidRPr="00C0452F">
              <w:rPr>
                <w:rFonts w:ascii="GHEA Grapalat" w:hAnsi="GHEA Grapalat"/>
                <w:sz w:val="20"/>
                <w:szCs w:val="20"/>
              </w:rPr>
              <w:t xml:space="preserve"> </w:t>
            </w:r>
            <w:r w:rsidRPr="00C0452F">
              <w:rPr>
                <w:rFonts w:ascii="GHEA Grapalat" w:hAnsi="GHEA Grapalat"/>
                <w:sz w:val="20"/>
                <w:szCs w:val="20"/>
              </w:rPr>
              <w:t>2</w:t>
            </w:r>
            <w:r w:rsidR="00F6229A" w:rsidRPr="00C0452F">
              <w:rPr>
                <w:rFonts w:ascii="GHEA Grapalat" w:hAnsi="GHEA Grapalat"/>
                <w:sz w:val="20"/>
                <w:szCs w:val="20"/>
                <w:lang w:val="en-US"/>
              </w:rPr>
              <w:t>025</w:t>
            </w:r>
            <w:r w:rsidRPr="00C0452F">
              <w:rPr>
                <w:rFonts w:ascii="GHEA Grapalat" w:hAnsi="GHEA Grapalat"/>
                <w:sz w:val="20"/>
                <w:szCs w:val="20"/>
              </w:rPr>
              <w:t>г.</w:t>
            </w:r>
            <w:r w:rsidRPr="00C0452F">
              <w:rPr>
                <w:rStyle w:val="af6"/>
                <w:rFonts w:ascii="GHEA Grapalat" w:hAnsi="GHEA Grapalat"/>
                <w:sz w:val="20"/>
                <w:szCs w:val="20"/>
              </w:rPr>
              <w:footnoteReference w:customMarkFollows="1" w:id="4"/>
              <w:t>**</w:t>
            </w:r>
          </w:p>
        </w:tc>
      </w:tr>
    </w:tbl>
    <w:p w14:paraId="74FBE1D3" w14:textId="1F9F9CBE" w:rsidR="000A214C" w:rsidRPr="00C0452F" w:rsidRDefault="000A214C" w:rsidP="00BC1DEE">
      <w:pPr>
        <w:widowControl w:val="0"/>
        <w:jc w:val="both"/>
        <w:rPr>
          <w:rFonts w:ascii="GHEA Grapalat" w:hAnsi="GHEA Grapalat" w:cs="GHEA Grapalat"/>
          <w:sz w:val="20"/>
          <w:szCs w:val="20"/>
          <w:u w:val="single"/>
          <w:vertAlign w:val="subscript"/>
        </w:rPr>
      </w:pPr>
      <w:r w:rsidRPr="00C0452F">
        <w:rPr>
          <w:rFonts w:ascii="GHEA Grapalat" w:hAnsi="GHEA Grapalat"/>
          <w:sz w:val="20"/>
          <w:szCs w:val="20"/>
        </w:rPr>
        <w:t>________________________________________, в лице директора Компании,</w:t>
      </w:r>
    </w:p>
    <w:p w14:paraId="7E136238" w14:textId="77777777" w:rsidR="000A214C" w:rsidRPr="00C0452F" w:rsidRDefault="000A214C" w:rsidP="00BC1DEE">
      <w:pPr>
        <w:widowControl w:val="0"/>
        <w:ind w:left="1843"/>
        <w:jc w:val="both"/>
        <w:rPr>
          <w:rFonts w:ascii="GHEA Grapalat" w:hAnsi="GHEA Grapalat"/>
          <w:sz w:val="20"/>
          <w:szCs w:val="20"/>
          <w:vertAlign w:val="superscript"/>
          <w:lang w:val="en-US"/>
        </w:rPr>
      </w:pPr>
      <w:r w:rsidRPr="00C0452F">
        <w:rPr>
          <w:rFonts w:ascii="GHEA Grapalat" w:hAnsi="GHEA Grapalat"/>
          <w:sz w:val="20"/>
          <w:szCs w:val="20"/>
          <w:vertAlign w:val="superscript"/>
        </w:rPr>
        <w:t>наименование Компании</w:t>
      </w:r>
    </w:p>
    <w:p w14:paraId="48AC073D" w14:textId="47F857E9" w:rsidR="000A214C" w:rsidRPr="00C0452F" w:rsidRDefault="000A214C" w:rsidP="00BC1DEE">
      <w:pPr>
        <w:widowControl w:val="0"/>
        <w:jc w:val="both"/>
        <w:rPr>
          <w:rFonts w:ascii="GHEA Grapalat" w:hAnsi="GHEA Grapalat"/>
          <w:sz w:val="20"/>
          <w:szCs w:val="20"/>
          <w:lang w:val="en-US"/>
        </w:rPr>
      </w:pPr>
      <w:r w:rsidRPr="00C0452F">
        <w:rPr>
          <w:rFonts w:ascii="GHEA Grapalat" w:hAnsi="GHEA Grapalat"/>
          <w:sz w:val="20"/>
          <w:szCs w:val="20"/>
          <w:lang w:val="en-US"/>
        </w:rPr>
        <w:t>__</w:t>
      </w:r>
      <w:r w:rsidR="00AC1597" w:rsidRPr="00C0452F">
        <w:rPr>
          <w:rFonts w:ascii="GHEA Grapalat" w:hAnsi="GHEA Grapalat"/>
          <w:sz w:val="20"/>
          <w:szCs w:val="20"/>
          <w:lang w:val="en-US"/>
        </w:rPr>
        <w:t>_______________________________</w:t>
      </w:r>
      <w:r w:rsidRPr="00C0452F">
        <w:rPr>
          <w:rFonts w:ascii="GHEA Grapalat" w:hAnsi="GHEA Grapalat"/>
          <w:sz w:val="20"/>
          <w:szCs w:val="20"/>
          <w:lang w:val="en-US"/>
        </w:rPr>
        <w:t>______________________</w:t>
      </w:r>
    </w:p>
    <w:p w14:paraId="0A9E839C" w14:textId="77777777" w:rsidR="000A214C" w:rsidRPr="00C0452F" w:rsidRDefault="000A214C" w:rsidP="00BC1DEE">
      <w:pPr>
        <w:widowControl w:val="0"/>
        <w:jc w:val="center"/>
        <w:rPr>
          <w:rFonts w:ascii="GHEA Grapalat" w:hAnsi="GHEA Grapalat"/>
          <w:sz w:val="20"/>
          <w:szCs w:val="20"/>
          <w:vertAlign w:val="superscript"/>
        </w:rPr>
      </w:pPr>
      <w:r w:rsidRPr="00C0452F">
        <w:rPr>
          <w:rFonts w:ascii="GHEA Grapalat" w:hAnsi="GHEA Grapalat"/>
          <w:sz w:val="20"/>
          <w:szCs w:val="20"/>
          <w:vertAlign w:val="superscript"/>
        </w:rPr>
        <w:t>имя, фамилия, паспортные данные директора компании</w:t>
      </w:r>
    </w:p>
    <w:p w14:paraId="7E2B9FFB" w14:textId="77777777" w:rsidR="000A214C" w:rsidRPr="00C0452F" w:rsidRDefault="000A214C" w:rsidP="00BC1DEE">
      <w:pPr>
        <w:widowControl w:val="0"/>
        <w:spacing w:after="160"/>
        <w:jc w:val="both"/>
        <w:rPr>
          <w:rFonts w:ascii="GHEA Grapalat" w:hAnsi="GHEA Grapalat" w:cs="GHEA Grapalat"/>
          <w:sz w:val="20"/>
          <w:szCs w:val="20"/>
        </w:rPr>
      </w:pPr>
      <w:r w:rsidRPr="00C0452F">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6AA555BE" w14:textId="77777777" w:rsidR="000A214C" w:rsidRPr="00C0452F" w:rsidRDefault="000A214C" w:rsidP="00BC1DEE">
      <w:pPr>
        <w:widowControl w:val="0"/>
        <w:spacing w:after="160"/>
        <w:jc w:val="center"/>
        <w:rPr>
          <w:rFonts w:ascii="GHEA Grapalat" w:hAnsi="GHEA Grapalat" w:cs="GHEA Grapalat"/>
          <w:b/>
          <w:bCs/>
          <w:sz w:val="20"/>
          <w:szCs w:val="20"/>
        </w:rPr>
      </w:pPr>
      <w:r w:rsidRPr="00C0452F">
        <w:rPr>
          <w:rFonts w:ascii="GHEA Grapalat" w:hAnsi="GHEA Grapalat"/>
          <w:b/>
          <w:sz w:val="20"/>
          <w:szCs w:val="20"/>
        </w:rPr>
        <w:t>1. Предмет соглашения</w:t>
      </w:r>
    </w:p>
    <w:p w14:paraId="4E4062A2" w14:textId="24066C3F" w:rsidR="000A214C" w:rsidRPr="00C0452F" w:rsidRDefault="000A214C" w:rsidP="00BC1DEE">
      <w:pPr>
        <w:widowControl w:val="0"/>
        <w:tabs>
          <w:tab w:val="left" w:pos="284"/>
          <w:tab w:val="left" w:pos="567"/>
        </w:tabs>
        <w:jc w:val="both"/>
        <w:rPr>
          <w:rFonts w:ascii="GHEA Grapalat" w:hAnsi="GHEA Grapalat" w:cs="GHEA Grapalat"/>
          <w:spacing w:val="-6"/>
          <w:sz w:val="20"/>
          <w:szCs w:val="20"/>
        </w:rPr>
      </w:pPr>
      <w:r w:rsidRPr="00C0452F">
        <w:rPr>
          <w:rFonts w:ascii="GHEA Grapalat" w:hAnsi="GHEA Grapalat"/>
          <w:sz w:val="20"/>
          <w:szCs w:val="20"/>
        </w:rPr>
        <w:t>1</w:t>
      </w:r>
      <w:r w:rsidRPr="00C0452F">
        <w:rPr>
          <w:rFonts w:ascii="GHEA Grapalat" w:hAnsi="GHEA Grapalat"/>
          <w:spacing w:val="-6"/>
          <w:sz w:val="20"/>
          <w:szCs w:val="20"/>
        </w:rPr>
        <w:t>.1.</w:t>
      </w:r>
      <w:r w:rsidRPr="00C0452F">
        <w:rPr>
          <w:rFonts w:ascii="GHEA Grapalat" w:hAnsi="GHEA Grapalat"/>
          <w:spacing w:val="-6"/>
          <w:sz w:val="20"/>
          <w:szCs w:val="20"/>
        </w:rPr>
        <w:tab/>
        <w:t xml:space="preserve">Компания участвует в организованной </w:t>
      </w:r>
      <w:r w:rsidR="00D14930" w:rsidRPr="00C0452F">
        <w:rPr>
          <w:rFonts w:ascii="GHEA Grapalat" w:hAnsi="GHEA Grapalat" w:cs="Sylfaen"/>
          <w:b/>
          <w:sz w:val="20"/>
          <w:szCs w:val="20"/>
        </w:rPr>
        <w:t>ОБРАЗОВАТЕЛЬНОГО КОМПЛЕКСА МВД РА</w:t>
      </w:r>
      <w:r w:rsidR="00D14930" w:rsidRPr="00C0452F">
        <w:rPr>
          <w:rFonts w:ascii="GHEA Grapalat" w:hAnsi="GHEA Grapalat"/>
          <w:spacing w:val="-6"/>
          <w:sz w:val="20"/>
          <w:szCs w:val="20"/>
        </w:rPr>
        <w:t xml:space="preserve"> </w:t>
      </w:r>
      <w:r w:rsidRPr="00C0452F">
        <w:rPr>
          <w:rFonts w:ascii="GHEA Grapalat" w:hAnsi="GHEA Grapalat"/>
          <w:spacing w:val="-6"/>
          <w:sz w:val="20"/>
          <w:szCs w:val="20"/>
        </w:rPr>
        <w:t xml:space="preserve">(далее — Заказчик) </w:t>
      </w:r>
      <w:r w:rsidRPr="00C0452F">
        <w:rPr>
          <w:rFonts w:ascii="GHEA Grapalat" w:hAnsi="GHEA Grapalat"/>
          <w:sz w:val="20"/>
          <w:szCs w:val="20"/>
        </w:rPr>
        <w:t xml:space="preserve">процедуре закупок под кодом </w:t>
      </w:r>
      <w:r w:rsidR="00D14930" w:rsidRPr="00C0452F">
        <w:rPr>
          <w:rFonts w:ascii="GHEA Grapalat" w:hAnsi="GHEA Grapalat"/>
          <w:b/>
          <w:sz w:val="20"/>
          <w:szCs w:val="20"/>
        </w:rPr>
        <w:t>HH NGN K BMAShDzB</w:t>
      </w:r>
      <w:r w:rsidR="00D14930" w:rsidRPr="00C0452F">
        <w:rPr>
          <w:rFonts w:ascii="GHEA Grapalat" w:hAnsi="GHEA Grapalat"/>
          <w:b/>
          <w:sz w:val="20"/>
          <w:szCs w:val="20"/>
          <w:lang w:val="hy-AM"/>
        </w:rPr>
        <w:t>-25</w:t>
      </w:r>
      <w:r w:rsidR="00D14930" w:rsidRPr="00C0452F">
        <w:rPr>
          <w:rFonts w:ascii="GHEA Grapalat" w:hAnsi="GHEA Grapalat"/>
          <w:b/>
          <w:sz w:val="20"/>
          <w:szCs w:val="20"/>
        </w:rPr>
        <w:t>/</w:t>
      </w:r>
      <w:r w:rsidR="00D14930" w:rsidRPr="00C0452F">
        <w:rPr>
          <w:rFonts w:ascii="GHEA Grapalat" w:hAnsi="GHEA Grapalat"/>
          <w:b/>
          <w:sz w:val="20"/>
          <w:szCs w:val="20"/>
          <w:lang w:val="hy-AM"/>
        </w:rPr>
        <w:t>5</w:t>
      </w:r>
      <w:r w:rsidRPr="00C0452F">
        <w:rPr>
          <w:rFonts w:ascii="GHEA Grapalat" w:hAnsi="GHEA Grapalat"/>
          <w:sz w:val="20"/>
          <w:szCs w:val="20"/>
        </w:rPr>
        <w:t>*.</w:t>
      </w:r>
    </w:p>
    <w:p w14:paraId="0F709F51" w14:textId="77777777" w:rsidR="000A214C" w:rsidRPr="00C0452F" w:rsidRDefault="000A214C" w:rsidP="00BC1DEE">
      <w:pPr>
        <w:widowControl w:val="0"/>
        <w:tabs>
          <w:tab w:val="left" w:pos="993"/>
          <w:tab w:val="left" w:pos="1134"/>
        </w:tabs>
        <w:ind w:firstLine="567"/>
        <w:jc w:val="both"/>
        <w:rPr>
          <w:rFonts w:ascii="GHEA Grapalat" w:hAnsi="GHEA Grapalat" w:cs="GHEA Grapalat"/>
          <w:sz w:val="20"/>
          <w:szCs w:val="20"/>
        </w:rPr>
      </w:pPr>
      <w:r w:rsidRPr="00C0452F">
        <w:rPr>
          <w:rFonts w:ascii="GHEA Grapalat" w:hAnsi="GHEA Grapalat"/>
          <w:sz w:val="20"/>
          <w:szCs w:val="20"/>
        </w:rPr>
        <w:t>1.2.</w:t>
      </w:r>
      <w:r w:rsidRPr="00C0452F">
        <w:rPr>
          <w:rFonts w:ascii="GHEA Grapalat" w:hAnsi="GHEA Grapalat"/>
          <w:sz w:val="20"/>
          <w:szCs w:val="20"/>
        </w:rPr>
        <w:tab/>
        <w:t>В качестве обеспечения исполнения договора, заключаемого в</w:t>
      </w:r>
      <w:r w:rsidRPr="00C0452F">
        <w:rPr>
          <w:rFonts w:ascii="Courier New" w:hAnsi="Courier New" w:cs="Courier New"/>
          <w:sz w:val="20"/>
          <w:szCs w:val="20"/>
          <w:lang w:val="en-US"/>
        </w:rPr>
        <w:t> </w:t>
      </w:r>
      <w:r w:rsidRPr="00C0452F">
        <w:rPr>
          <w:rFonts w:ascii="GHEA Grapalat" w:hAnsi="GHEA Grapalat"/>
          <w:sz w:val="20"/>
          <w:szCs w:val="20"/>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6E9C8EE2" w14:textId="77777777" w:rsidR="000A214C" w:rsidRPr="00C0452F" w:rsidRDefault="000A214C" w:rsidP="00BC1DEE">
      <w:pPr>
        <w:widowControl w:val="0"/>
        <w:tabs>
          <w:tab w:val="left" w:pos="993"/>
          <w:tab w:val="left" w:pos="1134"/>
        </w:tabs>
        <w:ind w:firstLine="567"/>
        <w:jc w:val="both"/>
        <w:rPr>
          <w:rFonts w:ascii="GHEA Grapalat" w:hAnsi="GHEA Grapalat" w:cs="GHEA Grapalat"/>
          <w:sz w:val="20"/>
          <w:szCs w:val="20"/>
        </w:rPr>
      </w:pPr>
      <w:r w:rsidRPr="00C0452F">
        <w:rPr>
          <w:rFonts w:ascii="GHEA Grapalat" w:hAnsi="GHEA Grapalat"/>
          <w:sz w:val="20"/>
          <w:szCs w:val="20"/>
        </w:rPr>
        <w:t>1.3.</w:t>
      </w:r>
      <w:r w:rsidRPr="00C0452F">
        <w:rPr>
          <w:rFonts w:ascii="GHEA Grapalat" w:hAnsi="GHEA Grapalat"/>
          <w:sz w:val="20"/>
          <w:szCs w:val="20"/>
        </w:rPr>
        <w:tab/>
        <w:t>Подписав платежное требование (далее — Требование), прилагаемое к</w:t>
      </w:r>
      <w:r w:rsidRPr="00C0452F">
        <w:rPr>
          <w:sz w:val="20"/>
          <w:szCs w:val="20"/>
          <w:lang w:val="en-US"/>
        </w:rPr>
        <w:t> </w:t>
      </w:r>
      <w:r w:rsidRPr="00C0452F">
        <w:rPr>
          <w:rFonts w:ascii="GHEA Grapalat" w:hAnsi="GHEA Grapalat"/>
          <w:sz w:val="20"/>
          <w:szCs w:val="20"/>
        </w:rPr>
        <w:t xml:space="preserve">настоящему Соглашению о неустойке, Компания безотзывно соглашается, что: </w:t>
      </w:r>
    </w:p>
    <w:p w14:paraId="0722779B" w14:textId="77777777" w:rsidR="000A214C" w:rsidRPr="00C0452F" w:rsidRDefault="000A214C" w:rsidP="00BC1DEE">
      <w:pPr>
        <w:widowControl w:val="0"/>
        <w:tabs>
          <w:tab w:val="left" w:pos="993"/>
          <w:tab w:val="left" w:pos="1134"/>
        </w:tabs>
        <w:ind w:firstLine="567"/>
        <w:jc w:val="both"/>
        <w:rPr>
          <w:rFonts w:ascii="GHEA Grapalat" w:hAnsi="GHEA Grapalat" w:cs="GHEA Grapalat"/>
          <w:sz w:val="20"/>
          <w:szCs w:val="20"/>
        </w:rPr>
      </w:pPr>
      <w:r w:rsidRPr="00C0452F">
        <w:rPr>
          <w:rFonts w:ascii="GHEA Grapalat" w:hAnsi="GHEA Grapalat"/>
          <w:sz w:val="20"/>
          <w:szCs w:val="20"/>
        </w:rPr>
        <w:t>а)</w:t>
      </w:r>
      <w:r w:rsidRPr="00C0452F">
        <w:rPr>
          <w:rFonts w:ascii="GHEA Grapalat" w:hAnsi="GHEA Grapalat"/>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50532064" w14:textId="77777777" w:rsidR="000A214C" w:rsidRPr="00C0452F" w:rsidRDefault="000A214C" w:rsidP="00BC1DEE">
      <w:pPr>
        <w:widowControl w:val="0"/>
        <w:tabs>
          <w:tab w:val="left" w:pos="851"/>
          <w:tab w:val="left" w:pos="1134"/>
        </w:tabs>
        <w:ind w:firstLine="567"/>
        <w:jc w:val="both"/>
        <w:rPr>
          <w:rFonts w:ascii="GHEA Grapalat" w:hAnsi="GHEA Grapalat" w:cs="GHEA Grapalat"/>
          <w:sz w:val="20"/>
          <w:szCs w:val="20"/>
        </w:rPr>
      </w:pPr>
      <w:r w:rsidRPr="00C0452F">
        <w:rPr>
          <w:rFonts w:ascii="GHEA Grapalat" w:hAnsi="GHEA Grapalat"/>
          <w:sz w:val="20"/>
          <w:szCs w:val="20"/>
        </w:rPr>
        <w:t>б)</w:t>
      </w:r>
      <w:r w:rsidRPr="00C0452F">
        <w:rPr>
          <w:rFonts w:ascii="GHEA Grapalat" w:hAnsi="GHEA Grapalat"/>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200E872E" w14:textId="77777777" w:rsidR="000A214C" w:rsidRPr="00C0452F" w:rsidRDefault="000A214C" w:rsidP="00BC1DEE">
      <w:pPr>
        <w:widowControl w:val="0"/>
        <w:tabs>
          <w:tab w:val="left" w:pos="851"/>
          <w:tab w:val="left" w:pos="1134"/>
        </w:tabs>
        <w:ind w:firstLine="567"/>
        <w:jc w:val="both"/>
        <w:rPr>
          <w:rFonts w:ascii="GHEA Grapalat" w:hAnsi="GHEA Grapalat" w:cs="GHEA Grapalat"/>
          <w:sz w:val="20"/>
          <w:szCs w:val="20"/>
        </w:rPr>
      </w:pPr>
      <w:r w:rsidRPr="00C0452F">
        <w:rPr>
          <w:rFonts w:ascii="GHEA Grapalat" w:hAnsi="GHEA Grapalat"/>
          <w:sz w:val="20"/>
          <w:szCs w:val="20"/>
        </w:rPr>
        <w:t>в)</w:t>
      </w:r>
      <w:r w:rsidRPr="00C0452F">
        <w:rPr>
          <w:rFonts w:ascii="GHEA Grapalat" w:hAnsi="GHEA Grapalat"/>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6864A3EF" w14:textId="77777777" w:rsidR="000A214C" w:rsidRPr="00C0452F" w:rsidRDefault="000A214C" w:rsidP="00BC1DEE">
      <w:pPr>
        <w:widowControl w:val="0"/>
        <w:tabs>
          <w:tab w:val="left" w:pos="851"/>
          <w:tab w:val="left" w:pos="1134"/>
        </w:tabs>
        <w:ind w:firstLine="567"/>
        <w:jc w:val="both"/>
        <w:rPr>
          <w:rFonts w:ascii="GHEA Grapalat" w:hAnsi="GHEA Grapalat" w:cs="GHEA Grapalat"/>
          <w:sz w:val="20"/>
          <w:szCs w:val="20"/>
        </w:rPr>
      </w:pPr>
      <w:r w:rsidRPr="00C0452F">
        <w:rPr>
          <w:rFonts w:ascii="GHEA Grapalat" w:hAnsi="GHEA Grapalat"/>
          <w:sz w:val="20"/>
          <w:szCs w:val="20"/>
        </w:rPr>
        <w:t>г)</w:t>
      </w:r>
      <w:r w:rsidRPr="00C0452F">
        <w:rPr>
          <w:rFonts w:ascii="GHEA Grapalat" w:hAnsi="GHEA Grapalat"/>
          <w:sz w:val="20"/>
          <w:szCs w:val="20"/>
        </w:rPr>
        <w:tab/>
        <w:t>Компания подтверждает, что акцептовала Требование в полном размере суммы неустойки.</w:t>
      </w:r>
    </w:p>
    <w:p w14:paraId="77F1F8D0" w14:textId="77777777" w:rsidR="000A214C" w:rsidRPr="00C0452F" w:rsidRDefault="000A214C" w:rsidP="00BC1DEE">
      <w:pPr>
        <w:widowControl w:val="0"/>
        <w:tabs>
          <w:tab w:val="left" w:pos="851"/>
          <w:tab w:val="left" w:pos="1134"/>
        </w:tabs>
        <w:ind w:firstLine="567"/>
        <w:jc w:val="both"/>
        <w:rPr>
          <w:rFonts w:ascii="GHEA Grapalat" w:hAnsi="GHEA Grapalat" w:cs="GHEA Grapalat"/>
          <w:sz w:val="20"/>
          <w:szCs w:val="20"/>
        </w:rPr>
      </w:pPr>
      <w:r w:rsidRPr="00C0452F">
        <w:rPr>
          <w:rFonts w:ascii="GHEA Grapalat" w:hAnsi="GHEA Grapalat"/>
          <w:sz w:val="20"/>
          <w:szCs w:val="20"/>
        </w:rPr>
        <w:t>д)</w:t>
      </w:r>
      <w:r w:rsidRPr="00C0452F">
        <w:rPr>
          <w:rFonts w:ascii="GHEA Grapalat" w:hAnsi="GHEA Grapalat"/>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18E34078" w14:textId="77777777" w:rsidR="000A214C" w:rsidRPr="00C0452F" w:rsidRDefault="000A214C" w:rsidP="00BC1DEE">
      <w:pPr>
        <w:widowControl w:val="0"/>
        <w:tabs>
          <w:tab w:val="left" w:pos="993"/>
        </w:tabs>
        <w:ind w:firstLine="567"/>
        <w:jc w:val="both"/>
        <w:rPr>
          <w:rFonts w:ascii="GHEA Grapalat" w:hAnsi="GHEA Grapalat" w:cs="GHEA Grapalat"/>
          <w:sz w:val="20"/>
          <w:szCs w:val="20"/>
        </w:rPr>
      </w:pPr>
      <w:r w:rsidRPr="00C0452F">
        <w:rPr>
          <w:rFonts w:ascii="GHEA Grapalat" w:hAnsi="GHEA Grapalat"/>
          <w:sz w:val="20"/>
          <w:szCs w:val="20"/>
        </w:rPr>
        <w:t>1.</w:t>
      </w:r>
      <w:r w:rsidR="004D54B3" w:rsidRPr="00C0452F">
        <w:rPr>
          <w:rFonts w:ascii="GHEA Grapalat" w:hAnsi="GHEA Grapalat"/>
          <w:sz w:val="20"/>
          <w:szCs w:val="20"/>
        </w:rPr>
        <w:t>4</w:t>
      </w:r>
      <w:r w:rsidRPr="00C0452F">
        <w:rPr>
          <w:rFonts w:ascii="GHEA Grapalat" w:hAnsi="GHEA Grapalat"/>
          <w:sz w:val="20"/>
          <w:szCs w:val="20"/>
        </w:rPr>
        <w:t>.</w:t>
      </w:r>
      <w:r w:rsidRPr="00C0452F">
        <w:rPr>
          <w:rFonts w:ascii="GHEA Grapalat" w:hAnsi="GHEA Grapalat"/>
          <w:sz w:val="20"/>
          <w:szCs w:val="20"/>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C0452F">
        <w:rPr>
          <w:rFonts w:ascii="Courier New" w:hAnsi="Courier New" w:cs="Courier New"/>
          <w:sz w:val="20"/>
          <w:szCs w:val="20"/>
          <w:lang w:val="en-US"/>
        </w:rPr>
        <w:t> </w:t>
      </w:r>
      <w:r w:rsidRPr="00C0452F">
        <w:rPr>
          <w:rFonts w:ascii="GHEA Grapalat" w:hAnsi="GHEA Grapalat"/>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612D0DA3" w14:textId="77777777" w:rsidR="000A214C" w:rsidRPr="00C0452F" w:rsidRDefault="000A214C" w:rsidP="00BC1DEE">
      <w:pPr>
        <w:widowControl w:val="0"/>
        <w:tabs>
          <w:tab w:val="left" w:pos="1134"/>
        </w:tabs>
        <w:ind w:firstLine="567"/>
        <w:jc w:val="both"/>
        <w:rPr>
          <w:rFonts w:ascii="GHEA Grapalat" w:hAnsi="GHEA Grapalat" w:cs="GHEA Grapalat"/>
          <w:sz w:val="20"/>
          <w:szCs w:val="20"/>
        </w:rPr>
      </w:pPr>
      <w:r w:rsidRPr="00C0452F">
        <w:rPr>
          <w:rFonts w:ascii="GHEA Grapalat" w:hAnsi="GHEA Grapalat"/>
          <w:sz w:val="20"/>
          <w:szCs w:val="20"/>
        </w:rPr>
        <w:t>1.</w:t>
      </w:r>
      <w:r w:rsidR="004D54B3" w:rsidRPr="00C0452F">
        <w:rPr>
          <w:rFonts w:ascii="GHEA Grapalat" w:hAnsi="GHEA Grapalat"/>
          <w:sz w:val="20"/>
          <w:szCs w:val="20"/>
        </w:rPr>
        <w:t>5</w:t>
      </w:r>
      <w:r w:rsidRPr="00C0452F">
        <w:rPr>
          <w:rFonts w:ascii="GHEA Grapalat" w:hAnsi="GHEA Grapalat"/>
          <w:sz w:val="20"/>
          <w:szCs w:val="20"/>
        </w:rPr>
        <w:t>.</w:t>
      </w:r>
      <w:r w:rsidRPr="00C0452F">
        <w:rPr>
          <w:rFonts w:ascii="GHEA Grapalat" w:hAnsi="GHEA Grapalat"/>
          <w:sz w:val="20"/>
          <w:szCs w:val="20"/>
        </w:rPr>
        <w:tab/>
        <w:t>Заказчик может представить в Банк-плательщик иные дополнительные документы.</w:t>
      </w:r>
    </w:p>
    <w:p w14:paraId="19888197" w14:textId="6522872F" w:rsidR="007A1971" w:rsidRPr="00C0452F" w:rsidRDefault="000A214C" w:rsidP="00BC1DEE">
      <w:pPr>
        <w:widowControl w:val="0"/>
        <w:tabs>
          <w:tab w:val="left" w:pos="1134"/>
        </w:tabs>
        <w:ind w:firstLine="567"/>
        <w:jc w:val="both"/>
        <w:rPr>
          <w:rFonts w:ascii="GHEA Grapalat" w:hAnsi="GHEA Grapalat"/>
          <w:sz w:val="20"/>
          <w:szCs w:val="20"/>
        </w:rPr>
      </w:pPr>
      <w:r w:rsidRPr="00C0452F">
        <w:rPr>
          <w:rFonts w:ascii="GHEA Grapalat" w:hAnsi="GHEA Grapalat"/>
          <w:sz w:val="20"/>
          <w:szCs w:val="20"/>
        </w:rPr>
        <w:t>1.</w:t>
      </w:r>
      <w:r w:rsidR="004D54B3" w:rsidRPr="00C0452F">
        <w:rPr>
          <w:rFonts w:ascii="GHEA Grapalat" w:hAnsi="GHEA Grapalat"/>
          <w:sz w:val="20"/>
          <w:szCs w:val="20"/>
        </w:rPr>
        <w:t>6</w:t>
      </w:r>
      <w:r w:rsidRPr="00C0452F">
        <w:rPr>
          <w:rFonts w:ascii="GHEA Grapalat" w:hAnsi="GHEA Grapalat"/>
          <w:sz w:val="20"/>
          <w:szCs w:val="20"/>
        </w:rPr>
        <w:t>. Банк не несет какой-либо ответственности за риски (понесенные</w:t>
      </w:r>
      <w:r w:rsidRPr="00C0452F">
        <w:rPr>
          <w:rFonts w:ascii="Courier New" w:hAnsi="Courier New" w:cs="Courier New"/>
          <w:sz w:val="20"/>
          <w:szCs w:val="20"/>
          <w:lang w:val="en-US"/>
        </w:rPr>
        <w:t> </w:t>
      </w:r>
      <w:r w:rsidRPr="00C0452F">
        <w:rPr>
          <w:rFonts w:ascii="GHEA Grapalat" w:hAnsi="GHEA Grapalat"/>
          <w:sz w:val="20"/>
          <w:szCs w:val="20"/>
        </w:rPr>
        <w:t xml:space="preserve">Компанией </w:t>
      </w:r>
    </w:p>
    <w:p w14:paraId="18712273" w14:textId="5CFE0EBE" w:rsidR="000A214C" w:rsidRPr="00C0452F" w:rsidRDefault="000A214C" w:rsidP="00BC1DEE">
      <w:pPr>
        <w:widowControl w:val="0"/>
        <w:tabs>
          <w:tab w:val="left" w:pos="1134"/>
        </w:tabs>
        <w:ind w:firstLine="567"/>
        <w:jc w:val="both"/>
        <w:rPr>
          <w:rFonts w:ascii="GHEA Grapalat" w:hAnsi="GHEA Grapalat" w:cs="GHEA Grapalat"/>
          <w:sz w:val="20"/>
          <w:szCs w:val="20"/>
        </w:rPr>
      </w:pPr>
      <w:r w:rsidRPr="00C0452F">
        <w:rPr>
          <w:rFonts w:ascii="GHEA Grapalat" w:hAnsi="GHEA Grapalat"/>
          <w:sz w:val="20"/>
          <w:szCs w:val="20"/>
        </w:rPr>
        <w:t>убытки) и негативные последствия, возникшие для Компании в результате уплаты Банком-плательщиком суммы, указанной в</w:t>
      </w:r>
      <w:r w:rsidRPr="00C0452F">
        <w:rPr>
          <w:rFonts w:ascii="Courier New" w:hAnsi="Courier New" w:cs="Courier New"/>
          <w:sz w:val="20"/>
          <w:szCs w:val="20"/>
          <w:lang w:val="en-US"/>
        </w:rPr>
        <w:t> </w:t>
      </w:r>
      <w:r w:rsidRPr="00C0452F">
        <w:rPr>
          <w:rFonts w:ascii="GHEA Grapalat" w:hAnsi="GHEA Grapalat"/>
          <w:sz w:val="20"/>
          <w:szCs w:val="20"/>
        </w:rPr>
        <w:t>Требовании. Банк не обязан проверять факты нарушения Компанией условий договора.</w:t>
      </w:r>
    </w:p>
    <w:p w14:paraId="47434F66" w14:textId="77777777" w:rsidR="000A214C" w:rsidRPr="00C0452F" w:rsidRDefault="000A214C" w:rsidP="00BC1DEE">
      <w:pPr>
        <w:widowControl w:val="0"/>
        <w:tabs>
          <w:tab w:val="left" w:pos="1134"/>
        </w:tabs>
        <w:ind w:firstLine="567"/>
        <w:jc w:val="both"/>
        <w:rPr>
          <w:rFonts w:ascii="GHEA Grapalat" w:hAnsi="GHEA Grapalat" w:cs="GHEA Grapalat"/>
          <w:sz w:val="20"/>
          <w:szCs w:val="20"/>
        </w:rPr>
      </w:pPr>
      <w:r w:rsidRPr="00C0452F">
        <w:rPr>
          <w:rFonts w:ascii="GHEA Grapalat" w:hAnsi="GHEA Grapalat"/>
          <w:sz w:val="20"/>
          <w:szCs w:val="20"/>
        </w:rPr>
        <w:t>1.</w:t>
      </w:r>
      <w:r w:rsidR="004D54B3" w:rsidRPr="00C0452F">
        <w:rPr>
          <w:rFonts w:ascii="GHEA Grapalat" w:hAnsi="GHEA Grapalat"/>
          <w:sz w:val="20"/>
          <w:szCs w:val="20"/>
        </w:rPr>
        <w:t>7</w:t>
      </w:r>
      <w:r w:rsidRPr="00C0452F">
        <w:rPr>
          <w:rFonts w:ascii="GHEA Grapalat" w:hAnsi="GHEA Grapalat"/>
          <w:sz w:val="20"/>
          <w:szCs w:val="20"/>
        </w:rPr>
        <w:t>.</w:t>
      </w:r>
      <w:r w:rsidRPr="00C0452F">
        <w:rPr>
          <w:rFonts w:ascii="GHEA Grapalat" w:hAnsi="GHEA Grapalat"/>
          <w:sz w:val="20"/>
          <w:szCs w:val="20"/>
        </w:rPr>
        <w:tab/>
        <w:t xml:space="preserve">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w:t>
      </w:r>
      <w:r w:rsidRPr="00C0452F">
        <w:rPr>
          <w:rFonts w:ascii="GHEA Grapalat" w:hAnsi="GHEA Grapalat"/>
          <w:sz w:val="20"/>
          <w:szCs w:val="20"/>
        </w:rPr>
        <w:lastRenderedPageBreak/>
        <w:t>уведомить Заказчика.</w:t>
      </w:r>
    </w:p>
    <w:p w14:paraId="0C12CC8A" w14:textId="77777777" w:rsidR="00A34C85" w:rsidRPr="00C0452F" w:rsidRDefault="000A214C" w:rsidP="00BC1DEE">
      <w:pPr>
        <w:widowControl w:val="0"/>
        <w:tabs>
          <w:tab w:val="left" w:pos="1134"/>
        </w:tabs>
        <w:ind w:firstLine="567"/>
        <w:jc w:val="both"/>
        <w:rPr>
          <w:rFonts w:ascii="GHEA Grapalat" w:hAnsi="GHEA Grapalat"/>
          <w:sz w:val="20"/>
          <w:szCs w:val="20"/>
          <w:lang w:val="hy-AM"/>
        </w:rPr>
      </w:pPr>
      <w:r w:rsidRPr="00C0452F">
        <w:rPr>
          <w:rFonts w:ascii="GHEA Grapalat" w:hAnsi="GHEA Grapalat"/>
          <w:sz w:val="20"/>
          <w:szCs w:val="20"/>
        </w:rPr>
        <w:t>1.</w:t>
      </w:r>
      <w:r w:rsidR="004D54B3" w:rsidRPr="00C0452F">
        <w:rPr>
          <w:rFonts w:ascii="GHEA Grapalat" w:hAnsi="GHEA Grapalat"/>
          <w:sz w:val="20"/>
          <w:szCs w:val="20"/>
        </w:rPr>
        <w:t>8</w:t>
      </w:r>
      <w:r w:rsidRPr="00C0452F">
        <w:rPr>
          <w:rFonts w:ascii="GHEA Grapalat" w:hAnsi="GHEA Grapalat"/>
          <w:sz w:val="20"/>
          <w:szCs w:val="20"/>
        </w:rPr>
        <w:t>.</w:t>
      </w:r>
      <w:r w:rsidRPr="00C0452F">
        <w:rPr>
          <w:rFonts w:ascii="GHEA Grapalat" w:hAnsi="GHEA Grapalat"/>
          <w:sz w:val="20"/>
          <w:szCs w:val="20"/>
        </w:rPr>
        <w:tab/>
        <w:t>В случае если в течение десяти рабочих дней после представления в</w:t>
      </w:r>
      <w:r w:rsidRPr="00C0452F">
        <w:rPr>
          <w:rFonts w:ascii="Courier New" w:hAnsi="Courier New" w:cs="Courier New"/>
          <w:sz w:val="20"/>
          <w:szCs w:val="20"/>
          <w:lang w:val="en-US"/>
        </w:rPr>
        <w:t> </w:t>
      </w:r>
      <w:r w:rsidRPr="00C0452F">
        <w:rPr>
          <w:rFonts w:ascii="GHEA Grapalat" w:hAnsi="GHEA Grapalat"/>
          <w:sz w:val="20"/>
          <w:szCs w:val="20"/>
        </w:rPr>
        <w:t>Банк</w:t>
      </w:r>
      <w:r w:rsidR="00A34C85" w:rsidRPr="00C0452F">
        <w:rPr>
          <w:rFonts w:ascii="GHEA Grapalat" w:hAnsi="GHEA Grapalat"/>
          <w:sz w:val="20"/>
          <w:szCs w:val="20"/>
          <w:lang w:val="hy-AM"/>
        </w:rPr>
        <w:t xml:space="preserve"> </w:t>
      </w:r>
    </w:p>
    <w:p w14:paraId="2CD6A6EA" w14:textId="77777777" w:rsidR="00AC1597" w:rsidRPr="00C0452F" w:rsidRDefault="000A214C" w:rsidP="00BC1DEE">
      <w:pPr>
        <w:widowControl w:val="0"/>
        <w:tabs>
          <w:tab w:val="left" w:pos="1134"/>
        </w:tabs>
        <w:ind w:firstLine="567"/>
        <w:jc w:val="both"/>
        <w:rPr>
          <w:rFonts w:ascii="GHEA Grapalat" w:hAnsi="GHEA Grapalat"/>
          <w:sz w:val="20"/>
          <w:szCs w:val="20"/>
        </w:rPr>
      </w:pPr>
      <w:r w:rsidRPr="00C0452F">
        <w:rPr>
          <w:rFonts w:ascii="GHEA Grapalat" w:hAnsi="GHEA Grapalat"/>
          <w:sz w:val="20"/>
          <w:szCs w:val="20"/>
        </w:rPr>
        <w:t>настоящего Соглашения и прилагаемого Требования по независящим от</w:t>
      </w:r>
      <w:r w:rsidRPr="00C0452F">
        <w:rPr>
          <w:rFonts w:ascii="Courier New" w:hAnsi="Courier New" w:cs="Courier New"/>
          <w:sz w:val="20"/>
          <w:szCs w:val="20"/>
          <w:lang w:val="en-US"/>
        </w:rPr>
        <w:t> </w:t>
      </w:r>
      <w:r w:rsidRPr="00C0452F">
        <w:rPr>
          <w:rFonts w:ascii="GHEA Grapalat" w:hAnsi="GHEA Grapalat"/>
          <w:sz w:val="20"/>
          <w:szCs w:val="20"/>
        </w:rPr>
        <w:t xml:space="preserve">Банка </w:t>
      </w:r>
    </w:p>
    <w:p w14:paraId="7C49C9AD" w14:textId="05ABD9FE" w:rsidR="000A214C" w:rsidRPr="00C0452F" w:rsidRDefault="000A214C" w:rsidP="00BC1DEE">
      <w:pPr>
        <w:widowControl w:val="0"/>
        <w:tabs>
          <w:tab w:val="left" w:pos="1134"/>
        </w:tabs>
        <w:ind w:firstLine="567"/>
        <w:jc w:val="both"/>
        <w:rPr>
          <w:rFonts w:ascii="GHEA Grapalat" w:hAnsi="GHEA Grapalat"/>
          <w:sz w:val="20"/>
          <w:szCs w:val="20"/>
        </w:rPr>
      </w:pPr>
      <w:r w:rsidRPr="00C0452F">
        <w:rPr>
          <w:rFonts w:ascii="GHEA Grapalat" w:hAnsi="GHEA Grapalat"/>
          <w:sz w:val="20"/>
          <w:szCs w:val="20"/>
        </w:rPr>
        <w:t>причинам Заказчику не выплачивается сумма, Заказчик передает в ЗАО "АКРА Кредит Репортинг" (Кредитное бюро) сведения о Компании в связи с</w:t>
      </w:r>
      <w:r w:rsidRPr="00C0452F">
        <w:rPr>
          <w:rFonts w:ascii="Courier New" w:hAnsi="Courier New" w:cs="Courier New"/>
          <w:sz w:val="20"/>
          <w:szCs w:val="20"/>
          <w:lang w:val="en-US"/>
        </w:rPr>
        <w:t> </w:t>
      </w:r>
      <w:r w:rsidRPr="00C0452F">
        <w:rPr>
          <w:rFonts w:ascii="GHEA Grapalat" w:hAnsi="GHEA Grapalat"/>
          <w:sz w:val="20"/>
          <w:szCs w:val="20"/>
        </w:rPr>
        <w:t>неуплатой.</w:t>
      </w:r>
    </w:p>
    <w:p w14:paraId="35CAF8F2" w14:textId="77777777" w:rsidR="000A214C" w:rsidRPr="00C0452F" w:rsidRDefault="000A214C" w:rsidP="00BC1DEE">
      <w:pPr>
        <w:widowControl w:val="0"/>
        <w:jc w:val="center"/>
        <w:rPr>
          <w:rFonts w:ascii="GHEA Grapalat" w:hAnsi="GHEA Grapalat" w:cs="GHEA Grapalat"/>
          <w:b/>
          <w:bCs/>
          <w:sz w:val="20"/>
          <w:szCs w:val="20"/>
        </w:rPr>
      </w:pPr>
      <w:r w:rsidRPr="00C0452F">
        <w:rPr>
          <w:rFonts w:ascii="GHEA Grapalat" w:hAnsi="GHEA Grapalat"/>
          <w:b/>
          <w:sz w:val="20"/>
          <w:szCs w:val="20"/>
        </w:rPr>
        <w:t>2. Иные условия</w:t>
      </w:r>
    </w:p>
    <w:tbl>
      <w:tblPr>
        <w:tblpPr w:leftFromText="180" w:rightFromText="180" w:vertAnchor="page" w:horzAnchor="margin" w:tblpXSpec="center" w:tblpY="3909"/>
        <w:tblW w:w="10598" w:type="dxa"/>
        <w:tblLook w:val="0000" w:firstRow="0" w:lastRow="0" w:firstColumn="0" w:lastColumn="0" w:noHBand="0" w:noVBand="0"/>
      </w:tblPr>
      <w:tblGrid>
        <w:gridCol w:w="5616"/>
        <w:gridCol w:w="4982"/>
      </w:tblGrid>
      <w:tr w:rsidR="00C0452F" w:rsidRPr="00C0452F" w14:paraId="52F47C8F" w14:textId="77777777" w:rsidTr="00BC1DEE">
        <w:trPr>
          <w:trHeight w:val="411"/>
        </w:trPr>
        <w:tc>
          <w:tcPr>
            <w:tcW w:w="10598" w:type="dxa"/>
            <w:gridSpan w:val="2"/>
            <w:tcBorders>
              <w:top w:val="single" w:sz="4" w:space="0" w:color="auto"/>
              <w:left w:val="single" w:sz="4" w:space="0" w:color="auto"/>
              <w:bottom w:val="single" w:sz="4" w:space="0" w:color="auto"/>
              <w:right w:val="single" w:sz="4" w:space="0" w:color="000000"/>
            </w:tcBorders>
            <w:noWrap/>
            <w:vAlign w:val="bottom"/>
          </w:tcPr>
          <w:p w14:paraId="6FCE287F" w14:textId="77777777" w:rsidR="00AC1597" w:rsidRPr="00C0452F" w:rsidRDefault="00AC1597" w:rsidP="00BC1DEE">
            <w:pPr>
              <w:widowControl w:val="0"/>
              <w:tabs>
                <w:tab w:val="left" w:pos="3402"/>
              </w:tabs>
              <w:ind w:left="360"/>
              <w:rPr>
                <w:rFonts w:ascii="GHEA Grapalat" w:hAnsi="GHEA Grapalat" w:cs="Sylfaen"/>
                <w:b/>
                <w:bCs/>
                <w:sz w:val="18"/>
                <w:szCs w:val="18"/>
                <w:lang w:val="en-US"/>
              </w:rPr>
            </w:pPr>
            <w:r w:rsidRPr="00C0452F">
              <w:rPr>
                <w:rFonts w:ascii="GHEA Grapalat" w:hAnsi="GHEA Grapalat"/>
                <w:sz w:val="18"/>
                <w:szCs w:val="18"/>
                <w:lang w:val="en-US"/>
              </w:rPr>
              <w:t>1.</w:t>
            </w:r>
            <w:r w:rsidRPr="00C0452F">
              <w:rPr>
                <w:rFonts w:ascii="GHEA Grapalat" w:hAnsi="GHEA Grapalat"/>
                <w:b/>
                <w:sz w:val="18"/>
                <w:szCs w:val="18"/>
                <w:lang w:val="en-US"/>
              </w:rPr>
              <w:tab/>
            </w:r>
            <w:r w:rsidRPr="00C0452F">
              <w:rPr>
                <w:rFonts w:ascii="GHEA Grapalat" w:hAnsi="GHEA Grapalat"/>
                <w:b/>
                <w:sz w:val="18"/>
                <w:szCs w:val="18"/>
              </w:rPr>
              <w:t xml:space="preserve">ПЛАТЕЖНОЕ ТРЕБОВАНИЕ </w:t>
            </w:r>
            <w:r w:rsidRPr="00C0452F">
              <w:rPr>
                <w:rFonts w:ascii="GHEA Grapalat" w:hAnsi="GHEA Grapalat"/>
                <w:b/>
                <w:sz w:val="18"/>
                <w:szCs w:val="18"/>
                <w:lang w:val="en-US"/>
              </w:rPr>
              <w:t>*</w:t>
            </w:r>
          </w:p>
        </w:tc>
      </w:tr>
      <w:tr w:rsidR="00C0452F" w:rsidRPr="00C0452F" w14:paraId="31B8C8EB" w14:textId="77777777" w:rsidTr="00BC1DEE">
        <w:trPr>
          <w:trHeight w:val="273"/>
        </w:trPr>
        <w:tc>
          <w:tcPr>
            <w:tcW w:w="10598" w:type="dxa"/>
            <w:gridSpan w:val="2"/>
            <w:tcBorders>
              <w:top w:val="single" w:sz="4" w:space="0" w:color="auto"/>
              <w:left w:val="single" w:sz="4" w:space="0" w:color="auto"/>
              <w:bottom w:val="single" w:sz="4" w:space="0" w:color="auto"/>
              <w:right w:val="single" w:sz="4" w:space="0" w:color="000000"/>
            </w:tcBorders>
            <w:noWrap/>
            <w:vAlign w:val="bottom"/>
          </w:tcPr>
          <w:p w14:paraId="085B4D7F" w14:textId="77777777" w:rsidR="00AC1597" w:rsidRPr="00C0452F" w:rsidRDefault="00AC1597" w:rsidP="00BC1DEE">
            <w:pPr>
              <w:widowControl w:val="0"/>
              <w:tabs>
                <w:tab w:val="left" w:pos="855"/>
              </w:tabs>
              <w:ind w:left="360"/>
              <w:rPr>
                <w:rFonts w:ascii="GHEA Grapalat" w:hAnsi="GHEA Grapalat" w:cs="Sylfaen"/>
                <w:sz w:val="18"/>
                <w:szCs w:val="18"/>
              </w:rPr>
            </w:pPr>
            <w:r w:rsidRPr="00C0452F">
              <w:rPr>
                <w:rFonts w:ascii="GHEA Grapalat" w:hAnsi="GHEA Grapalat"/>
                <w:sz w:val="18"/>
                <w:szCs w:val="18"/>
              </w:rPr>
              <w:t>2.</w:t>
            </w:r>
            <w:r w:rsidRPr="00C0452F">
              <w:rPr>
                <w:rFonts w:ascii="GHEA Grapalat" w:hAnsi="GHEA Grapalat"/>
                <w:sz w:val="18"/>
                <w:szCs w:val="18"/>
              </w:rPr>
              <w:tab/>
              <w:t xml:space="preserve">Номер </w:t>
            </w:r>
          </w:p>
        </w:tc>
      </w:tr>
      <w:tr w:rsidR="00C0452F" w:rsidRPr="00C0452F" w14:paraId="4BDF5D83" w14:textId="77777777" w:rsidTr="00BC1DEE">
        <w:trPr>
          <w:trHeight w:val="274"/>
        </w:trPr>
        <w:tc>
          <w:tcPr>
            <w:tcW w:w="10598" w:type="dxa"/>
            <w:gridSpan w:val="2"/>
            <w:tcBorders>
              <w:top w:val="single" w:sz="4" w:space="0" w:color="auto"/>
              <w:left w:val="single" w:sz="4" w:space="0" w:color="auto"/>
              <w:bottom w:val="single" w:sz="4" w:space="0" w:color="auto"/>
              <w:right w:val="single" w:sz="4" w:space="0" w:color="000000"/>
            </w:tcBorders>
            <w:noWrap/>
            <w:vAlign w:val="bottom"/>
          </w:tcPr>
          <w:p w14:paraId="1900B9AA" w14:textId="77777777" w:rsidR="00AC1597" w:rsidRPr="00C0452F" w:rsidRDefault="00AC1597" w:rsidP="00BC1DEE">
            <w:pPr>
              <w:widowControl w:val="0"/>
              <w:tabs>
                <w:tab w:val="left" w:pos="3390"/>
              </w:tabs>
              <w:ind w:left="322"/>
              <w:rPr>
                <w:rFonts w:ascii="GHEA Grapalat" w:hAnsi="GHEA Grapalat" w:cs="Sylfaen"/>
                <w:sz w:val="18"/>
                <w:szCs w:val="18"/>
              </w:rPr>
            </w:pPr>
            <w:r w:rsidRPr="00C0452F">
              <w:rPr>
                <w:rFonts w:ascii="GHEA Grapalat" w:hAnsi="GHEA Grapalat"/>
                <w:sz w:val="18"/>
                <w:szCs w:val="18"/>
              </w:rPr>
              <w:t>3</w:t>
            </w:r>
            <w:r w:rsidRPr="00C0452F">
              <w:rPr>
                <w:rFonts w:ascii="GHEA Grapalat" w:hAnsi="GHEA Grapalat"/>
                <w:sz w:val="18"/>
                <w:szCs w:val="18"/>
              </w:rPr>
              <w:tab/>
              <w:t>Дата представления: "___" ___ 20</w:t>
            </w:r>
            <w:r w:rsidRPr="00C0452F">
              <w:rPr>
                <w:rFonts w:ascii="GHEA Grapalat" w:hAnsi="GHEA Grapalat"/>
                <w:sz w:val="18"/>
                <w:szCs w:val="18"/>
                <w:lang w:val="en-US"/>
              </w:rPr>
              <w:t>25</w:t>
            </w:r>
            <w:r w:rsidRPr="00C0452F">
              <w:rPr>
                <w:rFonts w:ascii="GHEA Grapalat" w:hAnsi="GHEA Grapalat"/>
                <w:sz w:val="18"/>
                <w:szCs w:val="18"/>
              </w:rPr>
              <w:t>г.</w:t>
            </w:r>
          </w:p>
        </w:tc>
      </w:tr>
      <w:tr w:rsidR="00C0452F" w:rsidRPr="00C0452F" w14:paraId="272EEAE0" w14:textId="77777777" w:rsidTr="00BC1DEE">
        <w:trPr>
          <w:trHeight w:val="282"/>
        </w:trPr>
        <w:tc>
          <w:tcPr>
            <w:tcW w:w="10598" w:type="dxa"/>
            <w:gridSpan w:val="2"/>
            <w:tcBorders>
              <w:top w:val="single" w:sz="4" w:space="0" w:color="auto"/>
              <w:left w:val="single" w:sz="4" w:space="0" w:color="auto"/>
              <w:bottom w:val="single" w:sz="4" w:space="0" w:color="auto"/>
              <w:right w:val="single" w:sz="4" w:space="0" w:color="000000"/>
            </w:tcBorders>
            <w:noWrap/>
            <w:vAlign w:val="bottom"/>
          </w:tcPr>
          <w:p w14:paraId="5313519E" w14:textId="77777777" w:rsidR="00AC1597" w:rsidRPr="00C0452F" w:rsidRDefault="00AC1597" w:rsidP="00BC1DEE">
            <w:pPr>
              <w:widowControl w:val="0"/>
              <w:tabs>
                <w:tab w:val="left" w:pos="855"/>
              </w:tabs>
              <w:ind w:left="360"/>
              <w:rPr>
                <w:rFonts w:ascii="GHEA Grapalat" w:hAnsi="GHEA Grapalat"/>
                <w:sz w:val="18"/>
                <w:szCs w:val="18"/>
              </w:rPr>
            </w:pPr>
            <w:r w:rsidRPr="00C0452F">
              <w:rPr>
                <w:rFonts w:ascii="GHEA Grapalat" w:hAnsi="GHEA Grapalat"/>
                <w:sz w:val="18"/>
                <w:szCs w:val="18"/>
              </w:rPr>
              <w:t>4.</w:t>
            </w:r>
            <w:r w:rsidRPr="00C0452F">
              <w:rPr>
                <w:rFonts w:ascii="GHEA Grapalat" w:hAnsi="GHEA Grapalat"/>
                <w:sz w:val="18"/>
                <w:szCs w:val="18"/>
              </w:rPr>
              <w:tab/>
              <w:t>Наименование, или имя, фамилия плательщика (Компания:</w:t>
            </w:r>
          </w:p>
        </w:tc>
      </w:tr>
      <w:tr w:rsidR="00C0452F" w:rsidRPr="00C0452F" w14:paraId="5624A56F" w14:textId="77777777" w:rsidTr="00BC1DEE">
        <w:trPr>
          <w:trHeight w:val="382"/>
        </w:trPr>
        <w:tc>
          <w:tcPr>
            <w:tcW w:w="10598" w:type="dxa"/>
            <w:gridSpan w:val="2"/>
            <w:tcBorders>
              <w:top w:val="single" w:sz="4" w:space="0" w:color="auto"/>
              <w:left w:val="single" w:sz="4" w:space="0" w:color="auto"/>
              <w:bottom w:val="single" w:sz="4" w:space="0" w:color="auto"/>
              <w:right w:val="single" w:sz="4" w:space="0" w:color="000000"/>
            </w:tcBorders>
            <w:noWrap/>
            <w:vAlign w:val="bottom"/>
          </w:tcPr>
          <w:p w14:paraId="4DF549FF" w14:textId="77777777" w:rsidR="00AC1597" w:rsidRPr="00C0452F" w:rsidRDefault="00AC1597" w:rsidP="00BC1DEE">
            <w:pPr>
              <w:widowControl w:val="0"/>
              <w:tabs>
                <w:tab w:val="left" w:pos="855"/>
              </w:tabs>
              <w:ind w:left="360"/>
              <w:rPr>
                <w:rFonts w:ascii="GHEA Grapalat" w:hAnsi="GHEA Grapalat"/>
                <w:sz w:val="18"/>
                <w:szCs w:val="18"/>
              </w:rPr>
            </w:pPr>
            <w:r w:rsidRPr="00C0452F">
              <w:rPr>
                <w:rFonts w:ascii="GHEA Grapalat" w:hAnsi="GHEA Grapalat"/>
                <w:sz w:val="18"/>
                <w:szCs w:val="18"/>
              </w:rPr>
              <w:t>5.</w:t>
            </w:r>
            <w:r w:rsidRPr="00C0452F">
              <w:rPr>
                <w:rFonts w:ascii="GHEA Grapalat" w:hAnsi="GHEA Grapalat"/>
                <w:sz w:val="18"/>
                <w:szCs w:val="18"/>
              </w:rPr>
              <w:tab/>
              <w:t>Обслуживающая плательщика Финансовая организация (банк):</w:t>
            </w:r>
          </w:p>
        </w:tc>
      </w:tr>
      <w:tr w:rsidR="00C0452F" w:rsidRPr="00C0452F" w14:paraId="23851660" w14:textId="77777777" w:rsidTr="00BC1DEE">
        <w:trPr>
          <w:trHeight w:val="273"/>
        </w:trPr>
        <w:tc>
          <w:tcPr>
            <w:tcW w:w="10598" w:type="dxa"/>
            <w:gridSpan w:val="2"/>
            <w:tcBorders>
              <w:top w:val="single" w:sz="4" w:space="0" w:color="auto"/>
              <w:left w:val="single" w:sz="4" w:space="0" w:color="auto"/>
              <w:bottom w:val="single" w:sz="4" w:space="0" w:color="auto"/>
              <w:right w:val="single" w:sz="4" w:space="0" w:color="000000"/>
            </w:tcBorders>
            <w:noWrap/>
            <w:vAlign w:val="bottom"/>
          </w:tcPr>
          <w:p w14:paraId="56EB7F72" w14:textId="77777777" w:rsidR="00AC1597" w:rsidRPr="00C0452F" w:rsidRDefault="00AC1597" w:rsidP="00BC1DEE">
            <w:pPr>
              <w:widowControl w:val="0"/>
              <w:tabs>
                <w:tab w:val="left" w:pos="855"/>
              </w:tabs>
              <w:ind w:left="360"/>
              <w:rPr>
                <w:rFonts w:ascii="GHEA Grapalat" w:hAnsi="GHEA Grapalat"/>
                <w:sz w:val="18"/>
                <w:szCs w:val="18"/>
              </w:rPr>
            </w:pPr>
            <w:r w:rsidRPr="00C0452F">
              <w:rPr>
                <w:rFonts w:ascii="GHEA Grapalat" w:hAnsi="GHEA Grapalat"/>
                <w:sz w:val="18"/>
                <w:szCs w:val="18"/>
              </w:rPr>
              <w:t>6.</w:t>
            </w:r>
            <w:r w:rsidRPr="00C0452F">
              <w:rPr>
                <w:rFonts w:ascii="GHEA Grapalat" w:hAnsi="GHEA Grapalat"/>
                <w:sz w:val="18"/>
                <w:szCs w:val="18"/>
              </w:rPr>
              <w:tab/>
              <w:t>Номер счета плательщика:</w:t>
            </w:r>
          </w:p>
        </w:tc>
      </w:tr>
      <w:tr w:rsidR="00C0452F" w:rsidRPr="00C0452F" w14:paraId="0C699EE6" w14:textId="77777777" w:rsidTr="00BC1DEE">
        <w:trPr>
          <w:trHeight w:val="352"/>
        </w:trPr>
        <w:tc>
          <w:tcPr>
            <w:tcW w:w="10598" w:type="dxa"/>
            <w:gridSpan w:val="2"/>
            <w:tcBorders>
              <w:top w:val="single" w:sz="4" w:space="0" w:color="auto"/>
              <w:left w:val="single" w:sz="4" w:space="0" w:color="auto"/>
              <w:bottom w:val="single" w:sz="4" w:space="0" w:color="auto"/>
              <w:right w:val="single" w:sz="4" w:space="0" w:color="000000"/>
            </w:tcBorders>
            <w:noWrap/>
            <w:vAlign w:val="bottom"/>
          </w:tcPr>
          <w:p w14:paraId="43B8322C" w14:textId="77777777" w:rsidR="00AC1597" w:rsidRPr="00C0452F" w:rsidRDefault="00AC1597" w:rsidP="00BC1DEE">
            <w:pPr>
              <w:widowControl w:val="0"/>
              <w:tabs>
                <w:tab w:val="left" w:pos="855"/>
              </w:tabs>
              <w:ind w:left="360"/>
              <w:rPr>
                <w:rFonts w:ascii="GHEA Grapalat" w:hAnsi="GHEA Grapalat"/>
                <w:sz w:val="18"/>
                <w:szCs w:val="18"/>
              </w:rPr>
            </w:pPr>
            <w:r w:rsidRPr="00C0452F">
              <w:rPr>
                <w:rFonts w:ascii="GHEA Grapalat" w:hAnsi="GHEA Grapalat"/>
                <w:sz w:val="18"/>
                <w:szCs w:val="18"/>
              </w:rPr>
              <w:t>7.</w:t>
            </w:r>
            <w:r w:rsidRPr="00C0452F">
              <w:rPr>
                <w:rFonts w:ascii="GHEA Grapalat" w:hAnsi="GHEA Grapalat"/>
                <w:sz w:val="18"/>
                <w:szCs w:val="18"/>
              </w:rPr>
              <w:tab/>
              <w:t>УНН плательщика:</w:t>
            </w:r>
          </w:p>
        </w:tc>
      </w:tr>
      <w:tr w:rsidR="00C0452F" w:rsidRPr="00C0452F" w14:paraId="177EA210" w14:textId="77777777" w:rsidTr="00BC1DEE">
        <w:trPr>
          <w:trHeight w:val="442"/>
        </w:trPr>
        <w:tc>
          <w:tcPr>
            <w:tcW w:w="10598" w:type="dxa"/>
            <w:gridSpan w:val="2"/>
            <w:tcBorders>
              <w:top w:val="single" w:sz="4" w:space="0" w:color="auto"/>
              <w:left w:val="single" w:sz="4" w:space="0" w:color="auto"/>
              <w:bottom w:val="single" w:sz="4" w:space="0" w:color="auto"/>
              <w:right w:val="single" w:sz="4" w:space="0" w:color="000000"/>
            </w:tcBorders>
            <w:noWrap/>
            <w:vAlign w:val="bottom"/>
          </w:tcPr>
          <w:p w14:paraId="4B019A05" w14:textId="77777777" w:rsidR="00AC1597" w:rsidRPr="00C0452F" w:rsidRDefault="00AC1597" w:rsidP="00BC1DEE">
            <w:pPr>
              <w:widowControl w:val="0"/>
              <w:tabs>
                <w:tab w:val="left" w:pos="855"/>
              </w:tabs>
              <w:ind w:left="360"/>
              <w:rPr>
                <w:rFonts w:ascii="GHEA Grapalat" w:hAnsi="GHEA Grapalat"/>
                <w:sz w:val="18"/>
                <w:szCs w:val="18"/>
              </w:rPr>
            </w:pPr>
            <w:r w:rsidRPr="00C0452F">
              <w:rPr>
                <w:rFonts w:ascii="GHEA Grapalat" w:hAnsi="GHEA Grapalat"/>
                <w:sz w:val="18"/>
                <w:szCs w:val="18"/>
              </w:rPr>
              <w:t>8.</w:t>
            </w:r>
            <w:r w:rsidRPr="00C0452F">
              <w:rPr>
                <w:rFonts w:ascii="GHEA Grapalat" w:hAnsi="GHEA Grapalat"/>
                <w:sz w:val="18"/>
                <w:szCs w:val="18"/>
              </w:rPr>
              <w:tab/>
              <w:t>НЗОУ плательщика:</w:t>
            </w:r>
          </w:p>
        </w:tc>
      </w:tr>
      <w:tr w:rsidR="00C0452F" w:rsidRPr="00C0452F" w14:paraId="7BE0E916" w14:textId="77777777" w:rsidTr="00BC1DEE">
        <w:trPr>
          <w:trHeight w:val="352"/>
        </w:trPr>
        <w:tc>
          <w:tcPr>
            <w:tcW w:w="10598" w:type="dxa"/>
            <w:gridSpan w:val="2"/>
            <w:tcBorders>
              <w:top w:val="single" w:sz="4" w:space="0" w:color="auto"/>
              <w:left w:val="single" w:sz="4" w:space="0" w:color="auto"/>
              <w:bottom w:val="single" w:sz="4" w:space="0" w:color="auto"/>
              <w:right w:val="single" w:sz="4" w:space="0" w:color="000000"/>
            </w:tcBorders>
            <w:noWrap/>
            <w:vAlign w:val="bottom"/>
          </w:tcPr>
          <w:p w14:paraId="701BF708" w14:textId="77777777" w:rsidR="00AC1597" w:rsidRPr="00C0452F" w:rsidRDefault="00AC1597" w:rsidP="00BC1DEE">
            <w:pPr>
              <w:widowControl w:val="0"/>
              <w:tabs>
                <w:tab w:val="left" w:pos="855"/>
              </w:tabs>
              <w:ind w:left="360"/>
              <w:rPr>
                <w:rFonts w:ascii="GHEA Grapalat" w:hAnsi="GHEA Grapalat"/>
                <w:sz w:val="18"/>
                <w:szCs w:val="18"/>
              </w:rPr>
            </w:pPr>
            <w:r w:rsidRPr="00C0452F">
              <w:rPr>
                <w:rFonts w:ascii="GHEA Grapalat" w:hAnsi="GHEA Grapalat"/>
                <w:sz w:val="18"/>
                <w:szCs w:val="18"/>
              </w:rPr>
              <w:t>9.</w:t>
            </w:r>
            <w:r w:rsidRPr="00C0452F">
              <w:rPr>
                <w:rFonts w:ascii="GHEA Grapalat" w:hAnsi="GHEA Grapalat"/>
                <w:sz w:val="18"/>
                <w:szCs w:val="18"/>
              </w:rPr>
              <w:tab/>
              <w:t>Наименование, или имя, фамилия бенефициара:</w:t>
            </w:r>
          </w:p>
        </w:tc>
      </w:tr>
      <w:tr w:rsidR="00C0452F" w:rsidRPr="00C0452F" w14:paraId="7FB07641" w14:textId="77777777" w:rsidTr="00BC1DEE">
        <w:trPr>
          <w:trHeight w:val="352"/>
        </w:trPr>
        <w:tc>
          <w:tcPr>
            <w:tcW w:w="10598" w:type="dxa"/>
            <w:gridSpan w:val="2"/>
            <w:tcBorders>
              <w:top w:val="single" w:sz="4" w:space="0" w:color="auto"/>
              <w:left w:val="single" w:sz="4" w:space="0" w:color="auto"/>
              <w:bottom w:val="single" w:sz="4" w:space="0" w:color="auto"/>
              <w:right w:val="single" w:sz="4" w:space="0" w:color="000000"/>
            </w:tcBorders>
            <w:noWrap/>
            <w:vAlign w:val="bottom"/>
          </w:tcPr>
          <w:p w14:paraId="7E5AE281" w14:textId="77777777" w:rsidR="00AC1597" w:rsidRPr="00C0452F" w:rsidRDefault="00AC1597" w:rsidP="00BC1DEE">
            <w:pPr>
              <w:widowControl w:val="0"/>
              <w:tabs>
                <w:tab w:val="left" w:pos="855"/>
              </w:tabs>
              <w:ind w:left="360"/>
              <w:rPr>
                <w:rFonts w:ascii="GHEA Grapalat" w:hAnsi="GHEA Grapalat"/>
                <w:sz w:val="18"/>
                <w:szCs w:val="18"/>
              </w:rPr>
            </w:pPr>
            <w:r w:rsidRPr="00C0452F">
              <w:rPr>
                <w:rFonts w:ascii="GHEA Grapalat" w:hAnsi="GHEA Grapalat"/>
                <w:sz w:val="18"/>
                <w:szCs w:val="18"/>
              </w:rPr>
              <w:t>10.</w:t>
            </w:r>
            <w:r w:rsidRPr="00C0452F">
              <w:rPr>
                <w:rFonts w:ascii="GHEA Grapalat" w:hAnsi="GHEA Grapalat"/>
                <w:sz w:val="18"/>
                <w:szCs w:val="18"/>
              </w:rPr>
              <w:tab/>
              <w:t>НЗОУ бенефициара (не заполняется)</w:t>
            </w:r>
          </w:p>
        </w:tc>
      </w:tr>
      <w:tr w:rsidR="00C0452F" w:rsidRPr="00C0452F" w14:paraId="6674E3AB" w14:textId="77777777" w:rsidTr="00BC1DEE">
        <w:trPr>
          <w:trHeight w:val="343"/>
        </w:trPr>
        <w:tc>
          <w:tcPr>
            <w:tcW w:w="10598" w:type="dxa"/>
            <w:gridSpan w:val="2"/>
            <w:tcBorders>
              <w:top w:val="single" w:sz="4" w:space="0" w:color="auto"/>
              <w:left w:val="single" w:sz="4" w:space="0" w:color="auto"/>
              <w:bottom w:val="single" w:sz="4" w:space="0" w:color="auto"/>
              <w:right w:val="single" w:sz="4" w:space="0" w:color="000000"/>
            </w:tcBorders>
            <w:noWrap/>
            <w:vAlign w:val="bottom"/>
          </w:tcPr>
          <w:p w14:paraId="2FB5A482" w14:textId="77777777" w:rsidR="00AC1597" w:rsidRPr="00C0452F" w:rsidRDefault="00AC1597" w:rsidP="00BC1DEE">
            <w:pPr>
              <w:widowControl w:val="0"/>
              <w:tabs>
                <w:tab w:val="left" w:pos="855"/>
              </w:tabs>
              <w:ind w:left="360"/>
              <w:rPr>
                <w:rFonts w:ascii="GHEA Grapalat" w:hAnsi="GHEA Grapalat"/>
                <w:sz w:val="18"/>
                <w:szCs w:val="18"/>
              </w:rPr>
            </w:pPr>
            <w:r w:rsidRPr="00C0452F">
              <w:rPr>
                <w:rFonts w:ascii="GHEA Grapalat" w:hAnsi="GHEA Grapalat"/>
                <w:sz w:val="18"/>
                <w:szCs w:val="18"/>
              </w:rPr>
              <w:t>11.</w:t>
            </w:r>
            <w:r w:rsidRPr="00C0452F">
              <w:rPr>
                <w:rFonts w:ascii="GHEA Grapalat" w:hAnsi="GHEA Grapalat"/>
                <w:sz w:val="18"/>
                <w:szCs w:val="18"/>
              </w:rPr>
              <w:tab/>
              <w:t>УНН бенефициара:</w:t>
            </w:r>
          </w:p>
        </w:tc>
      </w:tr>
      <w:tr w:rsidR="00C0452F" w:rsidRPr="00C0452F" w14:paraId="4C925018" w14:textId="77777777" w:rsidTr="00BC1DEE">
        <w:trPr>
          <w:trHeight w:val="361"/>
        </w:trPr>
        <w:tc>
          <w:tcPr>
            <w:tcW w:w="10598" w:type="dxa"/>
            <w:gridSpan w:val="2"/>
            <w:tcBorders>
              <w:top w:val="single" w:sz="4" w:space="0" w:color="auto"/>
              <w:left w:val="single" w:sz="4" w:space="0" w:color="auto"/>
              <w:bottom w:val="single" w:sz="4" w:space="0" w:color="auto"/>
              <w:right w:val="single" w:sz="4" w:space="0" w:color="000000"/>
            </w:tcBorders>
            <w:noWrap/>
            <w:vAlign w:val="bottom"/>
          </w:tcPr>
          <w:p w14:paraId="2D4F0C29" w14:textId="77777777" w:rsidR="00AC1597" w:rsidRPr="00C0452F" w:rsidRDefault="00AC1597" w:rsidP="00BC1DEE">
            <w:pPr>
              <w:widowControl w:val="0"/>
              <w:tabs>
                <w:tab w:val="left" w:pos="855"/>
              </w:tabs>
              <w:ind w:left="360"/>
              <w:rPr>
                <w:rFonts w:ascii="GHEA Grapalat" w:hAnsi="GHEA Grapalat"/>
                <w:sz w:val="18"/>
                <w:szCs w:val="18"/>
              </w:rPr>
            </w:pPr>
            <w:r w:rsidRPr="00C0452F">
              <w:rPr>
                <w:rFonts w:ascii="GHEA Grapalat" w:hAnsi="GHEA Grapalat"/>
                <w:sz w:val="18"/>
                <w:szCs w:val="18"/>
              </w:rPr>
              <w:t>12.</w:t>
            </w:r>
            <w:r w:rsidRPr="00C0452F">
              <w:rPr>
                <w:rFonts w:ascii="GHEA Grapalat" w:hAnsi="GHEA Grapalat"/>
                <w:sz w:val="18"/>
                <w:szCs w:val="18"/>
              </w:rPr>
              <w:tab/>
              <w:t>Обслуживающая бенефициара Финансовая организация (банк):</w:t>
            </w:r>
          </w:p>
        </w:tc>
      </w:tr>
      <w:tr w:rsidR="00C0452F" w:rsidRPr="00C0452F" w14:paraId="34EFDA03" w14:textId="77777777" w:rsidTr="00BC1DEE">
        <w:trPr>
          <w:trHeight w:val="433"/>
        </w:trPr>
        <w:tc>
          <w:tcPr>
            <w:tcW w:w="10598" w:type="dxa"/>
            <w:gridSpan w:val="2"/>
            <w:tcBorders>
              <w:top w:val="single" w:sz="4" w:space="0" w:color="auto"/>
              <w:left w:val="single" w:sz="4" w:space="0" w:color="auto"/>
              <w:bottom w:val="single" w:sz="4" w:space="0" w:color="auto"/>
              <w:right w:val="single" w:sz="4" w:space="0" w:color="000000"/>
            </w:tcBorders>
            <w:noWrap/>
            <w:vAlign w:val="bottom"/>
          </w:tcPr>
          <w:p w14:paraId="24178256" w14:textId="77777777" w:rsidR="00AC1597" w:rsidRPr="00C0452F" w:rsidRDefault="00AC1597" w:rsidP="00BC1DEE">
            <w:pPr>
              <w:widowControl w:val="0"/>
              <w:tabs>
                <w:tab w:val="left" w:pos="855"/>
              </w:tabs>
              <w:ind w:left="360"/>
              <w:rPr>
                <w:rFonts w:ascii="GHEA Grapalat" w:hAnsi="GHEA Grapalat"/>
                <w:sz w:val="18"/>
                <w:szCs w:val="18"/>
              </w:rPr>
            </w:pPr>
            <w:r w:rsidRPr="00C0452F">
              <w:rPr>
                <w:rFonts w:ascii="GHEA Grapalat" w:hAnsi="GHEA Grapalat"/>
                <w:sz w:val="18"/>
                <w:szCs w:val="18"/>
              </w:rPr>
              <w:t>13.</w:t>
            </w:r>
            <w:r w:rsidRPr="00C0452F">
              <w:rPr>
                <w:rFonts w:ascii="GHEA Grapalat" w:hAnsi="GHEA Grapalat"/>
                <w:sz w:val="18"/>
                <w:szCs w:val="18"/>
              </w:rPr>
              <w:tab/>
              <w:t>Номер счета бенефициара (сч.№)</w:t>
            </w:r>
          </w:p>
        </w:tc>
      </w:tr>
      <w:tr w:rsidR="00C0452F" w:rsidRPr="00C0452F" w14:paraId="2E9A8FC9" w14:textId="77777777" w:rsidTr="00BC1DEE">
        <w:trPr>
          <w:trHeight w:val="442"/>
        </w:trPr>
        <w:tc>
          <w:tcPr>
            <w:tcW w:w="10598" w:type="dxa"/>
            <w:gridSpan w:val="2"/>
            <w:tcBorders>
              <w:top w:val="single" w:sz="4" w:space="0" w:color="auto"/>
              <w:left w:val="single" w:sz="4" w:space="0" w:color="auto"/>
              <w:bottom w:val="single" w:sz="4" w:space="0" w:color="auto"/>
              <w:right w:val="single" w:sz="4" w:space="0" w:color="000000"/>
            </w:tcBorders>
            <w:noWrap/>
            <w:vAlign w:val="bottom"/>
          </w:tcPr>
          <w:p w14:paraId="708B647A" w14:textId="77777777" w:rsidR="00AC1597" w:rsidRPr="00C0452F" w:rsidRDefault="00AC1597" w:rsidP="00BC1DEE">
            <w:pPr>
              <w:widowControl w:val="0"/>
              <w:tabs>
                <w:tab w:val="left" w:pos="855"/>
              </w:tabs>
              <w:ind w:left="360"/>
              <w:rPr>
                <w:rFonts w:ascii="GHEA Grapalat" w:hAnsi="GHEA Grapalat"/>
                <w:sz w:val="18"/>
                <w:szCs w:val="18"/>
              </w:rPr>
            </w:pPr>
            <w:r w:rsidRPr="00C0452F">
              <w:rPr>
                <w:rFonts w:ascii="GHEA Grapalat" w:hAnsi="GHEA Grapalat"/>
                <w:sz w:val="18"/>
                <w:szCs w:val="18"/>
              </w:rPr>
              <w:t>14.</w:t>
            </w:r>
            <w:r w:rsidRPr="00C0452F">
              <w:rPr>
                <w:rFonts w:ascii="GHEA Grapalat" w:hAnsi="GHEA Grapalat"/>
                <w:sz w:val="18"/>
                <w:szCs w:val="18"/>
              </w:rPr>
              <w:tab/>
              <w:t>Сумма (цифрами и прописью):</w:t>
            </w:r>
          </w:p>
        </w:tc>
      </w:tr>
      <w:tr w:rsidR="00C0452F" w:rsidRPr="00C0452F" w14:paraId="3E02EE8B" w14:textId="77777777" w:rsidTr="00BC1DEE">
        <w:trPr>
          <w:trHeight w:val="652"/>
        </w:trPr>
        <w:tc>
          <w:tcPr>
            <w:tcW w:w="10598" w:type="dxa"/>
            <w:gridSpan w:val="2"/>
            <w:tcBorders>
              <w:top w:val="single" w:sz="4" w:space="0" w:color="auto"/>
              <w:left w:val="single" w:sz="4" w:space="0" w:color="auto"/>
              <w:bottom w:val="single" w:sz="4" w:space="0" w:color="auto"/>
              <w:right w:val="single" w:sz="4" w:space="0" w:color="000000"/>
            </w:tcBorders>
            <w:noWrap/>
            <w:vAlign w:val="bottom"/>
          </w:tcPr>
          <w:p w14:paraId="7A8AE869" w14:textId="77777777" w:rsidR="00AC1597" w:rsidRPr="00C0452F" w:rsidRDefault="00AC1597" w:rsidP="00BC1DEE">
            <w:pPr>
              <w:widowControl w:val="0"/>
              <w:tabs>
                <w:tab w:val="left" w:pos="855"/>
              </w:tabs>
              <w:ind w:left="360"/>
              <w:rPr>
                <w:rFonts w:ascii="GHEA Grapalat" w:hAnsi="GHEA Grapalat"/>
                <w:sz w:val="18"/>
                <w:szCs w:val="18"/>
              </w:rPr>
            </w:pPr>
            <w:r w:rsidRPr="00C0452F">
              <w:rPr>
                <w:rFonts w:ascii="GHEA Grapalat" w:hAnsi="GHEA Grapalat"/>
                <w:sz w:val="18"/>
                <w:szCs w:val="18"/>
              </w:rPr>
              <w:t>15.</w:t>
            </w:r>
            <w:r w:rsidRPr="00C0452F">
              <w:rPr>
                <w:rFonts w:ascii="GHEA Grapalat" w:hAnsi="GHEA Grapalat"/>
                <w:sz w:val="18"/>
                <w:szCs w:val="18"/>
              </w:rPr>
              <w:tab/>
              <w:t>Акцептованная сумма (цифрами и прописью) (предусмотрена для частичного акцепта указанной суммы, который не применяется)</w:t>
            </w:r>
          </w:p>
        </w:tc>
      </w:tr>
      <w:tr w:rsidR="00C0452F" w:rsidRPr="00C0452F" w14:paraId="61C54D91" w14:textId="77777777" w:rsidTr="00BC1DEE">
        <w:trPr>
          <w:trHeight w:val="442"/>
        </w:trPr>
        <w:tc>
          <w:tcPr>
            <w:tcW w:w="10598" w:type="dxa"/>
            <w:gridSpan w:val="2"/>
            <w:tcBorders>
              <w:top w:val="single" w:sz="4" w:space="0" w:color="auto"/>
              <w:left w:val="single" w:sz="4" w:space="0" w:color="auto"/>
              <w:bottom w:val="single" w:sz="4" w:space="0" w:color="auto"/>
              <w:right w:val="single" w:sz="4" w:space="0" w:color="000000"/>
            </w:tcBorders>
            <w:noWrap/>
            <w:vAlign w:val="bottom"/>
          </w:tcPr>
          <w:p w14:paraId="118621A4" w14:textId="77777777" w:rsidR="00AC1597" w:rsidRPr="00C0452F" w:rsidRDefault="00AC1597" w:rsidP="00BC1DEE">
            <w:pPr>
              <w:widowControl w:val="0"/>
              <w:tabs>
                <w:tab w:val="left" w:pos="855"/>
              </w:tabs>
              <w:ind w:left="360"/>
              <w:rPr>
                <w:rFonts w:ascii="GHEA Grapalat" w:hAnsi="GHEA Grapalat"/>
                <w:sz w:val="18"/>
                <w:szCs w:val="18"/>
              </w:rPr>
            </w:pPr>
            <w:r w:rsidRPr="00C0452F">
              <w:rPr>
                <w:rFonts w:ascii="GHEA Grapalat" w:hAnsi="GHEA Grapalat"/>
                <w:sz w:val="18"/>
                <w:szCs w:val="18"/>
              </w:rPr>
              <w:t>16.</w:t>
            </w:r>
            <w:r w:rsidRPr="00C0452F">
              <w:rPr>
                <w:rFonts w:ascii="GHEA Grapalat" w:hAnsi="GHEA Grapalat"/>
                <w:sz w:val="18"/>
                <w:szCs w:val="18"/>
              </w:rPr>
              <w:tab/>
              <w:t>Валюта (прописью и по коду):</w:t>
            </w:r>
          </w:p>
        </w:tc>
      </w:tr>
      <w:tr w:rsidR="00C0452F" w:rsidRPr="00C0452F" w14:paraId="7E55D9FA" w14:textId="77777777" w:rsidTr="00BC1DEE">
        <w:trPr>
          <w:trHeight w:val="442"/>
        </w:trPr>
        <w:tc>
          <w:tcPr>
            <w:tcW w:w="10598" w:type="dxa"/>
            <w:gridSpan w:val="2"/>
            <w:tcBorders>
              <w:top w:val="single" w:sz="4" w:space="0" w:color="auto"/>
              <w:left w:val="single" w:sz="4" w:space="0" w:color="auto"/>
              <w:bottom w:val="single" w:sz="4" w:space="0" w:color="auto"/>
              <w:right w:val="single" w:sz="4" w:space="0" w:color="000000"/>
            </w:tcBorders>
            <w:noWrap/>
            <w:vAlign w:val="bottom"/>
          </w:tcPr>
          <w:p w14:paraId="693DAE55" w14:textId="77777777" w:rsidR="00AC1597" w:rsidRPr="00C0452F" w:rsidRDefault="00AC1597" w:rsidP="00BC1DEE">
            <w:pPr>
              <w:widowControl w:val="0"/>
              <w:tabs>
                <w:tab w:val="left" w:pos="855"/>
              </w:tabs>
              <w:ind w:left="360"/>
              <w:rPr>
                <w:rFonts w:ascii="GHEA Grapalat" w:hAnsi="GHEA Grapalat"/>
                <w:sz w:val="18"/>
                <w:szCs w:val="18"/>
              </w:rPr>
            </w:pPr>
            <w:r w:rsidRPr="00C0452F">
              <w:rPr>
                <w:rFonts w:ascii="GHEA Grapalat" w:hAnsi="GHEA Grapalat"/>
                <w:sz w:val="18"/>
                <w:szCs w:val="18"/>
              </w:rPr>
              <w:t>17.</w:t>
            </w:r>
            <w:r w:rsidRPr="00C0452F">
              <w:rPr>
                <w:rFonts w:ascii="GHEA Grapalat" w:hAnsi="GHEA Grapalat"/>
                <w:sz w:val="18"/>
                <w:szCs w:val="18"/>
              </w:rPr>
              <w:tab/>
              <w:t>Цель сделки (уплаты): (для обеспечения исполнения договора)</w:t>
            </w:r>
          </w:p>
        </w:tc>
      </w:tr>
      <w:tr w:rsidR="00C0452F" w:rsidRPr="00C0452F" w14:paraId="734D5810" w14:textId="77777777" w:rsidTr="00BC1DEE">
        <w:trPr>
          <w:trHeight w:val="424"/>
        </w:trPr>
        <w:tc>
          <w:tcPr>
            <w:tcW w:w="10598" w:type="dxa"/>
            <w:gridSpan w:val="2"/>
            <w:tcBorders>
              <w:top w:val="single" w:sz="4" w:space="0" w:color="auto"/>
              <w:left w:val="single" w:sz="4" w:space="0" w:color="auto"/>
              <w:right w:val="single" w:sz="4" w:space="0" w:color="000000"/>
            </w:tcBorders>
            <w:noWrap/>
            <w:vAlign w:val="bottom"/>
          </w:tcPr>
          <w:p w14:paraId="3E9849A0" w14:textId="77777777" w:rsidR="00AC1597" w:rsidRPr="00C0452F" w:rsidRDefault="00AC1597" w:rsidP="00BC1DEE">
            <w:pPr>
              <w:widowControl w:val="0"/>
              <w:tabs>
                <w:tab w:val="left" w:pos="855"/>
              </w:tabs>
              <w:ind w:left="360"/>
              <w:rPr>
                <w:rFonts w:ascii="GHEA Grapalat" w:hAnsi="GHEA Grapalat"/>
                <w:sz w:val="18"/>
                <w:szCs w:val="18"/>
              </w:rPr>
            </w:pPr>
            <w:r w:rsidRPr="00C0452F">
              <w:rPr>
                <w:rFonts w:ascii="GHEA Grapalat" w:hAnsi="GHEA Grapalat"/>
                <w:sz w:val="18"/>
                <w:szCs w:val="18"/>
              </w:rPr>
              <w:t>18.</w:t>
            </w:r>
            <w:r w:rsidRPr="00C0452F">
              <w:rPr>
                <w:rFonts w:ascii="GHEA Grapalat" w:hAnsi="GHEA Grapalat"/>
                <w:sz w:val="18"/>
                <w:szCs w:val="18"/>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C0452F" w:rsidRPr="00C0452F" w14:paraId="0039CB46" w14:textId="77777777" w:rsidTr="00BC1DEE">
        <w:trPr>
          <w:trHeight w:val="593"/>
        </w:trPr>
        <w:tc>
          <w:tcPr>
            <w:tcW w:w="10598" w:type="dxa"/>
            <w:gridSpan w:val="2"/>
            <w:tcBorders>
              <w:top w:val="single" w:sz="4" w:space="0" w:color="auto"/>
              <w:left w:val="single" w:sz="4" w:space="0" w:color="auto"/>
              <w:bottom w:val="single" w:sz="4" w:space="0" w:color="auto"/>
              <w:right w:val="single" w:sz="4" w:space="0" w:color="000000"/>
            </w:tcBorders>
            <w:noWrap/>
            <w:vAlign w:val="bottom"/>
          </w:tcPr>
          <w:p w14:paraId="79384EF3" w14:textId="77777777" w:rsidR="00AC1597" w:rsidRPr="00C0452F" w:rsidRDefault="00AC1597" w:rsidP="00BC1DEE">
            <w:pPr>
              <w:widowControl w:val="0"/>
              <w:tabs>
                <w:tab w:val="left" w:pos="855"/>
              </w:tabs>
              <w:ind w:left="360"/>
              <w:rPr>
                <w:rFonts w:ascii="GHEA Grapalat" w:hAnsi="GHEA Grapalat"/>
                <w:sz w:val="18"/>
                <w:szCs w:val="18"/>
              </w:rPr>
            </w:pPr>
            <w:r w:rsidRPr="00C0452F">
              <w:rPr>
                <w:rFonts w:ascii="GHEA Grapalat" w:hAnsi="GHEA Grapalat"/>
                <w:sz w:val="18"/>
                <w:szCs w:val="18"/>
              </w:rPr>
              <w:t>19.</w:t>
            </w:r>
            <w:r w:rsidRPr="00C0452F">
              <w:rPr>
                <w:rFonts w:ascii="GHEA Grapalat" w:hAnsi="GHEA Grapalat"/>
                <w:sz w:val="18"/>
                <w:szCs w:val="18"/>
                <w:lang w:val="en-US"/>
              </w:rPr>
              <w:tab/>
            </w:r>
            <w:r w:rsidRPr="00C0452F">
              <w:rPr>
                <w:rFonts w:ascii="GHEA Grapalat" w:hAnsi="GHEA Grapalat"/>
                <w:sz w:val="18"/>
                <w:szCs w:val="18"/>
              </w:rPr>
              <w:t>Условия оплаты: &lt;акцептованный платеж&gt;</w:t>
            </w:r>
          </w:p>
        </w:tc>
      </w:tr>
      <w:tr w:rsidR="00C0452F" w:rsidRPr="00C0452F" w14:paraId="30AAEC94" w14:textId="77777777" w:rsidTr="00BC1DEE">
        <w:trPr>
          <w:trHeight w:val="643"/>
        </w:trPr>
        <w:tc>
          <w:tcPr>
            <w:tcW w:w="10598" w:type="dxa"/>
            <w:gridSpan w:val="2"/>
            <w:tcBorders>
              <w:top w:val="single" w:sz="4" w:space="0" w:color="auto"/>
              <w:left w:val="single" w:sz="4" w:space="0" w:color="auto"/>
              <w:bottom w:val="single" w:sz="4" w:space="0" w:color="auto"/>
              <w:right w:val="single" w:sz="4" w:space="0" w:color="000000"/>
            </w:tcBorders>
            <w:noWrap/>
            <w:vAlign w:val="bottom"/>
          </w:tcPr>
          <w:p w14:paraId="4437EDCF" w14:textId="77777777" w:rsidR="00AC1597" w:rsidRPr="00C0452F" w:rsidRDefault="00AC1597" w:rsidP="00BC1DEE">
            <w:pPr>
              <w:widowControl w:val="0"/>
              <w:tabs>
                <w:tab w:val="left" w:pos="855"/>
              </w:tabs>
              <w:ind w:left="360"/>
              <w:rPr>
                <w:rFonts w:ascii="GHEA Grapalat" w:hAnsi="GHEA Grapalat"/>
                <w:sz w:val="18"/>
                <w:szCs w:val="18"/>
                <w:lang w:val="en-US"/>
              </w:rPr>
            </w:pPr>
            <w:r w:rsidRPr="00C0452F">
              <w:rPr>
                <w:rFonts w:ascii="GHEA Grapalat" w:hAnsi="GHEA Grapalat"/>
                <w:sz w:val="18"/>
                <w:szCs w:val="18"/>
              </w:rPr>
              <w:t>20.</w:t>
            </w:r>
            <w:r w:rsidRPr="00C0452F">
              <w:rPr>
                <w:rFonts w:ascii="GHEA Grapalat" w:hAnsi="GHEA Grapalat"/>
                <w:sz w:val="18"/>
                <w:szCs w:val="18"/>
                <w:lang w:val="en-US"/>
              </w:rPr>
              <w:tab/>
            </w:r>
            <w:r w:rsidRPr="00C0452F">
              <w:rPr>
                <w:rFonts w:ascii="GHEA Grapalat" w:hAnsi="GHEA Grapalat"/>
                <w:sz w:val="18"/>
                <w:szCs w:val="18"/>
              </w:rPr>
              <w:t>Количество прилагаемых страниц: --- страниц</w:t>
            </w:r>
          </w:p>
        </w:tc>
      </w:tr>
      <w:tr w:rsidR="00C0452F" w:rsidRPr="00C0452F" w14:paraId="654FBAD6" w14:textId="77777777" w:rsidTr="00BC1DEE">
        <w:trPr>
          <w:trHeight w:val="1789"/>
        </w:trPr>
        <w:tc>
          <w:tcPr>
            <w:tcW w:w="5616" w:type="dxa"/>
            <w:tcBorders>
              <w:top w:val="nil"/>
              <w:left w:val="single" w:sz="4" w:space="0" w:color="auto"/>
              <w:bottom w:val="single" w:sz="4" w:space="0" w:color="auto"/>
              <w:right w:val="single" w:sz="4" w:space="0" w:color="auto"/>
            </w:tcBorders>
            <w:noWrap/>
            <w:vAlign w:val="bottom"/>
          </w:tcPr>
          <w:p w14:paraId="2842AB7B" w14:textId="77777777" w:rsidR="00AC1597" w:rsidRPr="00C0452F" w:rsidRDefault="00AC1597" w:rsidP="00BC1DEE">
            <w:pPr>
              <w:widowControl w:val="0"/>
              <w:tabs>
                <w:tab w:val="left" w:pos="851"/>
              </w:tabs>
              <w:rPr>
                <w:rFonts w:ascii="GHEA Grapalat" w:hAnsi="GHEA Grapalat" w:cs="Sylfaen"/>
                <w:sz w:val="18"/>
                <w:szCs w:val="18"/>
              </w:rPr>
            </w:pPr>
            <w:r w:rsidRPr="00C0452F">
              <w:rPr>
                <w:rFonts w:ascii="GHEA Grapalat" w:hAnsi="GHEA Grapalat"/>
                <w:sz w:val="18"/>
                <w:szCs w:val="18"/>
              </w:rPr>
              <w:t>22.а.</w:t>
            </w:r>
            <w:r w:rsidRPr="00C0452F">
              <w:rPr>
                <w:rFonts w:ascii="GHEA Grapalat" w:hAnsi="GHEA Grapalat"/>
                <w:sz w:val="18"/>
                <w:szCs w:val="18"/>
              </w:rPr>
              <w:tab/>
              <w:t>Подписи бенефициара</w:t>
            </w:r>
          </w:p>
          <w:p w14:paraId="20B94CA0" w14:textId="77777777" w:rsidR="00AC1597" w:rsidRPr="00C0452F" w:rsidRDefault="00AC1597" w:rsidP="00BC1DEE">
            <w:pPr>
              <w:widowControl w:val="0"/>
              <w:rPr>
                <w:rFonts w:ascii="GHEA Grapalat" w:hAnsi="GHEA Grapalat" w:cs="Sylfaen"/>
                <w:sz w:val="18"/>
                <w:szCs w:val="18"/>
              </w:rPr>
            </w:pPr>
          </w:p>
          <w:p w14:paraId="7FBD5FC7" w14:textId="77777777" w:rsidR="00AC1597" w:rsidRPr="00C0452F" w:rsidRDefault="00AC1597" w:rsidP="00BC1DEE">
            <w:pPr>
              <w:widowControl w:val="0"/>
              <w:jc w:val="right"/>
              <w:rPr>
                <w:rFonts w:ascii="GHEA Grapalat" w:hAnsi="GHEA Grapalat" w:cs="Tahoma"/>
                <w:sz w:val="18"/>
                <w:szCs w:val="18"/>
              </w:rPr>
            </w:pPr>
            <w:r w:rsidRPr="00C0452F">
              <w:rPr>
                <w:rFonts w:ascii="GHEA Grapalat" w:hAnsi="GHEA Grapalat"/>
                <w:sz w:val="18"/>
                <w:szCs w:val="18"/>
              </w:rPr>
              <w:t>/____________________/</w:t>
            </w:r>
          </w:p>
          <w:p w14:paraId="1F104457" w14:textId="77777777" w:rsidR="00AC1597" w:rsidRPr="00C0452F" w:rsidRDefault="00AC1597" w:rsidP="00BC1DEE">
            <w:pPr>
              <w:widowControl w:val="0"/>
              <w:jc w:val="right"/>
              <w:rPr>
                <w:rFonts w:ascii="GHEA Grapalat" w:hAnsi="GHEA Grapalat" w:cs="Sylfaen"/>
                <w:sz w:val="18"/>
                <w:szCs w:val="18"/>
              </w:rPr>
            </w:pPr>
            <w:r w:rsidRPr="00C0452F">
              <w:rPr>
                <w:rFonts w:ascii="GHEA Grapalat" w:hAnsi="GHEA Grapalat"/>
                <w:sz w:val="18"/>
                <w:szCs w:val="18"/>
              </w:rPr>
              <w:t>/____________________/</w:t>
            </w:r>
          </w:p>
          <w:p w14:paraId="4E1A7893" w14:textId="77777777" w:rsidR="00AC1597" w:rsidRPr="00C0452F" w:rsidRDefault="00AC1597" w:rsidP="00BC1DEE">
            <w:pPr>
              <w:widowControl w:val="0"/>
              <w:rPr>
                <w:rFonts w:ascii="GHEA Grapalat" w:hAnsi="GHEA Grapalat" w:cs="Sylfaen"/>
                <w:sz w:val="18"/>
                <w:szCs w:val="18"/>
              </w:rPr>
            </w:pPr>
          </w:p>
          <w:p w14:paraId="6890775E" w14:textId="77777777" w:rsidR="00AC1597" w:rsidRPr="00C0452F" w:rsidRDefault="00AC1597" w:rsidP="00BC1DEE">
            <w:pPr>
              <w:widowControl w:val="0"/>
              <w:tabs>
                <w:tab w:val="left" w:pos="4545"/>
              </w:tabs>
              <w:rPr>
                <w:rFonts w:ascii="GHEA Grapalat" w:hAnsi="GHEA Grapalat" w:cs="Sylfaen"/>
                <w:sz w:val="18"/>
                <w:szCs w:val="18"/>
              </w:rPr>
            </w:pPr>
            <w:r w:rsidRPr="00C0452F">
              <w:rPr>
                <w:rFonts w:ascii="GHEA Grapalat" w:hAnsi="GHEA Grapalat"/>
                <w:sz w:val="18"/>
                <w:szCs w:val="18"/>
              </w:rPr>
              <w:t>22.б.</w:t>
            </w:r>
            <w:r w:rsidRPr="00C0452F">
              <w:rPr>
                <w:rFonts w:ascii="GHEA Grapalat" w:hAnsi="GHEA Grapalat"/>
                <w:sz w:val="18"/>
                <w:szCs w:val="18"/>
              </w:rPr>
              <w:tab/>
              <w:t>М. П.</w:t>
            </w:r>
          </w:p>
          <w:p w14:paraId="0940346F" w14:textId="77777777" w:rsidR="00AC1597" w:rsidRPr="00C0452F" w:rsidRDefault="00AC1597" w:rsidP="00BC1DEE">
            <w:pPr>
              <w:widowControl w:val="0"/>
              <w:rPr>
                <w:rFonts w:ascii="GHEA Grapalat" w:hAnsi="GHEA Grapalat" w:cs="Sylfaen"/>
                <w:sz w:val="18"/>
                <w:szCs w:val="18"/>
              </w:rPr>
            </w:pPr>
          </w:p>
        </w:tc>
        <w:tc>
          <w:tcPr>
            <w:tcW w:w="4982" w:type="dxa"/>
            <w:tcBorders>
              <w:top w:val="nil"/>
              <w:left w:val="nil"/>
              <w:bottom w:val="single" w:sz="4" w:space="0" w:color="auto"/>
              <w:right w:val="single" w:sz="4" w:space="0" w:color="auto"/>
            </w:tcBorders>
            <w:noWrap/>
          </w:tcPr>
          <w:p w14:paraId="7F282D49" w14:textId="77777777" w:rsidR="00AC1597" w:rsidRPr="00C0452F" w:rsidRDefault="00AC1597" w:rsidP="00BC1DEE">
            <w:pPr>
              <w:widowControl w:val="0"/>
              <w:tabs>
                <w:tab w:val="left" w:pos="905"/>
              </w:tabs>
              <w:rPr>
                <w:rFonts w:ascii="GHEA Grapalat" w:hAnsi="GHEA Grapalat" w:cs="Sylfaen"/>
                <w:sz w:val="18"/>
                <w:szCs w:val="18"/>
              </w:rPr>
            </w:pPr>
            <w:r w:rsidRPr="00C0452F">
              <w:rPr>
                <w:rFonts w:ascii="GHEA Grapalat" w:hAnsi="GHEA Grapalat"/>
                <w:sz w:val="18"/>
                <w:szCs w:val="18"/>
              </w:rPr>
              <w:t>21.а.</w:t>
            </w:r>
            <w:r w:rsidRPr="00C0452F">
              <w:rPr>
                <w:rFonts w:ascii="GHEA Grapalat" w:hAnsi="GHEA Grapalat"/>
                <w:sz w:val="18"/>
                <w:szCs w:val="18"/>
              </w:rPr>
              <w:tab/>
            </w:r>
            <w:r w:rsidRPr="00C0452F">
              <w:rPr>
                <w:rFonts w:ascii="Calibri" w:hAnsi="Calibri" w:cs="Calibri"/>
                <w:sz w:val="18"/>
                <w:szCs w:val="18"/>
              </w:rPr>
              <w:t> </w:t>
            </w:r>
            <w:r w:rsidRPr="00C0452F">
              <w:rPr>
                <w:rFonts w:ascii="GHEA Grapalat" w:hAnsi="GHEA Grapalat"/>
                <w:sz w:val="18"/>
                <w:szCs w:val="18"/>
              </w:rPr>
              <w:t>Подписи плательщика:</w:t>
            </w:r>
          </w:p>
          <w:p w14:paraId="435E34BE" w14:textId="77777777" w:rsidR="00AC1597" w:rsidRPr="00C0452F" w:rsidRDefault="00AC1597" w:rsidP="00BC1DEE">
            <w:pPr>
              <w:widowControl w:val="0"/>
              <w:rPr>
                <w:rFonts w:ascii="GHEA Grapalat" w:hAnsi="GHEA Grapalat" w:cs="Sylfaen"/>
                <w:sz w:val="18"/>
                <w:szCs w:val="18"/>
              </w:rPr>
            </w:pPr>
          </w:p>
          <w:p w14:paraId="101A342B" w14:textId="77777777" w:rsidR="00AC1597" w:rsidRPr="00C0452F" w:rsidRDefault="00AC1597" w:rsidP="00BC1DEE">
            <w:pPr>
              <w:widowControl w:val="0"/>
              <w:jc w:val="right"/>
              <w:rPr>
                <w:rFonts w:ascii="GHEA Grapalat" w:hAnsi="GHEA Grapalat" w:cs="Sylfaen"/>
                <w:sz w:val="18"/>
                <w:szCs w:val="18"/>
              </w:rPr>
            </w:pPr>
            <w:r w:rsidRPr="00C0452F">
              <w:rPr>
                <w:rFonts w:ascii="GHEA Grapalat" w:hAnsi="GHEA Grapalat"/>
                <w:sz w:val="18"/>
                <w:szCs w:val="18"/>
              </w:rPr>
              <w:t>/____________________/</w:t>
            </w:r>
          </w:p>
          <w:p w14:paraId="5850129D" w14:textId="77777777" w:rsidR="00AC1597" w:rsidRPr="00C0452F" w:rsidRDefault="00AC1597" w:rsidP="00BC1DEE">
            <w:pPr>
              <w:widowControl w:val="0"/>
              <w:jc w:val="right"/>
              <w:rPr>
                <w:rFonts w:ascii="GHEA Grapalat" w:hAnsi="GHEA Grapalat" w:cs="Sylfaen"/>
                <w:sz w:val="18"/>
                <w:szCs w:val="18"/>
              </w:rPr>
            </w:pPr>
            <w:r w:rsidRPr="00C0452F">
              <w:rPr>
                <w:rFonts w:ascii="GHEA Grapalat" w:hAnsi="GHEA Grapalat"/>
                <w:sz w:val="18"/>
                <w:szCs w:val="18"/>
              </w:rPr>
              <w:t>/____________________/</w:t>
            </w:r>
          </w:p>
          <w:p w14:paraId="12E6E555" w14:textId="77777777" w:rsidR="00AC1597" w:rsidRPr="00C0452F" w:rsidRDefault="00AC1597" w:rsidP="00BC1DEE">
            <w:pPr>
              <w:widowControl w:val="0"/>
              <w:rPr>
                <w:rFonts w:ascii="GHEA Grapalat" w:hAnsi="GHEA Grapalat" w:cs="Sylfaen"/>
                <w:sz w:val="18"/>
                <w:szCs w:val="18"/>
              </w:rPr>
            </w:pPr>
          </w:p>
          <w:p w14:paraId="3EF8AE9E" w14:textId="77777777" w:rsidR="00AC1597" w:rsidRPr="00C0452F" w:rsidRDefault="00AC1597" w:rsidP="00BC1DEE">
            <w:pPr>
              <w:widowControl w:val="0"/>
              <w:tabs>
                <w:tab w:val="left" w:pos="4539"/>
              </w:tabs>
              <w:rPr>
                <w:rFonts w:ascii="GHEA Grapalat" w:hAnsi="GHEA Grapalat" w:cs="Sylfaen"/>
                <w:sz w:val="18"/>
                <w:szCs w:val="18"/>
              </w:rPr>
            </w:pPr>
            <w:r w:rsidRPr="00C0452F">
              <w:rPr>
                <w:rFonts w:ascii="GHEA Grapalat" w:hAnsi="GHEA Grapalat"/>
                <w:sz w:val="18"/>
                <w:szCs w:val="18"/>
              </w:rPr>
              <w:t>21.б.</w:t>
            </w:r>
            <w:r w:rsidRPr="00C0452F">
              <w:rPr>
                <w:rFonts w:ascii="GHEA Grapalat" w:hAnsi="GHEA Grapalat"/>
                <w:sz w:val="18"/>
                <w:szCs w:val="18"/>
              </w:rPr>
              <w:tab/>
              <w:t>М. П.</w:t>
            </w:r>
          </w:p>
        </w:tc>
      </w:tr>
      <w:tr w:rsidR="00C0452F" w:rsidRPr="00C0452F" w14:paraId="2BC5AFA9" w14:textId="77777777" w:rsidTr="00BC1DEE">
        <w:trPr>
          <w:trHeight w:val="2194"/>
        </w:trPr>
        <w:tc>
          <w:tcPr>
            <w:tcW w:w="5616" w:type="dxa"/>
            <w:tcBorders>
              <w:top w:val="single" w:sz="4" w:space="0" w:color="auto"/>
              <w:left w:val="single" w:sz="4" w:space="0" w:color="auto"/>
              <w:right w:val="single" w:sz="4" w:space="0" w:color="auto"/>
            </w:tcBorders>
            <w:noWrap/>
            <w:vAlign w:val="bottom"/>
          </w:tcPr>
          <w:p w14:paraId="3EBFA2F9" w14:textId="77777777" w:rsidR="00AC1597" w:rsidRPr="00C0452F" w:rsidRDefault="00AC1597" w:rsidP="00BC1DEE">
            <w:pPr>
              <w:widowControl w:val="0"/>
              <w:rPr>
                <w:rFonts w:ascii="GHEA Grapalat" w:hAnsi="GHEA Grapalat" w:cs="Tahoma"/>
                <w:sz w:val="18"/>
                <w:szCs w:val="18"/>
              </w:rPr>
            </w:pPr>
            <w:r w:rsidRPr="00C0452F">
              <w:rPr>
                <w:rFonts w:ascii="GHEA Grapalat" w:hAnsi="GHEA Grapalat"/>
                <w:sz w:val="18"/>
                <w:szCs w:val="18"/>
              </w:rPr>
              <w:t>24.а.</w:t>
            </w:r>
            <w:r w:rsidRPr="00C0452F">
              <w:rPr>
                <w:rFonts w:ascii="GHEA Grapalat" w:hAnsi="GHEA Grapalat"/>
                <w:sz w:val="18"/>
                <w:szCs w:val="18"/>
              </w:rPr>
              <w:tab/>
              <w:t xml:space="preserve"> Обслуживающая бенефициара финансовая организация </w:t>
            </w:r>
          </w:p>
          <w:p w14:paraId="58DBEE44" w14:textId="77777777" w:rsidR="00AC1597" w:rsidRPr="00C0452F" w:rsidRDefault="00AC1597" w:rsidP="00BC1DEE">
            <w:pPr>
              <w:widowControl w:val="0"/>
              <w:rPr>
                <w:rFonts w:ascii="GHEA Grapalat" w:hAnsi="GHEA Grapalat"/>
                <w:sz w:val="18"/>
                <w:szCs w:val="18"/>
              </w:rPr>
            </w:pPr>
          </w:p>
          <w:p w14:paraId="08508F4F" w14:textId="77777777" w:rsidR="00AC1597" w:rsidRPr="00C0452F" w:rsidRDefault="00AC1597" w:rsidP="00BC1DEE">
            <w:pPr>
              <w:widowControl w:val="0"/>
              <w:jc w:val="right"/>
              <w:rPr>
                <w:rFonts w:ascii="GHEA Grapalat" w:hAnsi="GHEA Grapalat" w:cs="Tahoma"/>
                <w:sz w:val="18"/>
                <w:szCs w:val="18"/>
              </w:rPr>
            </w:pPr>
            <w:r w:rsidRPr="00C0452F">
              <w:rPr>
                <w:rFonts w:ascii="GHEA Grapalat" w:hAnsi="GHEA Grapalat"/>
                <w:sz w:val="18"/>
                <w:szCs w:val="18"/>
              </w:rPr>
              <w:t>/____________________/</w:t>
            </w:r>
          </w:p>
          <w:p w14:paraId="15966CB2" w14:textId="77777777" w:rsidR="00AC1597" w:rsidRPr="00C0452F" w:rsidRDefault="00AC1597" w:rsidP="00BC1DEE">
            <w:pPr>
              <w:widowControl w:val="0"/>
              <w:ind w:left="3828" w:right="13"/>
              <w:jc w:val="both"/>
              <w:rPr>
                <w:rFonts w:ascii="GHEA Grapalat" w:hAnsi="GHEA Grapalat" w:cs="Sylfaen"/>
                <w:sz w:val="18"/>
                <w:szCs w:val="18"/>
                <w:vertAlign w:val="superscript"/>
              </w:rPr>
            </w:pPr>
            <w:r w:rsidRPr="00C0452F">
              <w:rPr>
                <w:rFonts w:ascii="GHEA Grapalat" w:hAnsi="GHEA Grapalat"/>
                <w:sz w:val="18"/>
                <w:szCs w:val="18"/>
                <w:vertAlign w:val="superscript"/>
              </w:rPr>
              <w:t>подпись/</w:t>
            </w:r>
          </w:p>
          <w:p w14:paraId="46D49579" w14:textId="77777777" w:rsidR="00AC1597" w:rsidRPr="00C0452F" w:rsidRDefault="00AC1597" w:rsidP="00BC1DEE">
            <w:pPr>
              <w:widowControl w:val="0"/>
              <w:rPr>
                <w:rFonts w:ascii="GHEA Grapalat" w:hAnsi="GHEA Grapalat" w:cs="Arial"/>
                <w:sz w:val="18"/>
                <w:szCs w:val="18"/>
              </w:rPr>
            </w:pPr>
          </w:p>
        </w:tc>
        <w:tc>
          <w:tcPr>
            <w:tcW w:w="4982" w:type="dxa"/>
            <w:tcBorders>
              <w:top w:val="single" w:sz="4" w:space="0" w:color="auto"/>
              <w:left w:val="nil"/>
              <w:right w:val="single" w:sz="4" w:space="0" w:color="auto"/>
            </w:tcBorders>
            <w:noWrap/>
          </w:tcPr>
          <w:p w14:paraId="64770E42" w14:textId="77777777" w:rsidR="00AC1597" w:rsidRPr="00C0452F" w:rsidRDefault="00AC1597" w:rsidP="00BC1DEE">
            <w:pPr>
              <w:widowControl w:val="0"/>
              <w:rPr>
                <w:rFonts w:ascii="GHEA Grapalat" w:hAnsi="GHEA Grapalat" w:cs="Tahoma"/>
                <w:sz w:val="18"/>
                <w:szCs w:val="18"/>
              </w:rPr>
            </w:pPr>
            <w:r w:rsidRPr="00C0452F">
              <w:rPr>
                <w:rFonts w:ascii="GHEA Grapalat" w:hAnsi="GHEA Grapalat"/>
                <w:sz w:val="18"/>
                <w:szCs w:val="18"/>
              </w:rPr>
              <w:t>23.а.</w:t>
            </w:r>
            <w:r w:rsidRPr="00C0452F">
              <w:rPr>
                <w:rFonts w:ascii="GHEA Grapalat" w:hAnsi="GHEA Grapalat"/>
                <w:sz w:val="18"/>
                <w:szCs w:val="18"/>
              </w:rPr>
              <w:tab/>
              <w:t xml:space="preserve"> Обслуживающая плательщика финансовая организация </w:t>
            </w:r>
          </w:p>
          <w:p w14:paraId="466AE8DF" w14:textId="77777777" w:rsidR="00AC1597" w:rsidRPr="00C0452F" w:rsidRDefault="00AC1597" w:rsidP="00BC1DEE">
            <w:pPr>
              <w:widowControl w:val="0"/>
              <w:rPr>
                <w:rFonts w:ascii="GHEA Grapalat" w:hAnsi="GHEA Grapalat" w:cs="Tahoma"/>
                <w:sz w:val="18"/>
                <w:szCs w:val="18"/>
              </w:rPr>
            </w:pPr>
          </w:p>
          <w:p w14:paraId="0E748643" w14:textId="77777777" w:rsidR="00AC1597" w:rsidRPr="00C0452F" w:rsidRDefault="00AC1597" w:rsidP="00BC1DEE">
            <w:pPr>
              <w:widowControl w:val="0"/>
              <w:jc w:val="right"/>
              <w:rPr>
                <w:rFonts w:ascii="GHEA Grapalat" w:hAnsi="GHEA Grapalat" w:cs="Tahoma"/>
                <w:sz w:val="18"/>
                <w:szCs w:val="18"/>
              </w:rPr>
            </w:pPr>
            <w:r w:rsidRPr="00C0452F">
              <w:rPr>
                <w:rFonts w:ascii="GHEA Grapalat" w:hAnsi="GHEA Grapalat"/>
                <w:sz w:val="18"/>
                <w:szCs w:val="18"/>
              </w:rPr>
              <w:t>/____________________/</w:t>
            </w:r>
          </w:p>
          <w:p w14:paraId="274F6440" w14:textId="77777777" w:rsidR="00AC1597" w:rsidRPr="00C0452F" w:rsidRDefault="00AC1597" w:rsidP="00BC1DEE">
            <w:pPr>
              <w:widowControl w:val="0"/>
              <w:ind w:right="983"/>
              <w:jc w:val="right"/>
              <w:rPr>
                <w:rFonts w:ascii="GHEA Grapalat" w:hAnsi="GHEA Grapalat" w:cs="Sylfaen"/>
                <w:sz w:val="18"/>
                <w:szCs w:val="18"/>
                <w:vertAlign w:val="superscript"/>
              </w:rPr>
            </w:pPr>
            <w:r w:rsidRPr="00C0452F">
              <w:rPr>
                <w:rFonts w:ascii="GHEA Grapalat" w:hAnsi="GHEA Grapalat"/>
                <w:sz w:val="18"/>
                <w:szCs w:val="18"/>
                <w:vertAlign w:val="superscript"/>
              </w:rPr>
              <w:t>/подпись</w:t>
            </w:r>
          </w:p>
        </w:tc>
      </w:tr>
      <w:tr w:rsidR="00C0452F" w:rsidRPr="00C0452F" w14:paraId="0A93A70E" w14:textId="77777777" w:rsidTr="00BC1DEE">
        <w:trPr>
          <w:trHeight w:val="68"/>
        </w:trPr>
        <w:tc>
          <w:tcPr>
            <w:tcW w:w="5616" w:type="dxa"/>
            <w:tcBorders>
              <w:top w:val="nil"/>
              <w:left w:val="single" w:sz="4" w:space="0" w:color="auto"/>
              <w:bottom w:val="single" w:sz="4" w:space="0" w:color="auto"/>
              <w:right w:val="single" w:sz="4" w:space="0" w:color="auto"/>
            </w:tcBorders>
            <w:noWrap/>
            <w:vAlign w:val="bottom"/>
          </w:tcPr>
          <w:p w14:paraId="59F0BA03" w14:textId="77777777" w:rsidR="00AC1597" w:rsidRPr="00C0452F" w:rsidRDefault="00AC1597" w:rsidP="00BC1DEE">
            <w:pPr>
              <w:widowControl w:val="0"/>
              <w:tabs>
                <w:tab w:val="left" w:pos="4678"/>
              </w:tabs>
              <w:rPr>
                <w:rFonts w:ascii="GHEA Grapalat" w:hAnsi="GHEA Grapalat" w:cs="Sylfaen"/>
                <w:sz w:val="18"/>
                <w:szCs w:val="18"/>
              </w:rPr>
            </w:pPr>
            <w:r w:rsidRPr="00C0452F">
              <w:rPr>
                <w:rFonts w:ascii="GHEA Grapalat" w:hAnsi="GHEA Grapalat"/>
                <w:sz w:val="18"/>
                <w:szCs w:val="18"/>
              </w:rPr>
              <w:t>24.б.</w:t>
            </w:r>
            <w:r w:rsidRPr="00C0452F">
              <w:rPr>
                <w:rFonts w:ascii="GHEA Grapalat" w:hAnsi="GHEA Grapalat"/>
                <w:sz w:val="18"/>
                <w:szCs w:val="18"/>
              </w:rPr>
              <w:tab/>
              <w:t>М. П.</w:t>
            </w:r>
          </w:p>
          <w:p w14:paraId="031CFA35" w14:textId="77777777" w:rsidR="00AC1597" w:rsidRPr="00C0452F" w:rsidRDefault="00AC1597" w:rsidP="00BC1DEE">
            <w:pPr>
              <w:widowControl w:val="0"/>
              <w:ind w:right="155"/>
              <w:jc w:val="right"/>
              <w:rPr>
                <w:rFonts w:ascii="GHEA Grapalat" w:hAnsi="GHEA Grapalat" w:cs="Sylfaen"/>
                <w:sz w:val="18"/>
                <w:szCs w:val="18"/>
                <w:lang w:val="en-US"/>
              </w:rPr>
            </w:pPr>
            <w:r w:rsidRPr="00C0452F">
              <w:rPr>
                <w:rFonts w:ascii="GHEA Grapalat" w:hAnsi="GHEA Grapalat"/>
                <w:sz w:val="18"/>
                <w:szCs w:val="18"/>
              </w:rPr>
              <w:lastRenderedPageBreak/>
              <w:t xml:space="preserve">24.в"___" ___ 20___ г. </w:t>
            </w:r>
          </w:p>
        </w:tc>
        <w:tc>
          <w:tcPr>
            <w:tcW w:w="4982" w:type="dxa"/>
            <w:tcBorders>
              <w:top w:val="nil"/>
              <w:left w:val="nil"/>
              <w:bottom w:val="single" w:sz="4" w:space="0" w:color="auto"/>
              <w:right w:val="single" w:sz="4" w:space="0" w:color="auto"/>
            </w:tcBorders>
            <w:noWrap/>
            <w:vAlign w:val="bottom"/>
          </w:tcPr>
          <w:p w14:paraId="09B77310" w14:textId="77777777" w:rsidR="00AC1597" w:rsidRPr="00C0452F" w:rsidRDefault="00AC1597" w:rsidP="00BC1DEE">
            <w:pPr>
              <w:widowControl w:val="0"/>
              <w:tabs>
                <w:tab w:val="left" w:pos="4554"/>
              </w:tabs>
              <w:rPr>
                <w:rFonts w:ascii="GHEA Grapalat" w:hAnsi="GHEA Grapalat" w:cs="Sylfaen"/>
                <w:sz w:val="18"/>
                <w:szCs w:val="18"/>
              </w:rPr>
            </w:pPr>
            <w:r w:rsidRPr="00C0452F">
              <w:rPr>
                <w:rFonts w:ascii="GHEA Grapalat" w:hAnsi="GHEA Grapalat"/>
                <w:sz w:val="18"/>
                <w:szCs w:val="18"/>
              </w:rPr>
              <w:lastRenderedPageBreak/>
              <w:t>23.б.</w:t>
            </w:r>
            <w:r w:rsidRPr="00C0452F">
              <w:rPr>
                <w:rFonts w:ascii="GHEA Grapalat" w:hAnsi="GHEA Grapalat"/>
                <w:sz w:val="18"/>
                <w:szCs w:val="18"/>
              </w:rPr>
              <w:tab/>
              <w:t xml:space="preserve">М. </w:t>
            </w:r>
            <w:r w:rsidRPr="00C0452F">
              <w:rPr>
                <w:rFonts w:ascii="GHEA Grapalat" w:hAnsi="GHEA Grapalat"/>
                <w:sz w:val="18"/>
                <w:szCs w:val="18"/>
              </w:rPr>
              <w:lastRenderedPageBreak/>
              <w:t>П.</w:t>
            </w:r>
          </w:p>
          <w:p w14:paraId="5DC5DBF1" w14:textId="77777777" w:rsidR="00AC1597" w:rsidRPr="00C0452F" w:rsidRDefault="00AC1597" w:rsidP="00BC1DEE">
            <w:pPr>
              <w:widowControl w:val="0"/>
              <w:jc w:val="right"/>
              <w:rPr>
                <w:rFonts w:ascii="GHEA Grapalat" w:hAnsi="GHEA Grapalat" w:cs="Sylfaen"/>
                <w:sz w:val="18"/>
                <w:szCs w:val="18"/>
              </w:rPr>
            </w:pPr>
            <w:r w:rsidRPr="00C0452F">
              <w:rPr>
                <w:rFonts w:ascii="GHEA Grapalat" w:hAnsi="GHEA Grapalat"/>
                <w:sz w:val="18"/>
                <w:szCs w:val="18"/>
              </w:rPr>
              <w:t>23.в Дата исполнения: "___" ___ 20___г.</w:t>
            </w:r>
          </w:p>
        </w:tc>
      </w:tr>
    </w:tbl>
    <w:p w14:paraId="46BD2292" w14:textId="5D7C679A" w:rsidR="000A214C" w:rsidRPr="00C0452F" w:rsidRDefault="00AC1597" w:rsidP="00BC1DEE">
      <w:pPr>
        <w:widowControl w:val="0"/>
        <w:tabs>
          <w:tab w:val="left" w:pos="993"/>
        </w:tabs>
        <w:ind w:firstLine="567"/>
        <w:jc w:val="both"/>
        <w:rPr>
          <w:rFonts w:ascii="GHEA Grapalat" w:hAnsi="GHEA Grapalat"/>
          <w:sz w:val="20"/>
          <w:szCs w:val="20"/>
        </w:rPr>
      </w:pPr>
      <w:r w:rsidRPr="00C0452F">
        <w:rPr>
          <w:rFonts w:ascii="GHEA Grapalat" w:hAnsi="GHEA Grapalat"/>
          <w:sz w:val="20"/>
          <w:szCs w:val="20"/>
        </w:rPr>
        <w:lastRenderedPageBreak/>
        <w:t xml:space="preserve"> </w:t>
      </w:r>
      <w:r w:rsidR="000A214C" w:rsidRPr="00C0452F">
        <w:rPr>
          <w:rFonts w:ascii="GHEA Grapalat" w:hAnsi="GHEA Grapalat"/>
          <w:sz w:val="20"/>
          <w:szCs w:val="20"/>
        </w:rPr>
        <w:t>2.1.</w:t>
      </w:r>
      <w:r w:rsidR="000A214C" w:rsidRPr="00C0452F">
        <w:rPr>
          <w:rFonts w:ascii="GHEA Grapalat" w:hAnsi="GHEA Grapalat"/>
          <w:sz w:val="20"/>
          <w:szCs w:val="20"/>
        </w:rPr>
        <w:tab/>
        <w:t>Настоящее Соглашение и Требование являются безотзывными, вступают в силу с момента</w:t>
      </w:r>
      <w:r w:rsidRPr="00C0452F">
        <w:rPr>
          <w:rFonts w:ascii="GHEA Grapalat" w:hAnsi="GHEA Grapalat"/>
          <w:sz w:val="20"/>
          <w:szCs w:val="20"/>
        </w:rPr>
        <w:t xml:space="preserve"> </w:t>
      </w:r>
      <w:r w:rsidR="000A214C" w:rsidRPr="00C0452F">
        <w:rPr>
          <w:rFonts w:ascii="GHEA Grapalat" w:hAnsi="GHEA Grapalat"/>
          <w:sz w:val="20"/>
          <w:szCs w:val="20"/>
        </w:rPr>
        <w:t xml:space="preserve">заверения Компанией </w:t>
      </w:r>
      <w:r w:rsidR="006672BA" w:rsidRPr="00C0452F">
        <w:rPr>
          <w:rFonts w:ascii="GHEA Grapalat" w:hAnsi="GHEA Grapalat"/>
          <w:sz w:val="20"/>
          <w:szCs w:val="20"/>
        </w:rPr>
        <w:t>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14:paraId="60E41FE4" w14:textId="77777777" w:rsidR="00F331AD" w:rsidRPr="00C0452F" w:rsidRDefault="000A214C" w:rsidP="00BC1DEE">
      <w:pPr>
        <w:widowControl w:val="0"/>
        <w:tabs>
          <w:tab w:val="left" w:pos="993"/>
        </w:tabs>
        <w:ind w:firstLine="567"/>
        <w:jc w:val="both"/>
        <w:rPr>
          <w:rFonts w:ascii="GHEA Grapalat" w:hAnsi="GHEA Grapalat"/>
          <w:sz w:val="20"/>
          <w:szCs w:val="20"/>
        </w:rPr>
      </w:pPr>
      <w:r w:rsidRPr="00C0452F">
        <w:rPr>
          <w:rFonts w:ascii="GHEA Grapalat" w:hAnsi="GHEA Grapalat"/>
          <w:sz w:val="20"/>
          <w:szCs w:val="20"/>
        </w:rPr>
        <w:t>2.2.</w:t>
      </w:r>
      <w:r w:rsidRPr="00C0452F">
        <w:rPr>
          <w:rFonts w:ascii="GHEA Grapalat" w:hAnsi="GHEA Grapalat"/>
          <w:sz w:val="20"/>
          <w:szCs w:val="20"/>
        </w:rPr>
        <w:tab/>
        <w:t xml:space="preserve">Представив настоящее Соглашение и прилагаемое Требование в Банк-плательщик: </w:t>
      </w:r>
    </w:p>
    <w:p w14:paraId="2AA85A67" w14:textId="56DDC94D" w:rsidR="00F331AD" w:rsidRPr="00C0452F" w:rsidRDefault="00F331AD" w:rsidP="00BC1DEE">
      <w:pPr>
        <w:widowControl w:val="0"/>
        <w:tabs>
          <w:tab w:val="left" w:pos="851"/>
        </w:tabs>
        <w:ind w:firstLine="567"/>
        <w:jc w:val="both"/>
        <w:rPr>
          <w:rFonts w:ascii="GHEA Grapalat" w:hAnsi="GHEA Grapalat" w:cs="GHEA Grapalat"/>
          <w:sz w:val="20"/>
          <w:szCs w:val="20"/>
        </w:rPr>
      </w:pPr>
      <w:r w:rsidRPr="00C0452F">
        <w:rPr>
          <w:rFonts w:ascii="GHEA Grapalat" w:hAnsi="GHEA Grapalat"/>
          <w:sz w:val="20"/>
          <w:szCs w:val="20"/>
        </w:rPr>
        <w:t>2.2.1.</w:t>
      </w:r>
      <w:r w:rsidR="002D07F8" w:rsidRPr="00C0452F">
        <w:rPr>
          <w:rFonts w:ascii="GHEA Grapalat" w:hAnsi="GHEA Grapalat"/>
          <w:sz w:val="20"/>
          <w:szCs w:val="20"/>
        </w:rPr>
        <w:t xml:space="preserve"> </w:t>
      </w:r>
      <w:r w:rsidRPr="00C0452F">
        <w:rPr>
          <w:rFonts w:ascii="GHEA Grapalat" w:hAnsi="GHEA Grapalat"/>
          <w:sz w:val="20"/>
          <w:szCs w:val="20"/>
        </w:rPr>
        <w:t>Заказчик подтверждает, что Компания допустила нарушение договорных обязательств, а</w:t>
      </w:r>
    </w:p>
    <w:p w14:paraId="141ED1B9" w14:textId="77777777" w:rsidR="00AC1597" w:rsidRPr="00C0452F" w:rsidRDefault="00F331AD" w:rsidP="00BC1DEE">
      <w:pPr>
        <w:widowControl w:val="0"/>
        <w:tabs>
          <w:tab w:val="left" w:pos="851"/>
        </w:tabs>
        <w:ind w:firstLine="567"/>
        <w:jc w:val="both"/>
        <w:rPr>
          <w:rFonts w:ascii="GHEA Grapalat" w:hAnsi="GHEA Grapalat"/>
          <w:sz w:val="20"/>
          <w:szCs w:val="20"/>
        </w:rPr>
      </w:pPr>
      <w:r w:rsidRPr="00C0452F">
        <w:rPr>
          <w:rFonts w:ascii="GHEA Grapalat" w:hAnsi="GHEA Grapalat"/>
          <w:sz w:val="20"/>
          <w:szCs w:val="20"/>
        </w:rPr>
        <w:t>2.2.2.</w:t>
      </w:r>
      <w:r w:rsidR="002D07F8" w:rsidRPr="00C0452F">
        <w:rPr>
          <w:rFonts w:ascii="GHEA Grapalat" w:hAnsi="GHEA Grapalat"/>
          <w:sz w:val="20"/>
          <w:szCs w:val="20"/>
        </w:rPr>
        <w:t xml:space="preserve"> </w:t>
      </w:r>
      <w:r w:rsidRPr="00C0452F">
        <w:rPr>
          <w:rFonts w:ascii="GHEA Grapalat" w:hAnsi="GHEA Grapalat"/>
          <w:sz w:val="20"/>
          <w:szCs w:val="20"/>
        </w:rPr>
        <w:t xml:space="preserve">Компания подтверждает, что настоящее Соглашение о неустойке и прилагаемое Требование </w:t>
      </w:r>
    </w:p>
    <w:p w14:paraId="17A0DC77" w14:textId="1CC6DD27" w:rsidR="00F331AD" w:rsidRPr="00C0452F" w:rsidDel="00A13215" w:rsidRDefault="00F331AD" w:rsidP="00BC1DEE">
      <w:pPr>
        <w:widowControl w:val="0"/>
        <w:tabs>
          <w:tab w:val="left" w:pos="851"/>
        </w:tabs>
        <w:ind w:firstLine="567"/>
        <w:jc w:val="both"/>
        <w:rPr>
          <w:rFonts w:ascii="GHEA Grapalat" w:hAnsi="GHEA Grapalat" w:cs="GHEA Grapalat"/>
          <w:sz w:val="20"/>
          <w:szCs w:val="20"/>
        </w:rPr>
      </w:pPr>
      <w:r w:rsidRPr="00C0452F">
        <w:rPr>
          <w:rFonts w:ascii="GHEA Grapalat" w:hAnsi="GHEA Grapalat"/>
          <w:sz w:val="20"/>
          <w:szCs w:val="20"/>
        </w:rPr>
        <w:t>надлежащим образом подписаны уполномоченным Компанией лицом.</w:t>
      </w:r>
    </w:p>
    <w:p w14:paraId="113679CE" w14:textId="77777777" w:rsidR="00F331AD" w:rsidRPr="00C0452F" w:rsidRDefault="00F331AD" w:rsidP="00BC1DEE">
      <w:pPr>
        <w:widowControl w:val="0"/>
        <w:tabs>
          <w:tab w:val="left" w:pos="993"/>
        </w:tabs>
        <w:ind w:firstLine="567"/>
        <w:jc w:val="both"/>
        <w:rPr>
          <w:rFonts w:ascii="GHEA Grapalat" w:hAnsi="GHEA Grapalat"/>
          <w:sz w:val="20"/>
          <w:szCs w:val="20"/>
        </w:rPr>
      </w:pPr>
      <w:r w:rsidRPr="00C0452F">
        <w:rPr>
          <w:rFonts w:ascii="GHEA Grapalat" w:hAnsi="GHEA Grapalat"/>
          <w:sz w:val="20"/>
          <w:szCs w:val="20"/>
        </w:rPr>
        <w:t>2.3.</w:t>
      </w:r>
      <w:r w:rsidRPr="00C0452F">
        <w:rPr>
          <w:rFonts w:ascii="GHEA Grapalat" w:hAnsi="GHEA Grapalat"/>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71EB8CA1" w14:textId="0DF65CBD" w:rsidR="000A214C" w:rsidRPr="00C0452F" w:rsidRDefault="000A214C" w:rsidP="00BC1DEE">
      <w:pPr>
        <w:widowControl w:val="0"/>
        <w:ind w:firstLine="567"/>
        <w:jc w:val="center"/>
        <w:rPr>
          <w:rFonts w:ascii="GHEA Grapalat" w:hAnsi="GHEA Grapalat"/>
          <w:b/>
          <w:sz w:val="20"/>
          <w:szCs w:val="20"/>
        </w:rPr>
      </w:pPr>
      <w:r w:rsidRPr="00C0452F">
        <w:rPr>
          <w:rFonts w:ascii="GHEA Grapalat" w:hAnsi="GHEA Grapalat"/>
          <w:b/>
          <w:sz w:val="20"/>
          <w:szCs w:val="20"/>
        </w:rPr>
        <w:t>3. Адрес, банковские реквизиты Компании</w:t>
      </w:r>
    </w:p>
    <w:p w14:paraId="747EF08D" w14:textId="77777777" w:rsidR="000A214C" w:rsidRPr="00C0452F" w:rsidRDefault="000A214C" w:rsidP="00BC1DEE">
      <w:pPr>
        <w:widowControl w:val="0"/>
        <w:jc w:val="both"/>
        <w:rPr>
          <w:rFonts w:ascii="GHEA Grapalat" w:hAnsi="GHEA Grapalat"/>
          <w:sz w:val="20"/>
          <w:szCs w:val="20"/>
        </w:rPr>
      </w:pPr>
      <w:r w:rsidRPr="00C0452F">
        <w:rPr>
          <w:rFonts w:ascii="GHEA Grapalat" w:hAnsi="GHEA Grapalat"/>
          <w:sz w:val="20"/>
          <w:szCs w:val="20"/>
        </w:rPr>
        <w:t>_______________________________________</w:t>
      </w:r>
    </w:p>
    <w:p w14:paraId="44DF3900" w14:textId="77777777" w:rsidR="000A214C" w:rsidRPr="00C0452F" w:rsidRDefault="000A214C" w:rsidP="00BC1DEE">
      <w:pPr>
        <w:widowControl w:val="0"/>
        <w:ind w:right="4250"/>
        <w:jc w:val="center"/>
        <w:rPr>
          <w:rFonts w:ascii="GHEA Grapalat" w:hAnsi="GHEA Grapalat"/>
          <w:sz w:val="20"/>
          <w:szCs w:val="20"/>
          <w:vertAlign w:val="superscript"/>
        </w:rPr>
      </w:pPr>
      <w:r w:rsidRPr="00C0452F">
        <w:rPr>
          <w:rFonts w:ascii="GHEA Grapalat" w:hAnsi="GHEA Grapalat"/>
          <w:sz w:val="20"/>
          <w:szCs w:val="20"/>
          <w:vertAlign w:val="superscript"/>
        </w:rPr>
        <w:t>наименование компании</w:t>
      </w:r>
    </w:p>
    <w:p w14:paraId="429A7E81" w14:textId="77777777" w:rsidR="000A214C" w:rsidRPr="00C0452F" w:rsidRDefault="000A214C" w:rsidP="00BC1DEE">
      <w:pPr>
        <w:widowControl w:val="0"/>
        <w:jc w:val="both"/>
        <w:rPr>
          <w:rFonts w:ascii="GHEA Grapalat" w:hAnsi="GHEA Grapalat"/>
          <w:sz w:val="20"/>
          <w:szCs w:val="20"/>
        </w:rPr>
      </w:pPr>
      <w:r w:rsidRPr="00C0452F">
        <w:rPr>
          <w:rFonts w:ascii="GHEA Grapalat" w:hAnsi="GHEA Grapalat"/>
          <w:sz w:val="20"/>
          <w:szCs w:val="20"/>
        </w:rPr>
        <w:t>_______________________________________</w:t>
      </w:r>
    </w:p>
    <w:p w14:paraId="3BF3FBF9" w14:textId="77777777" w:rsidR="000A214C" w:rsidRPr="00C0452F" w:rsidRDefault="000A214C" w:rsidP="00BC1DEE">
      <w:pPr>
        <w:widowControl w:val="0"/>
        <w:ind w:right="4250"/>
        <w:jc w:val="center"/>
        <w:rPr>
          <w:rFonts w:ascii="GHEA Grapalat" w:hAnsi="GHEA Grapalat"/>
          <w:sz w:val="20"/>
          <w:szCs w:val="20"/>
          <w:vertAlign w:val="superscript"/>
        </w:rPr>
      </w:pPr>
      <w:r w:rsidRPr="00C0452F">
        <w:rPr>
          <w:rFonts w:ascii="GHEA Grapalat" w:hAnsi="GHEA Grapalat"/>
          <w:sz w:val="20"/>
          <w:szCs w:val="20"/>
          <w:vertAlign w:val="superscript"/>
        </w:rPr>
        <w:t>адрес компании</w:t>
      </w:r>
    </w:p>
    <w:p w14:paraId="1A164285" w14:textId="77777777" w:rsidR="000A214C" w:rsidRPr="00C0452F" w:rsidRDefault="000A214C" w:rsidP="00BC1DEE">
      <w:pPr>
        <w:widowControl w:val="0"/>
        <w:jc w:val="both"/>
        <w:rPr>
          <w:rFonts w:ascii="GHEA Grapalat" w:hAnsi="GHEA Grapalat"/>
          <w:sz w:val="20"/>
          <w:szCs w:val="20"/>
        </w:rPr>
      </w:pPr>
      <w:r w:rsidRPr="00C0452F">
        <w:rPr>
          <w:rFonts w:ascii="GHEA Grapalat" w:hAnsi="GHEA Grapalat"/>
          <w:sz w:val="20"/>
          <w:szCs w:val="20"/>
        </w:rPr>
        <w:t>_______________________________________</w:t>
      </w:r>
    </w:p>
    <w:p w14:paraId="6302B198" w14:textId="77777777" w:rsidR="000A214C" w:rsidRPr="00C0452F" w:rsidRDefault="000A214C" w:rsidP="00BC1DEE">
      <w:pPr>
        <w:widowControl w:val="0"/>
        <w:ind w:right="4250"/>
        <w:jc w:val="center"/>
        <w:rPr>
          <w:rFonts w:ascii="GHEA Grapalat" w:hAnsi="GHEA Grapalat"/>
          <w:sz w:val="20"/>
          <w:szCs w:val="20"/>
          <w:vertAlign w:val="superscript"/>
        </w:rPr>
      </w:pPr>
      <w:r w:rsidRPr="00C0452F">
        <w:rPr>
          <w:rFonts w:ascii="GHEA Grapalat" w:hAnsi="GHEA Grapalat"/>
          <w:sz w:val="20"/>
          <w:szCs w:val="20"/>
          <w:vertAlign w:val="superscript"/>
        </w:rPr>
        <w:t>наименование обслуживающего компанию банка</w:t>
      </w:r>
    </w:p>
    <w:p w14:paraId="796406C8" w14:textId="77777777" w:rsidR="000A214C" w:rsidRPr="00C0452F" w:rsidRDefault="000A214C" w:rsidP="00BC1DEE">
      <w:pPr>
        <w:widowControl w:val="0"/>
        <w:jc w:val="both"/>
        <w:rPr>
          <w:rFonts w:ascii="GHEA Grapalat" w:hAnsi="GHEA Grapalat"/>
          <w:sz w:val="20"/>
          <w:szCs w:val="20"/>
        </w:rPr>
      </w:pPr>
      <w:r w:rsidRPr="00C0452F">
        <w:rPr>
          <w:rFonts w:ascii="GHEA Grapalat" w:hAnsi="GHEA Grapalat"/>
          <w:sz w:val="20"/>
          <w:szCs w:val="20"/>
        </w:rPr>
        <w:t>_______________________________________</w:t>
      </w:r>
    </w:p>
    <w:p w14:paraId="0D651C72" w14:textId="77777777" w:rsidR="000A214C" w:rsidRPr="00C0452F" w:rsidRDefault="000A214C" w:rsidP="00BC1DEE">
      <w:pPr>
        <w:widowControl w:val="0"/>
        <w:ind w:right="4250"/>
        <w:jc w:val="center"/>
        <w:rPr>
          <w:rFonts w:ascii="GHEA Grapalat" w:hAnsi="GHEA Grapalat"/>
          <w:sz w:val="20"/>
          <w:szCs w:val="20"/>
          <w:vertAlign w:val="superscript"/>
        </w:rPr>
      </w:pPr>
      <w:r w:rsidRPr="00C0452F">
        <w:rPr>
          <w:rFonts w:ascii="GHEA Grapalat" w:hAnsi="GHEA Grapalat"/>
          <w:sz w:val="20"/>
          <w:szCs w:val="20"/>
          <w:vertAlign w:val="superscript"/>
        </w:rPr>
        <w:t>номер банковского счета компании</w:t>
      </w:r>
    </w:p>
    <w:p w14:paraId="7B010991" w14:textId="77777777" w:rsidR="000A214C" w:rsidRPr="00C0452F" w:rsidRDefault="000A214C" w:rsidP="00BC1DEE">
      <w:pPr>
        <w:widowControl w:val="0"/>
        <w:jc w:val="both"/>
        <w:rPr>
          <w:rFonts w:ascii="GHEA Grapalat" w:hAnsi="GHEA Grapalat"/>
          <w:sz w:val="20"/>
          <w:szCs w:val="20"/>
        </w:rPr>
      </w:pPr>
      <w:r w:rsidRPr="00C0452F">
        <w:rPr>
          <w:rFonts w:ascii="GHEA Grapalat" w:hAnsi="GHEA Grapalat"/>
          <w:sz w:val="20"/>
          <w:szCs w:val="20"/>
        </w:rPr>
        <w:t>_______________________________________</w:t>
      </w:r>
    </w:p>
    <w:p w14:paraId="71D8FCCE" w14:textId="77777777" w:rsidR="000A214C" w:rsidRPr="00C0452F" w:rsidRDefault="000A214C" w:rsidP="00BC1DEE">
      <w:pPr>
        <w:widowControl w:val="0"/>
        <w:ind w:right="4250"/>
        <w:jc w:val="center"/>
        <w:rPr>
          <w:rFonts w:ascii="GHEA Grapalat" w:hAnsi="GHEA Grapalat"/>
          <w:sz w:val="20"/>
          <w:szCs w:val="20"/>
          <w:vertAlign w:val="superscript"/>
        </w:rPr>
      </w:pPr>
      <w:r w:rsidRPr="00C0452F">
        <w:rPr>
          <w:rFonts w:ascii="GHEA Grapalat" w:hAnsi="GHEA Grapalat"/>
          <w:sz w:val="20"/>
          <w:szCs w:val="20"/>
          <w:vertAlign w:val="superscript"/>
        </w:rPr>
        <w:t>учетный номер налогоплательщика компании</w:t>
      </w:r>
    </w:p>
    <w:p w14:paraId="2C6751DD" w14:textId="77777777" w:rsidR="000A214C" w:rsidRPr="00C0452F" w:rsidRDefault="000A214C" w:rsidP="00BC1DEE">
      <w:pPr>
        <w:widowControl w:val="0"/>
        <w:jc w:val="both"/>
        <w:rPr>
          <w:rFonts w:ascii="GHEA Grapalat" w:hAnsi="GHEA Grapalat"/>
          <w:sz w:val="20"/>
          <w:szCs w:val="20"/>
        </w:rPr>
      </w:pPr>
      <w:r w:rsidRPr="00C0452F">
        <w:rPr>
          <w:rFonts w:ascii="GHEA Grapalat" w:hAnsi="GHEA Grapalat"/>
          <w:sz w:val="20"/>
          <w:szCs w:val="20"/>
        </w:rPr>
        <w:t>_______________________________________</w:t>
      </w:r>
    </w:p>
    <w:p w14:paraId="12BC5BD6" w14:textId="77777777" w:rsidR="000A214C" w:rsidRPr="00C0452F" w:rsidRDefault="000A214C" w:rsidP="00BC1DEE">
      <w:pPr>
        <w:widowControl w:val="0"/>
        <w:ind w:right="4250"/>
        <w:jc w:val="center"/>
        <w:rPr>
          <w:rFonts w:ascii="GHEA Grapalat" w:hAnsi="GHEA Grapalat"/>
          <w:sz w:val="20"/>
          <w:szCs w:val="20"/>
        </w:rPr>
      </w:pPr>
      <w:r w:rsidRPr="00C0452F">
        <w:rPr>
          <w:rFonts w:ascii="GHEA Grapalat" w:hAnsi="GHEA Grapalat"/>
          <w:sz w:val="20"/>
          <w:szCs w:val="20"/>
          <w:vertAlign w:val="superscript"/>
        </w:rPr>
        <w:t>имя, фамилия и подпись директора компании</w:t>
      </w:r>
    </w:p>
    <w:p w14:paraId="5F1BDE55" w14:textId="77777777" w:rsidR="000A214C" w:rsidRPr="00C0452F" w:rsidRDefault="00632AC2" w:rsidP="00BC1DEE">
      <w:pPr>
        <w:widowControl w:val="0"/>
        <w:rPr>
          <w:rFonts w:ascii="GHEA Grapalat" w:hAnsi="GHEA Grapalat"/>
          <w:sz w:val="20"/>
          <w:szCs w:val="20"/>
        </w:rPr>
      </w:pPr>
      <w:r w:rsidRPr="00C0452F">
        <w:rPr>
          <w:rFonts w:ascii="GHEA Grapalat" w:hAnsi="GHEA Grapalat"/>
          <w:sz w:val="20"/>
          <w:szCs w:val="20"/>
        </w:rPr>
        <w:t xml:space="preserve">День/месяц/год                                                                                    </w:t>
      </w:r>
      <w:r w:rsidR="000A214C" w:rsidRPr="00C0452F">
        <w:rPr>
          <w:rFonts w:ascii="GHEA Grapalat" w:hAnsi="GHEA Grapalat"/>
          <w:sz w:val="20"/>
          <w:szCs w:val="20"/>
        </w:rPr>
        <w:t>М. П.</w:t>
      </w:r>
    </w:p>
    <w:p w14:paraId="6F8A335E" w14:textId="77777777" w:rsidR="00BE2572" w:rsidRPr="00C0452F" w:rsidRDefault="00BE2572" w:rsidP="00BC1DEE">
      <w:pPr>
        <w:rPr>
          <w:rFonts w:ascii="GHEA Grapalat" w:hAnsi="GHEA Grapalat" w:cs="Sylfaen"/>
        </w:rPr>
      </w:pPr>
      <w:r w:rsidRPr="00C0452F">
        <w:rPr>
          <w:rFonts w:ascii="GHEA Grapalat" w:hAnsi="GHEA Grapalat" w:cs="Sylfaen"/>
        </w:rPr>
        <w:t xml:space="preserve">*  </w:t>
      </w:r>
      <w:r w:rsidRPr="00C0452F">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09DC009" w14:textId="47A2F974" w:rsidR="00BE2572" w:rsidRPr="00C0452F" w:rsidRDefault="00BE2572" w:rsidP="008303D1">
      <w:pPr>
        <w:jc w:val="center"/>
        <w:rPr>
          <w:rFonts w:ascii="GHEA Grapalat" w:hAnsi="GHEA Grapalat"/>
          <w:b/>
          <w:sz w:val="16"/>
          <w:szCs w:val="16"/>
        </w:rPr>
      </w:pPr>
      <w:r w:rsidRPr="00C0452F">
        <w:rPr>
          <w:rFonts w:ascii="GHEA Grapalat" w:hAnsi="GHEA Grapalat" w:cs="Sylfaen"/>
        </w:rPr>
        <w:br w:type="page"/>
      </w:r>
      <w:r w:rsidRPr="00C0452F">
        <w:rPr>
          <w:rFonts w:ascii="GHEA Grapalat" w:hAnsi="GHEA Grapalat"/>
          <w:b/>
          <w:sz w:val="16"/>
          <w:szCs w:val="16"/>
        </w:rPr>
        <w:lastRenderedPageBreak/>
        <w:t xml:space="preserve">Обязательные реквизиты платежного требования </w:t>
      </w:r>
      <w:r w:rsidRPr="00C0452F">
        <w:rPr>
          <w:rFonts w:ascii="GHEA Grapalat" w:hAnsi="GHEA Grapalat"/>
          <w:b/>
          <w:sz w:val="16"/>
          <w:szCs w:val="16"/>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C0452F" w14:paraId="020299C4" w14:textId="77777777"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DCD3DD"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П/Н</w:t>
            </w:r>
          </w:p>
        </w:tc>
        <w:tc>
          <w:tcPr>
            <w:tcW w:w="1938" w:type="dxa"/>
            <w:tcBorders>
              <w:top w:val="single" w:sz="4" w:space="0" w:color="auto"/>
              <w:left w:val="single" w:sz="4" w:space="0" w:color="auto"/>
              <w:bottom w:val="single" w:sz="4" w:space="0" w:color="auto"/>
              <w:right w:val="single" w:sz="4" w:space="0" w:color="auto"/>
            </w:tcBorders>
          </w:tcPr>
          <w:p w14:paraId="58B8A0C5" w14:textId="77777777" w:rsidR="00BE2572" w:rsidRPr="00C0452F" w:rsidRDefault="00BE2572" w:rsidP="00FA4E1E">
            <w:pPr>
              <w:widowControl w:val="0"/>
              <w:jc w:val="center"/>
              <w:rPr>
                <w:rFonts w:ascii="GHEA Grapalat" w:hAnsi="GHEA Grapalat"/>
                <w:b/>
                <w:sz w:val="16"/>
                <w:szCs w:val="16"/>
              </w:rPr>
            </w:pPr>
            <w:r w:rsidRPr="00C0452F">
              <w:rPr>
                <w:rFonts w:ascii="GHEA Grapalat" w:hAnsi="GHEA Grapalat"/>
                <w:b/>
                <w:sz w:val="16"/>
                <w:szCs w:val="16"/>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3DFC9D74" w14:textId="77777777" w:rsidR="00BE2572" w:rsidRPr="00C0452F" w:rsidRDefault="00BE2572" w:rsidP="00FA4E1E">
            <w:pPr>
              <w:widowControl w:val="0"/>
              <w:jc w:val="center"/>
              <w:rPr>
                <w:rFonts w:ascii="GHEA Grapalat" w:hAnsi="GHEA Grapalat"/>
                <w:b/>
                <w:sz w:val="16"/>
                <w:szCs w:val="16"/>
              </w:rPr>
            </w:pPr>
            <w:r w:rsidRPr="00C0452F">
              <w:rPr>
                <w:rFonts w:ascii="GHEA Grapalat" w:hAnsi="GHEA Grapalat"/>
                <w:b/>
                <w:sz w:val="16"/>
                <w:szCs w:val="16"/>
              </w:rPr>
              <w:t>Наличие указанного поля/</w:t>
            </w:r>
          </w:p>
          <w:p w14:paraId="1F313699" w14:textId="77777777" w:rsidR="00BE2572" w:rsidRPr="00C0452F" w:rsidRDefault="00BE2572" w:rsidP="00FA4E1E">
            <w:pPr>
              <w:widowControl w:val="0"/>
              <w:jc w:val="center"/>
              <w:rPr>
                <w:rFonts w:ascii="GHEA Grapalat" w:hAnsi="GHEA Grapalat"/>
                <w:b/>
                <w:sz w:val="16"/>
                <w:szCs w:val="16"/>
              </w:rPr>
            </w:pPr>
            <w:r w:rsidRPr="00C0452F">
              <w:rPr>
                <w:rFonts w:ascii="GHEA Grapalat" w:hAnsi="GHEA Grapalat"/>
                <w:b/>
                <w:sz w:val="16"/>
                <w:szCs w:val="16"/>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3E083BB0" w14:textId="6C245F70" w:rsidR="00BE2572" w:rsidRPr="00C0452F" w:rsidRDefault="00BE2572" w:rsidP="00FA4E1E">
            <w:pPr>
              <w:widowControl w:val="0"/>
              <w:jc w:val="center"/>
              <w:rPr>
                <w:rFonts w:ascii="GHEA Grapalat" w:hAnsi="GHEA Grapalat"/>
                <w:b/>
                <w:sz w:val="16"/>
                <w:szCs w:val="16"/>
              </w:rPr>
            </w:pPr>
            <w:r w:rsidRPr="00C0452F">
              <w:rPr>
                <w:rFonts w:ascii="GHEA Grapalat" w:hAnsi="GHEA Grapalat"/>
                <w:b/>
                <w:sz w:val="16"/>
                <w:szCs w:val="16"/>
              </w:rPr>
              <w:t>Требование о заполнении реквизита</w:t>
            </w:r>
          </w:p>
          <w:p w14:paraId="5CE699F0" w14:textId="77777777" w:rsidR="00BE2572" w:rsidRPr="00C0452F" w:rsidRDefault="00BE2572" w:rsidP="00FA4E1E">
            <w:pPr>
              <w:widowControl w:val="0"/>
              <w:jc w:val="center"/>
              <w:rPr>
                <w:rFonts w:ascii="GHEA Grapalat" w:hAnsi="GHEA Grapalat"/>
                <w:b/>
                <w:sz w:val="16"/>
                <w:szCs w:val="16"/>
              </w:rPr>
            </w:pPr>
            <w:r w:rsidRPr="00C0452F">
              <w:rPr>
                <w:rFonts w:ascii="GHEA Grapalat" w:hAnsi="GHEA Grapalat"/>
                <w:b/>
                <w:sz w:val="16"/>
                <w:szCs w:val="16"/>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15AC8593" w14:textId="77777777" w:rsidR="00BE2572" w:rsidRPr="00C0452F" w:rsidRDefault="00BE2572" w:rsidP="00FA4E1E">
            <w:pPr>
              <w:widowControl w:val="0"/>
              <w:jc w:val="center"/>
              <w:rPr>
                <w:rFonts w:ascii="GHEA Grapalat" w:hAnsi="GHEA Grapalat"/>
                <w:b/>
                <w:sz w:val="16"/>
                <w:szCs w:val="16"/>
              </w:rPr>
            </w:pPr>
            <w:r w:rsidRPr="00C0452F">
              <w:rPr>
                <w:rFonts w:ascii="GHEA Grapalat" w:hAnsi="GHEA Grapalat"/>
                <w:b/>
                <w:sz w:val="16"/>
                <w:szCs w:val="16"/>
              </w:rPr>
              <w:t>Сторона,</w:t>
            </w:r>
          </w:p>
          <w:p w14:paraId="168D15C5" w14:textId="4A6E3C9B" w:rsidR="00BE2572" w:rsidRPr="00C0452F" w:rsidRDefault="00BE2572" w:rsidP="00FA4E1E">
            <w:pPr>
              <w:widowControl w:val="0"/>
              <w:jc w:val="center"/>
              <w:rPr>
                <w:rFonts w:ascii="GHEA Grapalat" w:hAnsi="GHEA Grapalat"/>
                <w:b/>
                <w:sz w:val="16"/>
                <w:szCs w:val="16"/>
              </w:rPr>
            </w:pPr>
            <w:r w:rsidRPr="00C0452F">
              <w:rPr>
                <w:rFonts w:ascii="GHEA Grapalat" w:hAnsi="GHEA Grapalat"/>
                <w:b/>
                <w:sz w:val="16"/>
                <w:szCs w:val="16"/>
              </w:rPr>
              <w:t>заполняющая реквизит</w:t>
            </w:r>
          </w:p>
          <w:p w14:paraId="3D88F757" w14:textId="77777777" w:rsidR="00BE2572" w:rsidRPr="00C0452F" w:rsidRDefault="00BE2572" w:rsidP="00FA4E1E">
            <w:pPr>
              <w:widowControl w:val="0"/>
              <w:jc w:val="center"/>
              <w:rPr>
                <w:rFonts w:ascii="GHEA Grapalat" w:hAnsi="GHEA Grapalat"/>
                <w:b/>
                <w:sz w:val="16"/>
                <w:szCs w:val="16"/>
              </w:rPr>
            </w:pPr>
            <w:r w:rsidRPr="00C0452F">
              <w:rPr>
                <w:rFonts w:ascii="GHEA Grapalat" w:hAnsi="GHEA Grapalat"/>
                <w:b/>
                <w:sz w:val="16"/>
                <w:szCs w:val="16"/>
              </w:rPr>
              <w:t>бенефициар или плательщик</w:t>
            </w:r>
          </w:p>
          <w:p w14:paraId="4A85971A" w14:textId="77777777" w:rsidR="00BE2572" w:rsidRPr="00C0452F" w:rsidRDefault="00BE2572" w:rsidP="00FA4E1E">
            <w:pPr>
              <w:widowControl w:val="0"/>
              <w:jc w:val="center"/>
              <w:rPr>
                <w:rFonts w:ascii="GHEA Grapalat" w:hAnsi="GHEA Grapalat"/>
                <w:b/>
                <w:sz w:val="16"/>
                <w:szCs w:val="16"/>
              </w:rPr>
            </w:pPr>
            <w:r w:rsidRPr="00C0452F">
              <w:rPr>
                <w:rFonts w:ascii="GHEA Grapalat" w:hAnsi="GHEA Grapalat"/>
                <w:b/>
                <w:sz w:val="16"/>
                <w:szCs w:val="16"/>
              </w:rPr>
              <w:t>(в связи с процессом закупки)</w:t>
            </w:r>
          </w:p>
        </w:tc>
      </w:tr>
      <w:tr w:rsidR="00B138F3" w:rsidRPr="00C0452F" w14:paraId="664F56B1" w14:textId="77777777"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D19519" w14:textId="77777777" w:rsidR="00BE2572" w:rsidRPr="00C0452F" w:rsidRDefault="00BE2572" w:rsidP="00F6229A">
            <w:pPr>
              <w:widowControl w:val="0"/>
              <w:jc w:val="both"/>
              <w:rPr>
                <w:rFonts w:ascii="GHEA Grapalat" w:hAnsi="GHEA Grapalat"/>
                <w:b/>
                <w:sz w:val="16"/>
                <w:szCs w:val="16"/>
              </w:rPr>
            </w:pPr>
            <w:r w:rsidRPr="00C0452F">
              <w:rPr>
                <w:rFonts w:ascii="GHEA Grapalat" w:hAnsi="GHEA Grapalat"/>
                <w:b/>
                <w:sz w:val="16"/>
                <w:szCs w:val="16"/>
              </w:rPr>
              <w:t>1</w:t>
            </w:r>
          </w:p>
        </w:tc>
        <w:tc>
          <w:tcPr>
            <w:tcW w:w="1938" w:type="dxa"/>
            <w:tcBorders>
              <w:top w:val="single" w:sz="4" w:space="0" w:color="auto"/>
              <w:left w:val="single" w:sz="4" w:space="0" w:color="auto"/>
              <w:bottom w:val="single" w:sz="4" w:space="0" w:color="auto"/>
              <w:right w:val="single" w:sz="4" w:space="0" w:color="auto"/>
            </w:tcBorders>
          </w:tcPr>
          <w:p w14:paraId="5B51AFF5" w14:textId="77777777" w:rsidR="00BE2572" w:rsidRPr="00C0452F" w:rsidRDefault="00BE2572" w:rsidP="00F6229A">
            <w:pPr>
              <w:widowControl w:val="0"/>
              <w:jc w:val="both"/>
              <w:rPr>
                <w:rFonts w:ascii="GHEA Grapalat" w:hAnsi="GHEA Grapalat"/>
                <w:b/>
                <w:sz w:val="16"/>
                <w:szCs w:val="16"/>
              </w:rPr>
            </w:pPr>
            <w:r w:rsidRPr="00C0452F">
              <w:rPr>
                <w:rFonts w:ascii="GHEA Grapalat" w:hAnsi="GHEA Grapalat"/>
                <w:b/>
                <w:sz w:val="16"/>
                <w:szCs w:val="16"/>
              </w:rPr>
              <w:t>2</w:t>
            </w:r>
          </w:p>
        </w:tc>
        <w:tc>
          <w:tcPr>
            <w:tcW w:w="2050" w:type="dxa"/>
            <w:tcBorders>
              <w:top w:val="single" w:sz="4" w:space="0" w:color="auto"/>
              <w:left w:val="single" w:sz="4" w:space="0" w:color="auto"/>
              <w:bottom w:val="single" w:sz="4" w:space="0" w:color="auto"/>
              <w:right w:val="single" w:sz="4" w:space="0" w:color="auto"/>
            </w:tcBorders>
          </w:tcPr>
          <w:p w14:paraId="67D82C9C" w14:textId="77777777" w:rsidR="00BE2572" w:rsidRPr="00C0452F" w:rsidRDefault="00BE2572" w:rsidP="00F6229A">
            <w:pPr>
              <w:widowControl w:val="0"/>
              <w:jc w:val="both"/>
              <w:rPr>
                <w:rFonts w:ascii="GHEA Grapalat" w:hAnsi="GHEA Grapalat"/>
                <w:b/>
                <w:sz w:val="16"/>
                <w:szCs w:val="16"/>
              </w:rPr>
            </w:pPr>
            <w:r w:rsidRPr="00C0452F">
              <w:rPr>
                <w:rFonts w:ascii="GHEA Grapalat" w:hAnsi="GHEA Grapalat"/>
                <w:b/>
                <w:sz w:val="16"/>
                <w:szCs w:val="16"/>
              </w:rPr>
              <w:t>3</w:t>
            </w:r>
          </w:p>
        </w:tc>
        <w:tc>
          <w:tcPr>
            <w:tcW w:w="3350" w:type="dxa"/>
            <w:tcBorders>
              <w:top w:val="single" w:sz="4" w:space="0" w:color="auto"/>
              <w:left w:val="single" w:sz="4" w:space="0" w:color="auto"/>
              <w:bottom w:val="single" w:sz="4" w:space="0" w:color="auto"/>
              <w:right w:val="single" w:sz="4" w:space="0" w:color="auto"/>
            </w:tcBorders>
          </w:tcPr>
          <w:p w14:paraId="6B343802" w14:textId="77777777" w:rsidR="00BE2572" w:rsidRPr="00C0452F" w:rsidRDefault="00BE2572" w:rsidP="00F6229A">
            <w:pPr>
              <w:widowControl w:val="0"/>
              <w:jc w:val="both"/>
              <w:rPr>
                <w:rFonts w:ascii="GHEA Grapalat" w:hAnsi="GHEA Grapalat"/>
                <w:b/>
                <w:sz w:val="16"/>
                <w:szCs w:val="16"/>
              </w:rPr>
            </w:pPr>
            <w:r w:rsidRPr="00C0452F">
              <w:rPr>
                <w:rFonts w:ascii="GHEA Grapalat" w:hAnsi="GHEA Grapalat"/>
                <w:b/>
                <w:sz w:val="16"/>
                <w:szCs w:val="16"/>
              </w:rPr>
              <w:t>4</w:t>
            </w:r>
          </w:p>
        </w:tc>
        <w:tc>
          <w:tcPr>
            <w:tcW w:w="2640" w:type="dxa"/>
            <w:tcBorders>
              <w:top w:val="single" w:sz="4" w:space="0" w:color="auto"/>
              <w:left w:val="single" w:sz="4" w:space="0" w:color="auto"/>
              <w:bottom w:val="single" w:sz="4" w:space="0" w:color="auto"/>
              <w:right w:val="single" w:sz="4" w:space="0" w:color="auto"/>
            </w:tcBorders>
          </w:tcPr>
          <w:p w14:paraId="4D558EAD" w14:textId="77777777" w:rsidR="00BE2572" w:rsidRPr="00C0452F" w:rsidRDefault="00BE2572" w:rsidP="00F6229A">
            <w:pPr>
              <w:widowControl w:val="0"/>
              <w:jc w:val="both"/>
              <w:rPr>
                <w:rFonts w:ascii="GHEA Grapalat" w:hAnsi="GHEA Grapalat"/>
                <w:b/>
                <w:sz w:val="16"/>
                <w:szCs w:val="16"/>
              </w:rPr>
            </w:pPr>
            <w:r w:rsidRPr="00C0452F">
              <w:rPr>
                <w:rFonts w:ascii="GHEA Grapalat" w:hAnsi="GHEA Grapalat"/>
                <w:b/>
                <w:sz w:val="16"/>
                <w:szCs w:val="16"/>
              </w:rPr>
              <w:t>5</w:t>
            </w:r>
          </w:p>
        </w:tc>
      </w:tr>
      <w:tr w:rsidR="00B138F3" w:rsidRPr="00C0452F" w14:paraId="15D8E906"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BDA7F5"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1.</w:t>
            </w:r>
          </w:p>
        </w:tc>
        <w:tc>
          <w:tcPr>
            <w:tcW w:w="1938" w:type="dxa"/>
            <w:tcBorders>
              <w:top w:val="single" w:sz="4" w:space="0" w:color="auto"/>
              <w:left w:val="single" w:sz="4" w:space="0" w:color="auto"/>
              <w:bottom w:val="single" w:sz="4" w:space="0" w:color="auto"/>
              <w:right w:val="single" w:sz="4" w:space="0" w:color="auto"/>
            </w:tcBorders>
          </w:tcPr>
          <w:p w14:paraId="62E12BCE"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735A7AD0"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267CDD"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C911B80"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на документе заранее заполнено "Платежное требование"</w:t>
            </w:r>
          </w:p>
        </w:tc>
      </w:tr>
      <w:tr w:rsidR="00B138F3" w:rsidRPr="00C0452F" w14:paraId="70B12719"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7057D5"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2.</w:t>
            </w:r>
          </w:p>
        </w:tc>
        <w:tc>
          <w:tcPr>
            <w:tcW w:w="1938" w:type="dxa"/>
            <w:tcBorders>
              <w:top w:val="single" w:sz="4" w:space="0" w:color="auto"/>
              <w:left w:val="single" w:sz="4" w:space="0" w:color="auto"/>
              <w:bottom w:val="single" w:sz="4" w:space="0" w:color="auto"/>
              <w:right w:val="single" w:sz="4" w:space="0" w:color="auto"/>
            </w:tcBorders>
          </w:tcPr>
          <w:p w14:paraId="19E65941"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34FAC20B"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F2F904"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E47B9D7"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заполняется бенефициаром при представлении платежного требования в банк плательщика</w:t>
            </w:r>
          </w:p>
        </w:tc>
      </w:tr>
      <w:tr w:rsidR="00B138F3" w:rsidRPr="00C0452F" w14:paraId="33BFDBD9"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35DA8C"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3.</w:t>
            </w:r>
          </w:p>
        </w:tc>
        <w:tc>
          <w:tcPr>
            <w:tcW w:w="1938" w:type="dxa"/>
            <w:tcBorders>
              <w:top w:val="single" w:sz="4" w:space="0" w:color="auto"/>
              <w:left w:val="single" w:sz="4" w:space="0" w:color="auto"/>
              <w:bottom w:val="single" w:sz="4" w:space="0" w:color="auto"/>
              <w:right w:val="single" w:sz="4" w:space="0" w:color="auto"/>
            </w:tcBorders>
          </w:tcPr>
          <w:p w14:paraId="480E1F6D"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60D86805"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1B7655"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обязательно</w:t>
            </w:r>
          </w:p>
          <w:p w14:paraId="5D979802" w14:textId="77777777" w:rsidR="00BE2572" w:rsidRPr="00C0452F" w:rsidRDefault="00BE2572" w:rsidP="00F6229A">
            <w:pPr>
              <w:widowControl w:val="0"/>
              <w:jc w:val="both"/>
              <w:rPr>
                <w:rFonts w:ascii="GHEA Grapalat" w:hAnsi="GHEA Grapalat"/>
                <w:sz w:val="16"/>
                <w:szCs w:val="16"/>
              </w:rPr>
            </w:pPr>
          </w:p>
        </w:tc>
        <w:tc>
          <w:tcPr>
            <w:tcW w:w="2640" w:type="dxa"/>
            <w:tcBorders>
              <w:top w:val="single" w:sz="4" w:space="0" w:color="auto"/>
              <w:left w:val="single" w:sz="4" w:space="0" w:color="auto"/>
              <w:bottom w:val="single" w:sz="4" w:space="0" w:color="auto"/>
              <w:right w:val="single" w:sz="4" w:space="0" w:color="auto"/>
            </w:tcBorders>
          </w:tcPr>
          <w:p w14:paraId="1BAF6B9B"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 xml:space="preserve">заполняется бенефициаром в день представления платежного требования в банк плательщика </w:t>
            </w:r>
          </w:p>
        </w:tc>
      </w:tr>
      <w:tr w:rsidR="00B138F3" w:rsidRPr="00C0452F" w14:paraId="4DACC670"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61D2B2"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4.</w:t>
            </w:r>
          </w:p>
        </w:tc>
        <w:tc>
          <w:tcPr>
            <w:tcW w:w="1938" w:type="dxa"/>
            <w:tcBorders>
              <w:top w:val="single" w:sz="4" w:space="0" w:color="auto"/>
              <w:left w:val="single" w:sz="4" w:space="0" w:color="auto"/>
              <w:bottom w:val="single" w:sz="4" w:space="0" w:color="auto"/>
              <w:right w:val="single" w:sz="4" w:space="0" w:color="auto"/>
            </w:tcBorders>
          </w:tcPr>
          <w:p w14:paraId="5DDCDFB6" w14:textId="5738F677" w:rsidR="00BE2572" w:rsidRPr="00C0452F" w:rsidRDefault="00BE2572" w:rsidP="005A6B33">
            <w:pPr>
              <w:widowControl w:val="0"/>
              <w:ind w:right="173"/>
              <w:jc w:val="both"/>
              <w:rPr>
                <w:rFonts w:ascii="GHEA Grapalat" w:hAnsi="GHEA Grapalat"/>
                <w:sz w:val="16"/>
                <w:szCs w:val="16"/>
              </w:rPr>
            </w:pPr>
            <w:r w:rsidRPr="00C0452F">
              <w:rPr>
                <w:rFonts w:ascii="GHEA Grapalat" w:hAnsi="GHEA Grapalat"/>
                <w:sz w:val="16"/>
                <w:szCs w:val="16"/>
              </w:rPr>
              <w:t>Наименование или имя,</w:t>
            </w:r>
            <w:r w:rsidR="005A6B33" w:rsidRPr="00C0452F">
              <w:rPr>
                <w:rFonts w:ascii="GHEA Grapalat" w:hAnsi="GHEA Grapalat"/>
                <w:sz w:val="16"/>
                <w:szCs w:val="16"/>
              </w:rPr>
              <w:t xml:space="preserve"> </w:t>
            </w:r>
            <w:r w:rsidRPr="00C0452F">
              <w:rPr>
                <w:rFonts w:ascii="GHEA Grapalat" w:hAnsi="GHEA Grapalat"/>
                <w:sz w:val="16"/>
                <w:szCs w:val="16"/>
              </w:rPr>
              <w:t>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7D7F3C47"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3876F7"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обязательно</w:t>
            </w:r>
          </w:p>
          <w:p w14:paraId="3238AF48"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43A936EC"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заполняется плательщиком</w:t>
            </w:r>
          </w:p>
        </w:tc>
      </w:tr>
      <w:tr w:rsidR="00B138F3" w:rsidRPr="00C0452F" w14:paraId="2D87049B"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459432"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5.</w:t>
            </w:r>
          </w:p>
        </w:tc>
        <w:tc>
          <w:tcPr>
            <w:tcW w:w="1938" w:type="dxa"/>
            <w:tcBorders>
              <w:top w:val="single" w:sz="4" w:space="0" w:color="auto"/>
              <w:left w:val="single" w:sz="4" w:space="0" w:color="auto"/>
              <w:bottom w:val="single" w:sz="4" w:space="0" w:color="auto"/>
              <w:right w:val="single" w:sz="4" w:space="0" w:color="auto"/>
            </w:tcBorders>
          </w:tcPr>
          <w:p w14:paraId="20533661"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3359F697"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D55C00C"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7DB540E1"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заполняется плательщиком</w:t>
            </w:r>
          </w:p>
        </w:tc>
      </w:tr>
      <w:tr w:rsidR="00B138F3" w:rsidRPr="00C0452F" w14:paraId="5D184754"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C8745E"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6.</w:t>
            </w:r>
          </w:p>
        </w:tc>
        <w:tc>
          <w:tcPr>
            <w:tcW w:w="1938" w:type="dxa"/>
            <w:tcBorders>
              <w:top w:val="single" w:sz="4" w:space="0" w:color="auto"/>
              <w:left w:val="single" w:sz="4" w:space="0" w:color="auto"/>
              <w:bottom w:val="single" w:sz="4" w:space="0" w:color="auto"/>
              <w:right w:val="single" w:sz="4" w:space="0" w:color="auto"/>
            </w:tcBorders>
          </w:tcPr>
          <w:p w14:paraId="38250D9F"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00884D94"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14DED1"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обязательно</w:t>
            </w:r>
          </w:p>
          <w:p w14:paraId="23B4A64F"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645CF462"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заполняется плательщиком</w:t>
            </w:r>
          </w:p>
        </w:tc>
      </w:tr>
      <w:tr w:rsidR="00B138F3" w:rsidRPr="00C0452F" w14:paraId="0FA407B0"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753D15"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7.</w:t>
            </w:r>
          </w:p>
        </w:tc>
        <w:tc>
          <w:tcPr>
            <w:tcW w:w="1938" w:type="dxa"/>
            <w:tcBorders>
              <w:top w:val="single" w:sz="4" w:space="0" w:color="auto"/>
              <w:left w:val="single" w:sz="4" w:space="0" w:color="auto"/>
              <w:bottom w:val="single" w:sz="4" w:space="0" w:color="auto"/>
              <w:right w:val="single" w:sz="4" w:space="0" w:color="auto"/>
            </w:tcBorders>
          </w:tcPr>
          <w:p w14:paraId="37B500C2"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35EAD9CF"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DB2B10B"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необязательно</w:t>
            </w:r>
          </w:p>
          <w:p w14:paraId="1B3EBA7B"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5084BF19"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заполняется плательщиком</w:t>
            </w:r>
          </w:p>
        </w:tc>
      </w:tr>
      <w:tr w:rsidR="00B138F3" w:rsidRPr="00C0452F" w14:paraId="07BEB8B2"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C7AA1B"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8.</w:t>
            </w:r>
          </w:p>
        </w:tc>
        <w:tc>
          <w:tcPr>
            <w:tcW w:w="1938" w:type="dxa"/>
            <w:tcBorders>
              <w:top w:val="single" w:sz="4" w:space="0" w:color="auto"/>
              <w:left w:val="single" w:sz="4" w:space="0" w:color="auto"/>
              <w:bottom w:val="single" w:sz="4" w:space="0" w:color="auto"/>
              <w:right w:val="single" w:sz="4" w:space="0" w:color="auto"/>
            </w:tcBorders>
          </w:tcPr>
          <w:p w14:paraId="60D58601"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7A82B70A"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3B5034E"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необязательно</w:t>
            </w:r>
          </w:p>
          <w:p w14:paraId="524C86CD"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5CDC3A8A"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заполняется плательщиком</w:t>
            </w:r>
          </w:p>
        </w:tc>
      </w:tr>
      <w:tr w:rsidR="00B138F3" w:rsidRPr="00C0452F" w14:paraId="694A38B5"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C0421B"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9.</w:t>
            </w:r>
          </w:p>
        </w:tc>
        <w:tc>
          <w:tcPr>
            <w:tcW w:w="1938" w:type="dxa"/>
            <w:tcBorders>
              <w:top w:val="single" w:sz="4" w:space="0" w:color="auto"/>
              <w:left w:val="single" w:sz="4" w:space="0" w:color="auto"/>
              <w:bottom w:val="single" w:sz="4" w:space="0" w:color="auto"/>
              <w:right w:val="single" w:sz="4" w:space="0" w:color="auto"/>
            </w:tcBorders>
          </w:tcPr>
          <w:p w14:paraId="7CB4DD8C"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41A43899"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41C1F6C"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обязательно</w:t>
            </w:r>
          </w:p>
          <w:p w14:paraId="55EE43E8"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30AFF4AC" w14:textId="539B12D8"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заранее заполняется бенефициаром</w:t>
            </w:r>
            <w:r w:rsidR="005A6B33" w:rsidRPr="00C0452F">
              <w:rPr>
                <w:rFonts w:ascii="GHEA Grapalat" w:hAnsi="GHEA Grapalat"/>
                <w:sz w:val="16"/>
                <w:szCs w:val="16"/>
              </w:rPr>
              <w:t xml:space="preserve"> </w:t>
            </w:r>
            <w:r w:rsidRPr="00C0452F">
              <w:rPr>
                <w:rFonts w:ascii="GHEA Grapalat" w:hAnsi="GHEA Grapalat"/>
                <w:sz w:val="16"/>
                <w:szCs w:val="16"/>
              </w:rPr>
              <w:t>—</w:t>
            </w:r>
            <w:r w:rsidR="005A6B33" w:rsidRPr="00C0452F">
              <w:rPr>
                <w:rFonts w:ascii="GHEA Grapalat" w:hAnsi="GHEA Grapalat"/>
                <w:sz w:val="16"/>
                <w:szCs w:val="16"/>
              </w:rPr>
              <w:t xml:space="preserve"> </w:t>
            </w:r>
            <w:r w:rsidRPr="00C0452F">
              <w:rPr>
                <w:rFonts w:ascii="GHEA Grapalat" w:hAnsi="GHEA Grapalat"/>
                <w:sz w:val="16"/>
                <w:szCs w:val="16"/>
              </w:rPr>
              <w:t>по приглашению</w:t>
            </w:r>
          </w:p>
        </w:tc>
      </w:tr>
      <w:tr w:rsidR="00B138F3" w:rsidRPr="00C0452F" w14:paraId="6A229200"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6E69DE"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10.</w:t>
            </w:r>
          </w:p>
        </w:tc>
        <w:tc>
          <w:tcPr>
            <w:tcW w:w="1938" w:type="dxa"/>
            <w:tcBorders>
              <w:top w:val="single" w:sz="4" w:space="0" w:color="auto"/>
              <w:left w:val="single" w:sz="4" w:space="0" w:color="auto"/>
              <w:bottom w:val="single" w:sz="4" w:space="0" w:color="auto"/>
              <w:right w:val="single" w:sz="4" w:space="0" w:color="auto"/>
            </w:tcBorders>
          </w:tcPr>
          <w:p w14:paraId="29E05BFE"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1F35D9CB"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F11543"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необязательно</w:t>
            </w:r>
          </w:p>
          <w:p w14:paraId="0EC9A759"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925CC7C"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(не заполняется)</w:t>
            </w:r>
          </w:p>
        </w:tc>
      </w:tr>
      <w:tr w:rsidR="00B138F3" w:rsidRPr="00C0452F" w14:paraId="5EF2CAB8"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480BDA"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11.</w:t>
            </w:r>
          </w:p>
        </w:tc>
        <w:tc>
          <w:tcPr>
            <w:tcW w:w="1938" w:type="dxa"/>
            <w:tcBorders>
              <w:top w:val="single" w:sz="4" w:space="0" w:color="auto"/>
              <w:left w:val="single" w:sz="4" w:space="0" w:color="auto"/>
              <w:bottom w:val="single" w:sz="4" w:space="0" w:color="auto"/>
              <w:right w:val="single" w:sz="4" w:space="0" w:color="auto"/>
            </w:tcBorders>
          </w:tcPr>
          <w:p w14:paraId="25FB7BB8"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3BC60D4C"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F8F314"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необязательно</w:t>
            </w:r>
          </w:p>
          <w:p w14:paraId="64921144"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52AD5716"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заранее заполняется бенефициаром — по приглашению</w:t>
            </w:r>
          </w:p>
        </w:tc>
      </w:tr>
      <w:tr w:rsidR="00B138F3" w:rsidRPr="00C0452F" w14:paraId="0F93E14F"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57EBFB"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12.</w:t>
            </w:r>
          </w:p>
        </w:tc>
        <w:tc>
          <w:tcPr>
            <w:tcW w:w="1938" w:type="dxa"/>
            <w:tcBorders>
              <w:top w:val="single" w:sz="4" w:space="0" w:color="auto"/>
              <w:left w:val="single" w:sz="4" w:space="0" w:color="auto"/>
              <w:bottom w:val="single" w:sz="4" w:space="0" w:color="auto"/>
              <w:right w:val="single" w:sz="4" w:space="0" w:color="auto"/>
            </w:tcBorders>
          </w:tcPr>
          <w:p w14:paraId="7F04CEAD"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 xml:space="preserve">наименование финансовой </w:t>
            </w:r>
            <w:r w:rsidRPr="00C0452F">
              <w:rPr>
                <w:rFonts w:ascii="GHEA Grapalat" w:hAnsi="GHEA Grapalat"/>
                <w:sz w:val="16"/>
                <w:szCs w:val="16"/>
              </w:rPr>
              <w:lastRenderedPageBreak/>
              <w:t xml:space="preserve">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7679C286"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38287C4D"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43565ED"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 xml:space="preserve">заранее заполняется бенефициаром — по </w:t>
            </w:r>
            <w:r w:rsidRPr="00C0452F">
              <w:rPr>
                <w:rFonts w:ascii="GHEA Grapalat" w:hAnsi="GHEA Grapalat"/>
                <w:sz w:val="16"/>
                <w:szCs w:val="16"/>
              </w:rPr>
              <w:lastRenderedPageBreak/>
              <w:t>приглашению</w:t>
            </w:r>
          </w:p>
        </w:tc>
      </w:tr>
      <w:tr w:rsidR="00B138F3" w:rsidRPr="00C0452F" w14:paraId="2969F8CC"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7374D9F"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lastRenderedPageBreak/>
              <w:t>13.</w:t>
            </w:r>
          </w:p>
        </w:tc>
        <w:tc>
          <w:tcPr>
            <w:tcW w:w="1938" w:type="dxa"/>
            <w:tcBorders>
              <w:top w:val="single" w:sz="4" w:space="0" w:color="auto"/>
              <w:left w:val="single" w:sz="4" w:space="0" w:color="auto"/>
              <w:bottom w:val="single" w:sz="4" w:space="0" w:color="auto"/>
              <w:right w:val="single" w:sz="4" w:space="0" w:color="auto"/>
            </w:tcBorders>
          </w:tcPr>
          <w:p w14:paraId="5FA98FE5"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07023ACF"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B96B8EA"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обязательно</w:t>
            </w:r>
          </w:p>
          <w:p w14:paraId="6040DF2B"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33BE5FB2"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заранее заполняется бенефициаром — по приглашению</w:t>
            </w:r>
          </w:p>
        </w:tc>
      </w:tr>
      <w:tr w:rsidR="00B138F3" w:rsidRPr="00C0452F" w14:paraId="7F6A2222"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7A6860"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14.</w:t>
            </w:r>
          </w:p>
        </w:tc>
        <w:tc>
          <w:tcPr>
            <w:tcW w:w="1938" w:type="dxa"/>
            <w:tcBorders>
              <w:top w:val="single" w:sz="4" w:space="0" w:color="auto"/>
              <w:left w:val="single" w:sz="4" w:space="0" w:color="auto"/>
              <w:bottom w:val="single" w:sz="4" w:space="0" w:color="auto"/>
              <w:right w:val="single" w:sz="4" w:space="0" w:color="auto"/>
            </w:tcBorders>
          </w:tcPr>
          <w:p w14:paraId="3003028B"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7E8555E6"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3D5CBA"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обязательно</w:t>
            </w:r>
          </w:p>
          <w:p w14:paraId="391B354B"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63D86366"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 xml:space="preserve">заполняется плательщиком </w:t>
            </w:r>
          </w:p>
        </w:tc>
      </w:tr>
      <w:tr w:rsidR="00B138F3" w:rsidRPr="00C0452F" w14:paraId="6BDE45BB"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AC69A4"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15.</w:t>
            </w:r>
          </w:p>
        </w:tc>
        <w:tc>
          <w:tcPr>
            <w:tcW w:w="1938" w:type="dxa"/>
            <w:tcBorders>
              <w:top w:val="single" w:sz="4" w:space="0" w:color="auto"/>
              <w:left w:val="single" w:sz="4" w:space="0" w:color="auto"/>
              <w:bottom w:val="single" w:sz="4" w:space="0" w:color="auto"/>
              <w:right w:val="single" w:sz="4" w:space="0" w:color="auto"/>
            </w:tcBorders>
          </w:tcPr>
          <w:p w14:paraId="625D72A5"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36041B61"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9B203E"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необязательно</w:t>
            </w:r>
          </w:p>
          <w:p w14:paraId="1830D9B8"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51D309A"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(не заполняется и не применяется)</w:t>
            </w:r>
          </w:p>
        </w:tc>
      </w:tr>
      <w:tr w:rsidR="00B138F3" w:rsidRPr="00C0452F" w14:paraId="77C666A9"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9260334"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16.</w:t>
            </w:r>
          </w:p>
        </w:tc>
        <w:tc>
          <w:tcPr>
            <w:tcW w:w="1938" w:type="dxa"/>
            <w:tcBorders>
              <w:top w:val="single" w:sz="4" w:space="0" w:color="auto"/>
              <w:left w:val="single" w:sz="4" w:space="0" w:color="auto"/>
              <w:bottom w:val="single" w:sz="4" w:space="0" w:color="auto"/>
              <w:right w:val="single" w:sz="4" w:space="0" w:color="auto"/>
            </w:tcBorders>
          </w:tcPr>
          <w:p w14:paraId="5255CDDD"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40C7674F"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D31B3D"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9C8CF53"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заполняется плательщиком</w:t>
            </w:r>
          </w:p>
        </w:tc>
      </w:tr>
      <w:tr w:rsidR="00B138F3" w:rsidRPr="00C0452F" w14:paraId="3591EF06"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5D547D"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17.</w:t>
            </w:r>
          </w:p>
        </w:tc>
        <w:tc>
          <w:tcPr>
            <w:tcW w:w="1938" w:type="dxa"/>
            <w:tcBorders>
              <w:top w:val="single" w:sz="4" w:space="0" w:color="auto"/>
              <w:left w:val="single" w:sz="4" w:space="0" w:color="auto"/>
              <w:bottom w:val="single" w:sz="4" w:space="0" w:color="auto"/>
              <w:right w:val="single" w:sz="4" w:space="0" w:color="auto"/>
            </w:tcBorders>
          </w:tcPr>
          <w:p w14:paraId="447EF2E3"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цель сделки</w:t>
            </w:r>
          </w:p>
        </w:tc>
        <w:tc>
          <w:tcPr>
            <w:tcW w:w="2050" w:type="dxa"/>
            <w:tcBorders>
              <w:top w:val="single" w:sz="4" w:space="0" w:color="auto"/>
              <w:left w:val="single" w:sz="4" w:space="0" w:color="auto"/>
              <w:bottom w:val="single" w:sz="4" w:space="0" w:color="auto"/>
              <w:right w:val="single" w:sz="4" w:space="0" w:color="auto"/>
            </w:tcBorders>
          </w:tcPr>
          <w:p w14:paraId="5538C023"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2FD81A"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2F825209"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заранее заполняется бенефициаром — по приглашению</w:t>
            </w:r>
          </w:p>
        </w:tc>
      </w:tr>
      <w:tr w:rsidR="00B138F3" w:rsidRPr="00C0452F" w14:paraId="24C9010D"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8B8528"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18.</w:t>
            </w:r>
          </w:p>
        </w:tc>
        <w:tc>
          <w:tcPr>
            <w:tcW w:w="1938" w:type="dxa"/>
            <w:tcBorders>
              <w:top w:val="single" w:sz="4" w:space="0" w:color="auto"/>
              <w:left w:val="single" w:sz="4" w:space="0" w:color="auto"/>
              <w:bottom w:val="single" w:sz="4" w:space="0" w:color="auto"/>
              <w:right w:val="single" w:sz="4" w:space="0" w:color="auto"/>
            </w:tcBorders>
          </w:tcPr>
          <w:p w14:paraId="1580306B"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71CE2706"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BC0D31"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обязательно</w:t>
            </w:r>
          </w:p>
          <w:p w14:paraId="2552B598"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710D42CF"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заполняется бенефициаром</w:t>
            </w:r>
          </w:p>
        </w:tc>
      </w:tr>
      <w:tr w:rsidR="00B138F3" w:rsidRPr="00C0452F" w14:paraId="4ECCB8AD"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3A2152" w14:textId="77777777" w:rsidR="00BE2572" w:rsidRPr="00C0452F" w:rsidDel="0010680B" w:rsidRDefault="00BE2572" w:rsidP="00F6229A">
            <w:pPr>
              <w:widowControl w:val="0"/>
              <w:jc w:val="both"/>
              <w:rPr>
                <w:rFonts w:ascii="GHEA Grapalat" w:hAnsi="GHEA Grapalat"/>
                <w:sz w:val="16"/>
                <w:szCs w:val="16"/>
              </w:rPr>
            </w:pPr>
            <w:r w:rsidRPr="00C0452F">
              <w:rPr>
                <w:rFonts w:ascii="GHEA Grapalat" w:hAnsi="GHEA Grapalat"/>
                <w:sz w:val="16"/>
                <w:szCs w:val="16"/>
              </w:rPr>
              <w:t>19.</w:t>
            </w:r>
          </w:p>
        </w:tc>
        <w:tc>
          <w:tcPr>
            <w:tcW w:w="1938" w:type="dxa"/>
            <w:tcBorders>
              <w:top w:val="single" w:sz="4" w:space="0" w:color="auto"/>
              <w:left w:val="single" w:sz="4" w:space="0" w:color="auto"/>
              <w:bottom w:val="single" w:sz="4" w:space="0" w:color="auto"/>
              <w:right w:val="single" w:sz="4" w:space="0" w:color="auto"/>
            </w:tcBorders>
          </w:tcPr>
          <w:p w14:paraId="271D1936"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225CFEF7"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4AE151B" w14:textId="77777777" w:rsidR="00BE2572" w:rsidRPr="00C0452F" w:rsidRDefault="00BE2572" w:rsidP="00F6229A">
            <w:pPr>
              <w:widowControl w:val="0"/>
              <w:jc w:val="both"/>
              <w:rPr>
                <w:rFonts w:ascii="GHEA Grapalat" w:hAnsi="GHEA Grapalat" w:cs="Sylfaen"/>
                <w:sz w:val="16"/>
                <w:szCs w:val="16"/>
              </w:rPr>
            </w:pPr>
            <w:r w:rsidRPr="00C0452F">
              <w:rPr>
                <w:rFonts w:ascii="GHEA Grapalat" w:hAnsi="GHEA Grapalat"/>
                <w:sz w:val="16"/>
                <w:szCs w:val="16"/>
              </w:rPr>
              <w:t xml:space="preserve">обязательно </w:t>
            </w:r>
          </w:p>
          <w:p w14:paraId="056CA2AD" w14:textId="77777777" w:rsidR="00BE2572" w:rsidRPr="00C0452F" w:rsidRDefault="00BE2572" w:rsidP="00F6229A">
            <w:pPr>
              <w:widowControl w:val="0"/>
              <w:jc w:val="both"/>
              <w:rPr>
                <w:rFonts w:ascii="GHEA Grapalat" w:hAnsi="GHEA Grapalat" w:cs="Sylfaen"/>
                <w:sz w:val="16"/>
                <w:szCs w:val="16"/>
              </w:rPr>
            </w:pPr>
            <w:r w:rsidRPr="00C0452F">
              <w:rPr>
                <w:rFonts w:ascii="GHEA Grapalat" w:hAnsi="GHEA Grapalat"/>
                <w:sz w:val="16"/>
                <w:szCs w:val="16"/>
              </w:rPr>
              <w:t xml:space="preserve">заполняются слова "акцептованный платеж", </w:t>
            </w:r>
          </w:p>
          <w:p w14:paraId="33A96F9C"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062B8652"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 xml:space="preserve">заранее заполняется бенефициаром </w:t>
            </w:r>
          </w:p>
        </w:tc>
      </w:tr>
      <w:tr w:rsidR="00B138F3" w:rsidRPr="00C0452F" w14:paraId="03752869"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D5AA3A"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20.</w:t>
            </w:r>
          </w:p>
        </w:tc>
        <w:tc>
          <w:tcPr>
            <w:tcW w:w="1938" w:type="dxa"/>
            <w:tcBorders>
              <w:top w:val="single" w:sz="4" w:space="0" w:color="auto"/>
              <w:left w:val="single" w:sz="4" w:space="0" w:color="auto"/>
              <w:bottom w:val="single" w:sz="4" w:space="0" w:color="auto"/>
              <w:right w:val="single" w:sz="4" w:space="0" w:color="auto"/>
            </w:tcBorders>
          </w:tcPr>
          <w:p w14:paraId="05F043B2"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6D61C839"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4B1443"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необязательно</w:t>
            </w:r>
          </w:p>
          <w:p w14:paraId="6A553B5C"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заполняется количество страниц прилагаемых к Требованию документов, которые должны быть предоставлены плательщику (банку плательщика)</w:t>
            </w:r>
          </w:p>
          <w:p w14:paraId="62D31D46"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5816F300"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заполняется бенефициаром</w:t>
            </w:r>
          </w:p>
        </w:tc>
      </w:tr>
      <w:tr w:rsidR="00B138F3" w:rsidRPr="00C0452F" w14:paraId="7ECF7D37"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9BFCB7"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21.а.</w:t>
            </w:r>
          </w:p>
        </w:tc>
        <w:tc>
          <w:tcPr>
            <w:tcW w:w="1938" w:type="dxa"/>
            <w:tcBorders>
              <w:top w:val="single" w:sz="4" w:space="0" w:color="auto"/>
              <w:left w:val="single" w:sz="4" w:space="0" w:color="auto"/>
              <w:bottom w:val="single" w:sz="4" w:space="0" w:color="auto"/>
              <w:right w:val="single" w:sz="4" w:space="0" w:color="auto"/>
            </w:tcBorders>
          </w:tcPr>
          <w:p w14:paraId="3B3AD7A4"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5B6F7C47"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EFF977E"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обязательно</w:t>
            </w:r>
          </w:p>
          <w:p w14:paraId="0E63A59A"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1FD4BCD8"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 xml:space="preserve">подписывается плательщиком или </w:t>
            </w:r>
          </w:p>
          <w:p w14:paraId="3F5D7147"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проставляется электронная подпись плательщика</w:t>
            </w:r>
          </w:p>
        </w:tc>
      </w:tr>
      <w:tr w:rsidR="00B138F3" w:rsidRPr="00C0452F" w14:paraId="7C33D801"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03B1AB"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21.б.</w:t>
            </w:r>
          </w:p>
        </w:tc>
        <w:tc>
          <w:tcPr>
            <w:tcW w:w="1938" w:type="dxa"/>
            <w:tcBorders>
              <w:top w:val="single" w:sz="4" w:space="0" w:color="auto"/>
              <w:left w:val="single" w:sz="4" w:space="0" w:color="auto"/>
              <w:bottom w:val="single" w:sz="4" w:space="0" w:color="auto"/>
              <w:right w:val="single" w:sz="4" w:space="0" w:color="auto"/>
            </w:tcBorders>
          </w:tcPr>
          <w:p w14:paraId="1DC3F5B8"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01B64C6B"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99E5DAB"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 xml:space="preserve">обязательно: </w:t>
            </w:r>
          </w:p>
          <w:p w14:paraId="5B7C36D3"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 xml:space="preserve">при наличии печати, когда плательщик </w:t>
            </w:r>
            <w:r w:rsidRPr="00C0452F">
              <w:rPr>
                <w:rFonts w:ascii="GHEA Grapalat" w:hAnsi="GHEA Grapalat"/>
                <w:sz w:val="16"/>
                <w:szCs w:val="16"/>
              </w:rPr>
              <w:lastRenderedPageBreak/>
              <w:t>представляет Требование в бумажной форме</w:t>
            </w:r>
          </w:p>
          <w:p w14:paraId="475014FE" w14:textId="77777777" w:rsidR="00BE2572" w:rsidRPr="00C0452F" w:rsidRDefault="00BE2572" w:rsidP="00F6229A">
            <w:pPr>
              <w:widowControl w:val="0"/>
              <w:jc w:val="both"/>
              <w:rPr>
                <w:rFonts w:ascii="GHEA Grapalat" w:hAnsi="GHEA Grapalat"/>
                <w:sz w:val="16"/>
                <w:szCs w:val="16"/>
              </w:rPr>
            </w:pPr>
          </w:p>
        </w:tc>
        <w:tc>
          <w:tcPr>
            <w:tcW w:w="2640" w:type="dxa"/>
            <w:tcBorders>
              <w:top w:val="single" w:sz="4" w:space="0" w:color="auto"/>
              <w:left w:val="single" w:sz="4" w:space="0" w:color="auto"/>
              <w:bottom w:val="single" w:sz="4" w:space="0" w:color="auto"/>
              <w:right w:val="single" w:sz="4" w:space="0" w:color="auto"/>
            </w:tcBorders>
          </w:tcPr>
          <w:p w14:paraId="66423408"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lastRenderedPageBreak/>
              <w:t xml:space="preserve">скрепляется печатью плательщика </w:t>
            </w:r>
          </w:p>
          <w:p w14:paraId="14D2F5FE"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lastRenderedPageBreak/>
              <w:t>при представлении в бумажной форме</w:t>
            </w:r>
          </w:p>
        </w:tc>
      </w:tr>
      <w:tr w:rsidR="00B138F3" w:rsidRPr="00C0452F" w14:paraId="4DAA44AB"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F28A2F"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lastRenderedPageBreak/>
              <w:t>22.а.</w:t>
            </w:r>
          </w:p>
        </w:tc>
        <w:tc>
          <w:tcPr>
            <w:tcW w:w="1938" w:type="dxa"/>
            <w:tcBorders>
              <w:top w:val="single" w:sz="4" w:space="0" w:color="auto"/>
              <w:left w:val="single" w:sz="4" w:space="0" w:color="auto"/>
              <w:bottom w:val="single" w:sz="4" w:space="0" w:color="auto"/>
              <w:right w:val="single" w:sz="4" w:space="0" w:color="auto"/>
            </w:tcBorders>
          </w:tcPr>
          <w:p w14:paraId="52AC1599"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2EC57768"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82AF0A"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 xml:space="preserve">обязательно: </w:t>
            </w:r>
          </w:p>
          <w:p w14:paraId="7881FFCD"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2E3F4E44"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подписывается бенефициаром</w:t>
            </w:r>
          </w:p>
        </w:tc>
      </w:tr>
      <w:tr w:rsidR="00B138F3" w:rsidRPr="00C0452F" w14:paraId="05FBD70E"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193648"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22.б.</w:t>
            </w:r>
          </w:p>
        </w:tc>
        <w:tc>
          <w:tcPr>
            <w:tcW w:w="1938" w:type="dxa"/>
            <w:tcBorders>
              <w:top w:val="single" w:sz="4" w:space="0" w:color="auto"/>
              <w:left w:val="single" w:sz="4" w:space="0" w:color="auto"/>
              <w:bottom w:val="single" w:sz="4" w:space="0" w:color="auto"/>
              <w:right w:val="single" w:sz="4" w:space="0" w:color="auto"/>
            </w:tcBorders>
          </w:tcPr>
          <w:p w14:paraId="1A4419B0"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419A2AE3"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26C17E9"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 xml:space="preserve">обязательно: </w:t>
            </w:r>
          </w:p>
          <w:p w14:paraId="17DE307F"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41F72C5D"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 xml:space="preserve">скрепляется печатью бенефициара </w:t>
            </w:r>
          </w:p>
          <w:p w14:paraId="426DB66A"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при представлении в банк в бумажной форме</w:t>
            </w:r>
          </w:p>
        </w:tc>
      </w:tr>
      <w:tr w:rsidR="00B138F3" w:rsidRPr="00C0452F" w14:paraId="16C8D52B"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75DFB2"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23.а.</w:t>
            </w:r>
          </w:p>
        </w:tc>
        <w:tc>
          <w:tcPr>
            <w:tcW w:w="1938" w:type="dxa"/>
            <w:tcBorders>
              <w:top w:val="single" w:sz="4" w:space="0" w:color="auto"/>
              <w:left w:val="single" w:sz="4" w:space="0" w:color="auto"/>
              <w:bottom w:val="single" w:sz="4" w:space="0" w:color="auto"/>
              <w:right w:val="single" w:sz="4" w:space="0" w:color="auto"/>
            </w:tcBorders>
          </w:tcPr>
          <w:p w14:paraId="2A137E91"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8EB3E6B"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3C65C20"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обязательно</w:t>
            </w:r>
          </w:p>
          <w:p w14:paraId="6BC8F583"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77FA425" w14:textId="77777777" w:rsidR="00BE2572" w:rsidRPr="00C0452F" w:rsidRDefault="00BE2572" w:rsidP="00F6229A">
            <w:pPr>
              <w:widowControl w:val="0"/>
              <w:jc w:val="both"/>
              <w:rPr>
                <w:rFonts w:ascii="GHEA Grapalat" w:hAnsi="GHEA Grapalat"/>
                <w:sz w:val="16"/>
                <w:szCs w:val="16"/>
              </w:rPr>
            </w:pPr>
          </w:p>
        </w:tc>
      </w:tr>
      <w:tr w:rsidR="00B138F3" w:rsidRPr="00C0452F" w14:paraId="041CAD45"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A68F2A"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23.б.</w:t>
            </w:r>
          </w:p>
        </w:tc>
        <w:tc>
          <w:tcPr>
            <w:tcW w:w="1938" w:type="dxa"/>
            <w:tcBorders>
              <w:top w:val="single" w:sz="4" w:space="0" w:color="auto"/>
              <w:left w:val="single" w:sz="4" w:space="0" w:color="auto"/>
              <w:bottom w:val="single" w:sz="4" w:space="0" w:color="auto"/>
              <w:right w:val="single" w:sz="4" w:space="0" w:color="auto"/>
            </w:tcBorders>
          </w:tcPr>
          <w:p w14:paraId="5DCF0F1B"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6B835845"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DE4AA0"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обязательно</w:t>
            </w:r>
          </w:p>
          <w:p w14:paraId="72E1A3D4"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556F5B3" w14:textId="77777777" w:rsidR="00BE2572" w:rsidRPr="00C0452F" w:rsidRDefault="00BE2572" w:rsidP="00F6229A">
            <w:pPr>
              <w:widowControl w:val="0"/>
              <w:jc w:val="both"/>
              <w:rPr>
                <w:rFonts w:ascii="GHEA Grapalat" w:hAnsi="GHEA Grapalat"/>
                <w:sz w:val="16"/>
                <w:szCs w:val="16"/>
              </w:rPr>
            </w:pPr>
          </w:p>
        </w:tc>
      </w:tr>
      <w:tr w:rsidR="00B138F3" w:rsidRPr="00C0452F" w14:paraId="1CBAF521"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2FF05B"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23.в</w:t>
            </w:r>
          </w:p>
        </w:tc>
        <w:tc>
          <w:tcPr>
            <w:tcW w:w="1938" w:type="dxa"/>
            <w:tcBorders>
              <w:top w:val="single" w:sz="4" w:space="0" w:color="auto"/>
              <w:left w:val="single" w:sz="4" w:space="0" w:color="auto"/>
              <w:bottom w:val="single" w:sz="4" w:space="0" w:color="auto"/>
              <w:right w:val="single" w:sz="4" w:space="0" w:color="auto"/>
            </w:tcBorders>
          </w:tcPr>
          <w:p w14:paraId="5924A70D"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6E298F50"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6BD7FD"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обязательно</w:t>
            </w:r>
          </w:p>
          <w:p w14:paraId="0349DC5B"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4397418F" w14:textId="77777777" w:rsidR="00BE2572" w:rsidRPr="00C0452F" w:rsidRDefault="00BE2572" w:rsidP="00F6229A">
            <w:pPr>
              <w:widowControl w:val="0"/>
              <w:jc w:val="both"/>
              <w:rPr>
                <w:rFonts w:ascii="GHEA Grapalat" w:hAnsi="GHEA Grapalat"/>
                <w:sz w:val="16"/>
                <w:szCs w:val="16"/>
              </w:rPr>
            </w:pPr>
          </w:p>
        </w:tc>
      </w:tr>
      <w:tr w:rsidR="00B138F3" w:rsidRPr="00C0452F" w14:paraId="2B1F150C"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5AA5DD"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24.а.</w:t>
            </w:r>
          </w:p>
        </w:tc>
        <w:tc>
          <w:tcPr>
            <w:tcW w:w="1938" w:type="dxa"/>
            <w:tcBorders>
              <w:top w:val="single" w:sz="4" w:space="0" w:color="auto"/>
              <w:left w:val="single" w:sz="4" w:space="0" w:color="auto"/>
              <w:bottom w:val="single" w:sz="4" w:space="0" w:color="auto"/>
              <w:right w:val="single" w:sz="4" w:space="0" w:color="auto"/>
            </w:tcBorders>
          </w:tcPr>
          <w:p w14:paraId="6F99F5EF"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007CCC30"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B1F260"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необязательно</w:t>
            </w:r>
          </w:p>
          <w:p w14:paraId="1BAC3BC6"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97DD347" w14:textId="77777777" w:rsidR="00BE2572" w:rsidRPr="00C0452F" w:rsidRDefault="00BE2572" w:rsidP="00F6229A">
            <w:pPr>
              <w:widowControl w:val="0"/>
              <w:jc w:val="both"/>
              <w:rPr>
                <w:rFonts w:ascii="GHEA Grapalat" w:hAnsi="GHEA Grapalat"/>
                <w:sz w:val="16"/>
                <w:szCs w:val="16"/>
              </w:rPr>
            </w:pPr>
          </w:p>
        </w:tc>
      </w:tr>
      <w:tr w:rsidR="00B138F3" w:rsidRPr="00C0452F" w14:paraId="460FACB0"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77476C"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24.б.</w:t>
            </w:r>
          </w:p>
        </w:tc>
        <w:tc>
          <w:tcPr>
            <w:tcW w:w="1938" w:type="dxa"/>
            <w:tcBorders>
              <w:top w:val="single" w:sz="4" w:space="0" w:color="auto"/>
              <w:left w:val="single" w:sz="4" w:space="0" w:color="auto"/>
              <w:bottom w:val="single" w:sz="4" w:space="0" w:color="auto"/>
              <w:right w:val="single" w:sz="4" w:space="0" w:color="auto"/>
            </w:tcBorders>
          </w:tcPr>
          <w:p w14:paraId="14FBE0D0"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DEC5897"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F0F6835"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необязательно</w:t>
            </w:r>
          </w:p>
          <w:p w14:paraId="5D1D7A71"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EEF1BF0" w14:textId="77777777" w:rsidR="00BE2572" w:rsidRPr="00C0452F" w:rsidRDefault="00BE2572" w:rsidP="00F6229A">
            <w:pPr>
              <w:widowControl w:val="0"/>
              <w:jc w:val="both"/>
              <w:rPr>
                <w:rFonts w:ascii="GHEA Grapalat" w:hAnsi="GHEA Grapalat"/>
                <w:sz w:val="16"/>
                <w:szCs w:val="16"/>
              </w:rPr>
            </w:pPr>
          </w:p>
        </w:tc>
      </w:tr>
      <w:tr w:rsidR="00FF3DE9" w:rsidRPr="00C0452F" w14:paraId="1B739EFD"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60C85B"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24.в</w:t>
            </w:r>
          </w:p>
        </w:tc>
        <w:tc>
          <w:tcPr>
            <w:tcW w:w="1938" w:type="dxa"/>
            <w:tcBorders>
              <w:top w:val="single" w:sz="4" w:space="0" w:color="auto"/>
              <w:left w:val="single" w:sz="4" w:space="0" w:color="auto"/>
              <w:bottom w:val="single" w:sz="4" w:space="0" w:color="auto"/>
              <w:right w:val="single" w:sz="4" w:space="0" w:color="auto"/>
            </w:tcBorders>
          </w:tcPr>
          <w:p w14:paraId="35F344E5"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50A6C601"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06F2C6"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необязательно</w:t>
            </w:r>
          </w:p>
          <w:p w14:paraId="0A9C6AAD" w14:textId="77777777" w:rsidR="00BE2572" w:rsidRPr="00C0452F" w:rsidRDefault="00BE2572" w:rsidP="00F6229A">
            <w:pPr>
              <w:widowControl w:val="0"/>
              <w:jc w:val="both"/>
              <w:rPr>
                <w:rFonts w:ascii="GHEA Grapalat" w:hAnsi="GHEA Grapalat"/>
                <w:sz w:val="16"/>
                <w:szCs w:val="16"/>
              </w:rPr>
            </w:pPr>
            <w:r w:rsidRPr="00C0452F">
              <w:rPr>
                <w:rFonts w:ascii="GHEA Grapalat" w:hAnsi="GHEA Grapalat"/>
                <w:sz w:val="16"/>
                <w:szCs w:val="16"/>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DB53309" w14:textId="77777777" w:rsidR="00BE2572" w:rsidRPr="00C0452F" w:rsidRDefault="00BE2572" w:rsidP="00F6229A">
            <w:pPr>
              <w:widowControl w:val="0"/>
              <w:jc w:val="both"/>
              <w:rPr>
                <w:rFonts w:ascii="GHEA Grapalat" w:hAnsi="GHEA Grapalat"/>
                <w:sz w:val="16"/>
                <w:szCs w:val="16"/>
              </w:rPr>
            </w:pPr>
          </w:p>
        </w:tc>
      </w:tr>
    </w:tbl>
    <w:p w14:paraId="3DA704A9" w14:textId="77777777" w:rsidR="00BE2572" w:rsidRPr="00C0452F" w:rsidRDefault="00BE2572" w:rsidP="00BE2572">
      <w:pPr>
        <w:widowControl w:val="0"/>
        <w:spacing w:after="160"/>
        <w:ind w:left="567" w:right="565"/>
        <w:jc w:val="center"/>
        <w:rPr>
          <w:rFonts w:ascii="GHEA Grapalat" w:hAnsi="GHEA Grapalat"/>
          <w:b/>
          <w:sz w:val="16"/>
          <w:szCs w:val="16"/>
        </w:rPr>
      </w:pPr>
    </w:p>
    <w:p w14:paraId="4B6A9C70" w14:textId="77777777" w:rsidR="00BE2572" w:rsidRPr="00C0452F" w:rsidRDefault="00BE2572" w:rsidP="00BE2572">
      <w:pPr>
        <w:widowControl w:val="0"/>
        <w:spacing w:after="160"/>
        <w:ind w:left="567" w:right="565"/>
        <w:jc w:val="center"/>
        <w:rPr>
          <w:rFonts w:ascii="GHEA Grapalat" w:hAnsi="GHEA Grapalat"/>
          <w:b/>
          <w:sz w:val="16"/>
          <w:szCs w:val="16"/>
        </w:rPr>
      </w:pPr>
    </w:p>
    <w:p w14:paraId="540054BF" w14:textId="77777777" w:rsidR="00BE2572" w:rsidRPr="00C0452F" w:rsidRDefault="00BE2572" w:rsidP="00BE2572">
      <w:pPr>
        <w:widowControl w:val="0"/>
        <w:spacing w:after="160"/>
        <w:ind w:left="567" w:right="565"/>
        <w:jc w:val="center"/>
        <w:rPr>
          <w:rFonts w:ascii="GHEA Grapalat" w:hAnsi="GHEA Grapalat"/>
          <w:b/>
          <w:sz w:val="16"/>
          <w:szCs w:val="16"/>
        </w:rPr>
      </w:pPr>
    </w:p>
    <w:p w14:paraId="1213A861" w14:textId="77777777" w:rsidR="00BE2572" w:rsidRPr="00C0452F" w:rsidRDefault="00BE2572" w:rsidP="00BE2572">
      <w:pPr>
        <w:widowControl w:val="0"/>
        <w:spacing w:after="160"/>
        <w:ind w:left="567" w:right="565"/>
        <w:jc w:val="center"/>
        <w:rPr>
          <w:rFonts w:ascii="GHEA Grapalat" w:hAnsi="GHEA Grapalat"/>
          <w:b/>
        </w:rPr>
      </w:pPr>
    </w:p>
    <w:p w14:paraId="172F47CA" w14:textId="77777777" w:rsidR="000A214C" w:rsidRPr="00C0452F" w:rsidRDefault="000A214C" w:rsidP="000A214C">
      <w:pPr>
        <w:widowControl w:val="0"/>
        <w:spacing w:after="160"/>
        <w:jc w:val="both"/>
        <w:rPr>
          <w:rFonts w:ascii="GHEA Grapalat" w:hAnsi="GHEA Grapalat"/>
        </w:rPr>
      </w:pPr>
      <w:r w:rsidRPr="00C0452F">
        <w:rPr>
          <w:rFonts w:ascii="GHEA Grapalat" w:hAnsi="GHEA Grapalat"/>
        </w:rPr>
        <w:br w:type="page"/>
      </w:r>
    </w:p>
    <w:p w14:paraId="44728F3C" w14:textId="3EF8D4F3" w:rsidR="00DA19F2" w:rsidRPr="00C0452F" w:rsidRDefault="00DA19F2" w:rsidP="00DA19F2">
      <w:pPr>
        <w:pStyle w:val="norm"/>
        <w:widowControl w:val="0"/>
        <w:spacing w:line="240" w:lineRule="auto"/>
        <w:ind w:firstLine="284"/>
        <w:jc w:val="right"/>
        <w:rPr>
          <w:rFonts w:ascii="GHEA Grapalat" w:hAnsi="GHEA Grapalat" w:cs="Arial"/>
          <w:bCs/>
          <w:sz w:val="20"/>
        </w:rPr>
      </w:pPr>
      <w:r w:rsidRPr="00C0452F">
        <w:rPr>
          <w:rFonts w:ascii="GHEA Grapalat" w:hAnsi="GHEA Grapalat"/>
          <w:bCs/>
          <w:sz w:val="20"/>
        </w:rPr>
        <w:lastRenderedPageBreak/>
        <w:t xml:space="preserve">Приложение № </w:t>
      </w:r>
      <w:r w:rsidR="00131A5B" w:rsidRPr="00C0452F">
        <w:rPr>
          <w:rFonts w:ascii="GHEA Grapalat" w:hAnsi="GHEA Grapalat"/>
          <w:bCs/>
          <w:sz w:val="20"/>
        </w:rPr>
        <w:t>7</w:t>
      </w:r>
    </w:p>
    <w:p w14:paraId="79EDD4D3" w14:textId="77777777" w:rsidR="00DA19F2" w:rsidRPr="00C0452F" w:rsidRDefault="00DA19F2" w:rsidP="00DA19F2">
      <w:pPr>
        <w:pStyle w:val="31"/>
        <w:widowControl w:val="0"/>
        <w:spacing w:line="240" w:lineRule="auto"/>
        <w:jc w:val="right"/>
        <w:rPr>
          <w:rFonts w:ascii="GHEA Grapalat" w:hAnsi="GHEA Grapalat" w:cs="Arial"/>
          <w:bCs/>
        </w:rPr>
      </w:pPr>
      <w:r w:rsidRPr="00C0452F">
        <w:rPr>
          <w:rFonts w:ascii="GHEA Grapalat" w:hAnsi="GHEA Grapalat"/>
          <w:bCs/>
        </w:rPr>
        <w:t>к Приглашению на открытый конкурс</w:t>
      </w:r>
      <w:r w:rsidRPr="00C0452F">
        <w:rPr>
          <w:rFonts w:ascii="GHEA Grapalat" w:hAnsi="GHEA Grapalat" w:cs="Arial"/>
          <w:bCs/>
        </w:rPr>
        <w:br/>
      </w:r>
      <w:r w:rsidRPr="00C0452F">
        <w:rPr>
          <w:rFonts w:ascii="GHEA Grapalat" w:hAnsi="GHEA Grapalat"/>
          <w:bCs/>
        </w:rPr>
        <w:t xml:space="preserve">под кодом </w:t>
      </w:r>
      <w:r w:rsidRPr="00C0452F">
        <w:rPr>
          <w:rFonts w:ascii="GHEA Grapalat" w:hAnsi="GHEA Grapalat"/>
          <w:b/>
        </w:rPr>
        <w:t>HH NGN K BMAShDzB</w:t>
      </w:r>
      <w:r w:rsidRPr="00C0452F">
        <w:rPr>
          <w:rFonts w:ascii="GHEA Grapalat" w:hAnsi="GHEA Grapalat"/>
          <w:b/>
          <w:lang w:val="hy-AM"/>
        </w:rPr>
        <w:t>-25</w:t>
      </w:r>
      <w:r w:rsidRPr="00C0452F">
        <w:rPr>
          <w:rFonts w:ascii="GHEA Grapalat" w:hAnsi="GHEA Grapalat"/>
          <w:b/>
        </w:rPr>
        <w:t>/</w:t>
      </w:r>
      <w:r w:rsidRPr="00C0452F">
        <w:rPr>
          <w:rFonts w:ascii="GHEA Grapalat" w:hAnsi="GHEA Grapalat"/>
          <w:b/>
          <w:lang w:val="hy-AM"/>
        </w:rPr>
        <w:t>5</w:t>
      </w:r>
    </w:p>
    <w:p w14:paraId="23E306A6" w14:textId="77777777" w:rsidR="00E65F2C" w:rsidRPr="00C0452F" w:rsidRDefault="00E65F2C" w:rsidP="00BB28C8">
      <w:pPr>
        <w:widowControl w:val="0"/>
        <w:spacing w:after="160" w:line="360" w:lineRule="auto"/>
        <w:jc w:val="center"/>
        <w:rPr>
          <w:rFonts w:ascii="GHEA Grapalat" w:hAnsi="GHEA Grapalat"/>
          <w:b/>
        </w:rPr>
      </w:pPr>
    </w:p>
    <w:p w14:paraId="65688F0E" w14:textId="77777777" w:rsidR="00BB28C8" w:rsidRPr="00C0452F" w:rsidRDefault="00BB28C8" w:rsidP="004A5B37">
      <w:pPr>
        <w:widowControl w:val="0"/>
        <w:spacing w:after="160"/>
        <w:ind w:firstLine="567"/>
        <w:jc w:val="center"/>
        <w:rPr>
          <w:rFonts w:ascii="GHEA Grapalat" w:hAnsi="GHEA Grapalat"/>
          <w:b/>
          <w:sz w:val="22"/>
          <w:szCs w:val="22"/>
        </w:rPr>
      </w:pPr>
      <w:r w:rsidRPr="00C0452F">
        <w:rPr>
          <w:rFonts w:ascii="GHEA Grapalat" w:hAnsi="GHEA Grapalat"/>
          <w:b/>
          <w:sz w:val="22"/>
          <w:szCs w:val="22"/>
        </w:rPr>
        <w:t>ДОГОВОР ГОСУДАРСТВЕННОЙ ЗАКУПКИ НА ВЫПОЛНЕНИЕ ПОДРЯДНЫХ РАБОТ ДЛЯ НУЖД ГОСУДАРСТВА</w:t>
      </w:r>
    </w:p>
    <w:p w14:paraId="7744E82B" w14:textId="10E495C2" w:rsidR="00BB28C8" w:rsidRPr="00C0452F" w:rsidRDefault="00BB28C8" w:rsidP="00BB28C8">
      <w:pPr>
        <w:widowControl w:val="0"/>
        <w:spacing w:after="160" w:line="360" w:lineRule="auto"/>
        <w:ind w:firstLine="567"/>
        <w:jc w:val="center"/>
        <w:rPr>
          <w:rFonts w:ascii="GHEA Grapalat" w:hAnsi="GHEA Grapalat"/>
          <w:b/>
          <w:sz w:val="22"/>
          <w:szCs w:val="22"/>
          <w:u w:val="single"/>
          <w:lang w:val="en-US"/>
        </w:rPr>
      </w:pPr>
      <w:r w:rsidRPr="00C0452F">
        <w:rPr>
          <w:rFonts w:ascii="GHEA Grapalat" w:hAnsi="GHEA Grapalat"/>
          <w:b/>
          <w:sz w:val="22"/>
          <w:szCs w:val="22"/>
          <w:u w:val="single"/>
        </w:rPr>
        <w:t xml:space="preserve">№ </w:t>
      </w:r>
      <w:r w:rsidR="004A7005" w:rsidRPr="00C0452F">
        <w:rPr>
          <w:rFonts w:ascii="GHEA Grapalat" w:hAnsi="GHEA Grapalat"/>
          <w:b/>
          <w:sz w:val="22"/>
          <w:szCs w:val="22"/>
          <w:u w:val="single"/>
        </w:rPr>
        <w:t>HH NGN K BMAShDzB</w:t>
      </w:r>
      <w:r w:rsidR="004A7005" w:rsidRPr="00C0452F">
        <w:rPr>
          <w:rFonts w:ascii="GHEA Grapalat" w:hAnsi="GHEA Grapalat"/>
          <w:b/>
          <w:sz w:val="22"/>
          <w:szCs w:val="22"/>
          <w:u w:val="single"/>
          <w:lang w:val="hy-AM"/>
        </w:rPr>
        <w:t>-25</w:t>
      </w:r>
      <w:r w:rsidR="004A7005" w:rsidRPr="00C0452F">
        <w:rPr>
          <w:rFonts w:ascii="GHEA Grapalat" w:hAnsi="GHEA Grapalat"/>
          <w:b/>
          <w:sz w:val="22"/>
          <w:szCs w:val="22"/>
          <w:u w:val="single"/>
        </w:rPr>
        <w:t>/</w:t>
      </w:r>
      <w:r w:rsidR="004A7005" w:rsidRPr="00C0452F">
        <w:rPr>
          <w:rFonts w:ascii="GHEA Grapalat" w:hAnsi="GHEA Grapalat"/>
          <w:b/>
          <w:sz w:val="22"/>
          <w:szCs w:val="22"/>
          <w:u w:val="single"/>
          <w:lang w:val="hy-AM"/>
        </w:rPr>
        <w:t>5</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4784"/>
      </w:tblGrid>
      <w:tr w:rsidR="00BB28C8" w:rsidRPr="00C0452F" w14:paraId="7F6F474F" w14:textId="77777777" w:rsidTr="003D2146">
        <w:tc>
          <w:tcPr>
            <w:tcW w:w="4503" w:type="dxa"/>
          </w:tcPr>
          <w:p w14:paraId="298BC2E4" w14:textId="574FA255" w:rsidR="00BB28C8" w:rsidRPr="00C0452F" w:rsidRDefault="00805F89" w:rsidP="003D2146">
            <w:pPr>
              <w:widowControl w:val="0"/>
              <w:tabs>
                <w:tab w:val="left" w:pos="720"/>
                <w:tab w:val="left" w:pos="1440"/>
                <w:tab w:val="left" w:pos="8865"/>
              </w:tabs>
              <w:spacing w:after="160" w:line="360" w:lineRule="auto"/>
              <w:ind w:firstLine="567"/>
              <w:jc w:val="both"/>
              <w:rPr>
                <w:rFonts w:ascii="GHEA Grapalat" w:hAnsi="GHEA Grapalat"/>
                <w:sz w:val="20"/>
                <w:szCs w:val="20"/>
                <w:lang w:val="en-US"/>
              </w:rPr>
            </w:pPr>
            <w:r w:rsidRPr="00C0452F">
              <w:rPr>
                <w:rFonts w:ascii="GHEA Grapalat" w:hAnsi="GHEA Grapalat"/>
                <w:sz w:val="20"/>
                <w:szCs w:val="20"/>
                <w:lang w:val="hy-AM"/>
              </w:rPr>
              <w:t xml:space="preserve">                </w:t>
            </w:r>
            <w:r w:rsidR="00CE0364" w:rsidRPr="00C0452F">
              <w:rPr>
                <w:rFonts w:ascii="GHEA Grapalat" w:hAnsi="GHEA Grapalat"/>
                <w:sz w:val="22"/>
                <w:szCs w:val="22"/>
              </w:rPr>
              <w:t>г. Ереван</w:t>
            </w:r>
          </w:p>
        </w:tc>
        <w:tc>
          <w:tcPr>
            <w:tcW w:w="4784" w:type="dxa"/>
          </w:tcPr>
          <w:p w14:paraId="71C075AC" w14:textId="04EFEA28" w:rsidR="00BB28C8" w:rsidRPr="00C0452F" w:rsidRDefault="00805F89" w:rsidP="00805F89">
            <w:pPr>
              <w:widowControl w:val="0"/>
              <w:tabs>
                <w:tab w:val="left" w:pos="456"/>
                <w:tab w:val="left" w:pos="1451"/>
                <w:tab w:val="left" w:pos="2271"/>
                <w:tab w:val="left" w:pos="8865"/>
              </w:tabs>
              <w:spacing w:after="160" w:line="360" w:lineRule="auto"/>
              <w:ind w:firstLine="33"/>
              <w:jc w:val="center"/>
              <w:rPr>
                <w:rFonts w:ascii="GHEA Grapalat" w:hAnsi="GHEA Grapalat" w:cs="Sylfaen"/>
                <w:sz w:val="20"/>
                <w:szCs w:val="20"/>
                <w:lang w:val="en-US"/>
              </w:rPr>
            </w:pPr>
            <w:r w:rsidRPr="00C0452F">
              <w:rPr>
                <w:rFonts w:ascii="GHEA Grapalat" w:hAnsi="GHEA Grapalat"/>
                <w:sz w:val="20"/>
                <w:szCs w:val="20"/>
                <w:lang w:val="hy-AM"/>
              </w:rPr>
              <w:t xml:space="preserve">         </w:t>
            </w:r>
            <w:r w:rsidR="00BB28C8" w:rsidRPr="00C0452F">
              <w:rPr>
                <w:rFonts w:ascii="GHEA Grapalat" w:hAnsi="GHEA Grapalat"/>
                <w:sz w:val="20"/>
                <w:szCs w:val="20"/>
              </w:rPr>
              <w:t>"</w:t>
            </w:r>
            <w:r w:rsidR="004A7005" w:rsidRPr="00C0452F">
              <w:rPr>
                <w:rFonts w:ascii="GHEA Grapalat" w:hAnsi="GHEA Grapalat"/>
                <w:sz w:val="20"/>
                <w:szCs w:val="20"/>
                <w:lang w:val="en-US"/>
              </w:rPr>
              <w:t xml:space="preserve"> </w:t>
            </w:r>
            <w:r w:rsidR="00BB28C8" w:rsidRPr="00C0452F">
              <w:rPr>
                <w:rFonts w:ascii="GHEA Grapalat" w:hAnsi="GHEA Grapalat"/>
                <w:sz w:val="20"/>
                <w:szCs w:val="20"/>
              </w:rPr>
              <w:t>"</w:t>
            </w:r>
            <w:r w:rsidR="004A7005" w:rsidRPr="00C0452F">
              <w:rPr>
                <w:rFonts w:ascii="GHEA Grapalat" w:hAnsi="GHEA Grapalat"/>
                <w:sz w:val="20"/>
                <w:szCs w:val="20"/>
                <w:lang w:val="en-US"/>
              </w:rPr>
              <w:t xml:space="preserve"> </w:t>
            </w:r>
            <w:r w:rsidR="00BB28C8" w:rsidRPr="00C0452F">
              <w:rPr>
                <w:rFonts w:ascii="GHEA Grapalat" w:hAnsi="GHEA Grapalat"/>
                <w:sz w:val="20"/>
                <w:szCs w:val="20"/>
              </w:rPr>
              <w:t>20</w:t>
            </w:r>
            <w:r w:rsidR="004A7005" w:rsidRPr="00C0452F">
              <w:rPr>
                <w:rFonts w:ascii="GHEA Grapalat" w:hAnsi="GHEA Grapalat"/>
                <w:sz w:val="20"/>
                <w:szCs w:val="20"/>
                <w:lang w:val="en-US"/>
              </w:rPr>
              <w:t>25</w:t>
            </w:r>
            <w:r w:rsidR="00BB28C8" w:rsidRPr="00C0452F">
              <w:rPr>
                <w:rFonts w:ascii="GHEA Grapalat" w:hAnsi="GHEA Grapalat"/>
                <w:sz w:val="20"/>
                <w:szCs w:val="20"/>
              </w:rPr>
              <w:t>г.</w:t>
            </w:r>
          </w:p>
        </w:tc>
      </w:tr>
    </w:tbl>
    <w:p w14:paraId="5116746C" w14:textId="1D8D2761" w:rsidR="00BB28C8" w:rsidRPr="00C0452F" w:rsidRDefault="00BB28C8" w:rsidP="004A7005">
      <w:pPr>
        <w:widowControl w:val="0"/>
        <w:spacing w:after="160"/>
        <w:jc w:val="both"/>
        <w:rPr>
          <w:rFonts w:ascii="GHEA Grapalat" w:hAnsi="GHEA Grapalat" w:cs="Sylfaen"/>
        </w:rPr>
      </w:pPr>
      <w:r w:rsidRPr="00C0452F">
        <w:rPr>
          <w:rFonts w:ascii="GHEA Grapalat" w:hAnsi="GHEA Grapalat"/>
          <w:sz w:val="20"/>
          <w:szCs w:val="20"/>
        </w:rPr>
        <w:t>____, в лице _____, действующего на основании устава ____, (далее — "Заказчик), с одной стороны, и _____, в лице директора ____, действующего на основании устава __, (далее — Подрядчик), с другой стороны, заключили настоящий Договор о следующем</w:t>
      </w:r>
      <w:r w:rsidRPr="00C0452F">
        <w:rPr>
          <w:rFonts w:ascii="GHEA Grapalat" w:hAnsi="GHEA Grapalat"/>
        </w:rPr>
        <w:t>.</w:t>
      </w:r>
    </w:p>
    <w:p w14:paraId="11C35AB6" w14:textId="06E6EC45" w:rsidR="00BB28C8" w:rsidRPr="00C0452F" w:rsidRDefault="00BB28C8" w:rsidP="004A5B37">
      <w:pPr>
        <w:widowControl w:val="0"/>
        <w:jc w:val="center"/>
        <w:rPr>
          <w:rFonts w:ascii="GHEA Grapalat" w:hAnsi="GHEA Grapalat"/>
          <w:b/>
          <w:sz w:val="20"/>
          <w:szCs w:val="20"/>
        </w:rPr>
      </w:pPr>
      <w:r w:rsidRPr="00C0452F">
        <w:rPr>
          <w:rFonts w:ascii="GHEA Grapalat" w:hAnsi="GHEA Grapalat"/>
          <w:b/>
          <w:sz w:val="20"/>
          <w:szCs w:val="20"/>
        </w:rPr>
        <w:t>1. ПРЕДМЕТ ДОГОВОРА</w:t>
      </w:r>
    </w:p>
    <w:p w14:paraId="7B1298CF" w14:textId="6AF636FC" w:rsidR="00BB28C8" w:rsidRPr="00C0452F" w:rsidRDefault="00BB28C8" w:rsidP="003905A4">
      <w:pPr>
        <w:ind w:firstLine="426"/>
        <w:jc w:val="both"/>
        <w:rPr>
          <w:ins w:id="21" w:author="Inesa Kocharyan" w:date="2024-02-09T17:30:00Z"/>
          <w:rFonts w:ascii="GHEA Grapalat" w:hAnsi="GHEA Grapalat"/>
          <w:sz w:val="20"/>
          <w:szCs w:val="20"/>
        </w:rPr>
      </w:pPr>
      <w:r w:rsidRPr="00C0452F">
        <w:rPr>
          <w:rFonts w:ascii="GHEA Grapalat" w:hAnsi="GHEA Grapalat"/>
          <w:sz w:val="20"/>
          <w:szCs w:val="20"/>
        </w:rPr>
        <w:t>1.1.</w:t>
      </w:r>
      <w:r w:rsidRPr="00C0452F">
        <w:rPr>
          <w:rFonts w:ascii="GHEA Grapalat" w:hAnsi="GHEA Grapalat"/>
          <w:sz w:val="20"/>
          <w:szCs w:val="20"/>
        </w:rPr>
        <w:tab/>
        <w:t>Подрядчик обязуется в установленном настоящим Договором порядке,</w:t>
      </w:r>
      <w:r w:rsidRPr="00C0452F">
        <w:rPr>
          <w:rFonts w:ascii="Courier New" w:hAnsi="Courier New" w:cs="Courier New"/>
          <w:sz w:val="20"/>
          <w:szCs w:val="20"/>
        </w:rPr>
        <w:t xml:space="preserve"> </w:t>
      </w:r>
      <w:r w:rsidRPr="00C0452F">
        <w:rPr>
          <w:rFonts w:ascii="GHEA Grapalat" w:hAnsi="GHEA Grapalat"/>
          <w:sz w:val="20"/>
          <w:szCs w:val="20"/>
        </w:rPr>
        <w:t xml:space="preserve">предусмотренных объемах, форме и сроках выполнять </w:t>
      </w:r>
      <w:r w:rsidR="00B45501" w:rsidRPr="00C0452F">
        <w:rPr>
          <w:rFonts w:ascii="GHEA Grapalat" w:hAnsi="GHEA Grapalat"/>
          <w:sz w:val="20"/>
          <w:szCs w:val="20"/>
        </w:rPr>
        <w:t xml:space="preserve">установленные Приложением N 1 к настоящему Договору (далее-договор) </w:t>
      </w:r>
      <w:r w:rsidR="00B45501" w:rsidRPr="00C0452F">
        <w:rPr>
          <w:rFonts w:ascii="GHEA Grapalat" w:hAnsi="GHEA Grapalat" w:hint="eastAsia"/>
          <w:sz w:val="20"/>
          <w:szCs w:val="20"/>
        </w:rPr>
        <w:t>проектной</w:t>
      </w:r>
      <w:r w:rsidR="00B45501" w:rsidRPr="00C0452F">
        <w:rPr>
          <w:rFonts w:ascii="GHEA Grapalat" w:hAnsi="GHEA Grapalat"/>
          <w:sz w:val="20"/>
          <w:szCs w:val="20"/>
        </w:rPr>
        <w:t xml:space="preserve"> </w:t>
      </w:r>
      <w:r w:rsidR="00B45501" w:rsidRPr="00C0452F">
        <w:rPr>
          <w:rFonts w:ascii="GHEA Grapalat" w:hAnsi="GHEA Grapalat" w:hint="eastAsia"/>
          <w:sz w:val="20"/>
          <w:szCs w:val="20"/>
        </w:rPr>
        <w:t>документацией</w:t>
      </w:r>
      <w:r w:rsidR="00B45501" w:rsidRPr="00C0452F">
        <w:rPr>
          <w:rFonts w:ascii="GHEA Grapalat" w:hAnsi="GHEA Grapalat"/>
          <w:sz w:val="20"/>
          <w:szCs w:val="20"/>
        </w:rPr>
        <w:t>, включая установку (использование) материалов и / или проборов и оборудования, соответствующих предусмотренным в них техническим характеристикам и условиям гарантийного обслуживания, и объемной ведомостью-сметой</w:t>
      </w:r>
      <w:r w:rsidR="00812B4F" w:rsidRPr="00C0452F">
        <w:rPr>
          <w:rFonts w:ascii="GHEA Grapalat" w:hAnsi="GHEA Grapalat"/>
          <w:sz w:val="20"/>
          <w:szCs w:val="20"/>
        </w:rPr>
        <w:t xml:space="preserve"> </w:t>
      </w:r>
      <w:r w:rsidR="00BC1DEE" w:rsidRPr="00C0452F">
        <w:rPr>
          <w:rStyle w:val="anegp0gi0b9av8jahpyh"/>
        </w:rPr>
        <w:t>Строительные работы зданий, сооружений или их частей /новых</w:t>
      </w:r>
      <w:r w:rsidR="00BC1DEE" w:rsidRPr="00C0452F">
        <w:t xml:space="preserve"> </w:t>
      </w:r>
      <w:r w:rsidR="00BC1DEE" w:rsidRPr="00C0452F">
        <w:rPr>
          <w:rStyle w:val="anegp0gi0b9av8jahpyh"/>
        </w:rPr>
        <w:t>общежитий/</w:t>
      </w:r>
      <w:r w:rsidR="00BC1DEE" w:rsidRPr="00C0452F">
        <w:rPr>
          <w:rFonts w:ascii="GHEA Grapalat" w:hAnsi="GHEA Grapalat"/>
          <w:sz w:val="20"/>
          <w:szCs w:val="20"/>
        </w:rPr>
        <w:t xml:space="preserve"> </w:t>
      </w:r>
      <w:r w:rsidRPr="00C0452F">
        <w:rPr>
          <w:rFonts w:ascii="GHEA Grapalat" w:hAnsi="GHEA Grapalat"/>
          <w:sz w:val="20"/>
          <w:szCs w:val="20"/>
        </w:rPr>
        <w:t>(далее — работа), а Заказчик обязуется принимать выполненную работу и платить за нее.</w:t>
      </w:r>
    </w:p>
    <w:p w14:paraId="137D3A08" w14:textId="08824C98" w:rsidR="00B7135E" w:rsidRPr="00C0452F" w:rsidRDefault="00B7135E" w:rsidP="004A7005">
      <w:pPr>
        <w:widowControl w:val="0"/>
        <w:jc w:val="both"/>
        <w:rPr>
          <w:rFonts w:ascii="Cambria Math" w:hAnsi="Cambria Math"/>
          <w:sz w:val="20"/>
          <w:szCs w:val="20"/>
        </w:rPr>
      </w:pPr>
      <w:r w:rsidRPr="00C0452F">
        <w:rPr>
          <w:rFonts w:ascii="GHEA Grapalat" w:hAnsi="GHEA Grapalat"/>
          <w:sz w:val="20"/>
          <w:szCs w:val="20"/>
        </w:rPr>
        <w:t xml:space="preserve">Неотъемлемой частью настоящего Договора является заверение об обязательстве по установке (использованию) материалов и / или приборов и оборудования, соответствующих техническим характеристикам и условиям гарантийного обслуживания, представленным подрядчиком по заявке в рамках участия в процедуре закупок под кодом </w:t>
      </w:r>
      <w:r w:rsidR="004A7005" w:rsidRPr="00C0452F">
        <w:rPr>
          <w:rFonts w:ascii="GHEA Grapalat" w:hAnsi="GHEA Grapalat"/>
          <w:b/>
          <w:sz w:val="20"/>
          <w:szCs w:val="20"/>
        </w:rPr>
        <w:t>HH NGN K BMAShDzB</w:t>
      </w:r>
      <w:r w:rsidR="004A7005" w:rsidRPr="00C0452F">
        <w:rPr>
          <w:rFonts w:ascii="GHEA Grapalat" w:hAnsi="GHEA Grapalat"/>
          <w:b/>
          <w:sz w:val="20"/>
          <w:szCs w:val="20"/>
          <w:lang w:val="hy-AM"/>
        </w:rPr>
        <w:t>-25</w:t>
      </w:r>
      <w:r w:rsidR="004A7005" w:rsidRPr="00C0452F">
        <w:rPr>
          <w:rFonts w:ascii="GHEA Grapalat" w:hAnsi="GHEA Grapalat"/>
          <w:b/>
          <w:sz w:val="20"/>
          <w:szCs w:val="20"/>
        </w:rPr>
        <w:t>/</w:t>
      </w:r>
      <w:r w:rsidR="004A7005" w:rsidRPr="00C0452F">
        <w:rPr>
          <w:rFonts w:ascii="GHEA Grapalat" w:hAnsi="GHEA Grapalat"/>
          <w:b/>
          <w:sz w:val="20"/>
          <w:szCs w:val="20"/>
          <w:lang w:val="hy-AM"/>
        </w:rPr>
        <w:t>5</w:t>
      </w:r>
      <w:r w:rsidR="00805F89" w:rsidRPr="00C0452F">
        <w:rPr>
          <w:rFonts w:ascii="Cambria Math" w:hAnsi="Cambria Math"/>
          <w:b/>
          <w:sz w:val="20"/>
          <w:szCs w:val="20"/>
          <w:lang w:val="hy-AM"/>
        </w:rPr>
        <w:t>․</w:t>
      </w:r>
    </w:p>
    <w:p w14:paraId="4628100F" w14:textId="77777777" w:rsidR="00086B1E" w:rsidRPr="00C0452F" w:rsidRDefault="00BB28C8" w:rsidP="003905A4">
      <w:pPr>
        <w:widowControl w:val="0"/>
        <w:tabs>
          <w:tab w:val="left" w:pos="993"/>
        </w:tabs>
        <w:ind w:firstLine="567"/>
        <w:jc w:val="both"/>
        <w:rPr>
          <w:rFonts w:ascii="GHEA Grapalat" w:hAnsi="GHEA Grapalat"/>
          <w:sz w:val="20"/>
          <w:szCs w:val="20"/>
        </w:rPr>
      </w:pPr>
      <w:r w:rsidRPr="00C0452F">
        <w:rPr>
          <w:rFonts w:ascii="GHEA Grapalat" w:hAnsi="GHEA Grapalat"/>
          <w:sz w:val="20"/>
          <w:szCs w:val="20"/>
        </w:rPr>
        <w:t>1.2.</w:t>
      </w:r>
      <w:r w:rsidRPr="00C0452F">
        <w:rPr>
          <w:rFonts w:ascii="GHEA Grapalat" w:hAnsi="GHEA Grapalat"/>
          <w:sz w:val="20"/>
          <w:szCs w:val="20"/>
        </w:rPr>
        <w:tab/>
      </w:r>
      <w:r w:rsidR="00086B1E" w:rsidRPr="00C0452F">
        <w:rPr>
          <w:rFonts w:ascii="GHEA Grapalat" w:hAnsi="GHEA Grapalat"/>
          <w:sz w:val="20"/>
          <w:szCs w:val="20"/>
        </w:rPr>
        <w:t>Предусмотренные договором работы выполняются Подрядчиком  в соответствии с градостроительной нормативно-технической и утвержденной проектно-сметной документацией, а также в соответствии с составляющей неотъемлемую часть настоящего договора объемной ведомостью-сметой.</w:t>
      </w:r>
    </w:p>
    <w:p w14:paraId="1114CD27" w14:textId="1B4417A2" w:rsidR="004A7005" w:rsidRPr="00C0452F" w:rsidRDefault="00BB28C8" w:rsidP="00AF6F1E">
      <w:pPr>
        <w:widowControl w:val="0"/>
        <w:tabs>
          <w:tab w:val="left" w:pos="993"/>
        </w:tabs>
        <w:ind w:firstLine="567"/>
        <w:jc w:val="both"/>
        <w:rPr>
          <w:rFonts w:ascii="GHEA Grapalat" w:hAnsi="GHEA Grapalat"/>
          <w:spacing w:val="6"/>
          <w:sz w:val="20"/>
          <w:szCs w:val="20"/>
          <w:lang w:val="hy-AM"/>
        </w:rPr>
      </w:pPr>
      <w:r w:rsidRPr="00C0452F">
        <w:rPr>
          <w:rFonts w:ascii="GHEA Grapalat" w:hAnsi="GHEA Grapalat"/>
          <w:sz w:val="20"/>
          <w:szCs w:val="20"/>
        </w:rPr>
        <w:t>1.3.</w:t>
      </w:r>
      <w:r w:rsidRPr="00C0452F">
        <w:rPr>
          <w:rFonts w:ascii="GHEA Grapalat" w:hAnsi="GHEA Grapalat"/>
          <w:spacing w:val="6"/>
          <w:sz w:val="20"/>
          <w:szCs w:val="20"/>
        </w:rPr>
        <w:tab/>
        <w:t xml:space="preserve">Предусмотренные договором работы </w:t>
      </w:r>
      <w:r w:rsidRPr="00C0452F">
        <w:rPr>
          <w:rFonts w:ascii="GHEA Grapalat" w:hAnsi="GHEA Grapalat"/>
          <w:sz w:val="20"/>
          <w:szCs w:val="20"/>
        </w:rPr>
        <w:t>начинаются после вступления</w:t>
      </w:r>
      <w:r w:rsidRPr="00C0452F">
        <w:rPr>
          <w:rFonts w:ascii="Calibri" w:hAnsi="Calibri" w:cs="Calibri"/>
          <w:sz w:val="20"/>
          <w:szCs w:val="20"/>
        </w:rPr>
        <w:t> </w:t>
      </w:r>
      <w:r w:rsidRPr="00C0452F">
        <w:rPr>
          <w:rFonts w:ascii="GHEA Grapalat" w:hAnsi="GHEA Grapalat"/>
          <w:sz w:val="20"/>
          <w:szCs w:val="20"/>
        </w:rPr>
        <w:t>договора в силу и устанавливается следующий срок выполнения:</w:t>
      </w:r>
      <w:r w:rsidR="00AF6F1E" w:rsidRPr="00C0452F">
        <w:rPr>
          <w:rFonts w:ascii="GHEA Grapalat" w:hAnsi="GHEA Grapalat"/>
          <w:sz w:val="20"/>
          <w:szCs w:val="20"/>
        </w:rPr>
        <w:t xml:space="preserve"> </w:t>
      </w:r>
      <w:r w:rsidR="00352ADA" w:rsidRPr="00C0452F">
        <w:rPr>
          <w:rFonts w:ascii="GHEA Grapalat" w:hAnsi="GHEA Grapalat"/>
          <w:b/>
          <w:bCs/>
          <w:sz w:val="20"/>
          <w:szCs w:val="20"/>
        </w:rPr>
        <w:t>На 210-й день со дня вступления договора в силу</w:t>
      </w:r>
      <w:r w:rsidR="00352ADA" w:rsidRPr="00C0452F">
        <w:rPr>
          <w:rFonts w:ascii="GHEA Grapalat" w:hAnsi="GHEA Grapalat"/>
          <w:sz w:val="20"/>
          <w:szCs w:val="20"/>
        </w:rPr>
        <w:t xml:space="preserve"> </w:t>
      </w:r>
      <w:r w:rsidRPr="00C0452F">
        <w:rPr>
          <w:rFonts w:ascii="GHEA Grapalat" w:hAnsi="GHEA Grapalat"/>
          <w:sz w:val="20"/>
          <w:szCs w:val="20"/>
        </w:rPr>
        <w:t xml:space="preserve">Сроки выполнения предусмотренных договором отдельных видов работ, этапов и объемов </w:t>
      </w:r>
      <w:r w:rsidR="00086B1E" w:rsidRPr="00C0452F">
        <w:rPr>
          <w:rFonts w:ascii="GHEA Grapalat" w:hAnsi="GHEA Grapalat"/>
          <w:sz w:val="20"/>
          <w:szCs w:val="20"/>
        </w:rPr>
        <w:t>установлены календарным графиком, представленным в Приложении 2 к настоящему Договору.</w:t>
      </w:r>
      <w:r w:rsidRPr="00C0452F">
        <w:rPr>
          <w:rFonts w:ascii="GHEA Grapalat" w:hAnsi="GHEA Grapalat"/>
          <w:sz w:val="20"/>
          <w:szCs w:val="20"/>
        </w:rPr>
        <w:t xml:space="preserve"> </w:t>
      </w:r>
    </w:p>
    <w:p w14:paraId="17BEFD2E" w14:textId="77777777" w:rsidR="00805F89" w:rsidRPr="00C0452F" w:rsidRDefault="00805F89" w:rsidP="00805F89">
      <w:pPr>
        <w:widowControl w:val="0"/>
        <w:tabs>
          <w:tab w:val="left" w:pos="1134"/>
        </w:tabs>
        <w:ind w:firstLine="567"/>
        <w:jc w:val="both"/>
        <w:rPr>
          <w:rFonts w:ascii="GHEA Grapalat" w:hAnsi="GHEA Grapalat"/>
        </w:rPr>
      </w:pPr>
    </w:p>
    <w:p w14:paraId="10111AA1" w14:textId="77777777" w:rsidR="00BB28C8" w:rsidRPr="00C0452F" w:rsidRDefault="00BB28C8" w:rsidP="004A7005">
      <w:pPr>
        <w:widowControl w:val="0"/>
        <w:tabs>
          <w:tab w:val="left" w:pos="1276"/>
        </w:tabs>
        <w:ind w:firstLine="567"/>
        <w:jc w:val="center"/>
        <w:rPr>
          <w:rFonts w:ascii="GHEA Grapalat" w:hAnsi="GHEA Grapalat"/>
          <w:b/>
          <w:sz w:val="20"/>
          <w:szCs w:val="20"/>
        </w:rPr>
      </w:pPr>
      <w:r w:rsidRPr="00C0452F">
        <w:rPr>
          <w:rFonts w:ascii="GHEA Grapalat" w:hAnsi="GHEA Grapalat"/>
          <w:b/>
          <w:sz w:val="20"/>
          <w:szCs w:val="20"/>
        </w:rPr>
        <w:t>2. ВЫПОЛНЕНИЕ РАБОТ СРЕДСТВАМИ ПОДРЯДЧИКА</w:t>
      </w:r>
    </w:p>
    <w:p w14:paraId="7B373F24" w14:textId="77777777" w:rsidR="00BB28C8" w:rsidRPr="00C0452F" w:rsidRDefault="00BB28C8" w:rsidP="001B0F19">
      <w:pPr>
        <w:widowControl w:val="0"/>
        <w:tabs>
          <w:tab w:val="left" w:pos="993"/>
        </w:tabs>
        <w:ind w:firstLine="567"/>
        <w:jc w:val="both"/>
        <w:rPr>
          <w:rFonts w:ascii="GHEA Grapalat" w:hAnsi="GHEA Grapalat" w:cs="Times Armenian"/>
          <w:sz w:val="20"/>
          <w:szCs w:val="20"/>
        </w:rPr>
      </w:pPr>
      <w:r w:rsidRPr="00C0452F">
        <w:rPr>
          <w:rFonts w:ascii="GHEA Grapalat" w:hAnsi="GHEA Grapalat"/>
          <w:sz w:val="20"/>
          <w:szCs w:val="20"/>
        </w:rPr>
        <w:t>2.1.</w:t>
      </w:r>
      <w:r w:rsidRPr="00C0452F">
        <w:rPr>
          <w:rFonts w:ascii="GHEA Grapalat" w:hAnsi="GHEA Grapalat"/>
          <w:sz w:val="20"/>
          <w:szCs w:val="20"/>
        </w:rPr>
        <w:tab/>
        <w:t xml:space="preserve">Работа выполняется </w:t>
      </w:r>
      <w:r w:rsidR="002D456F" w:rsidRPr="00C0452F">
        <w:rPr>
          <w:rFonts w:ascii="GHEA Grapalat" w:hAnsi="GHEA Grapalat"/>
          <w:sz w:val="20"/>
          <w:szCs w:val="20"/>
        </w:rPr>
        <w:t xml:space="preserve">трудовым и техническим ресурсом, строительными материалами </w:t>
      </w:r>
      <w:r w:rsidRPr="00C0452F">
        <w:rPr>
          <w:rFonts w:ascii="GHEA Grapalat" w:hAnsi="GHEA Grapalat"/>
          <w:sz w:val="20"/>
          <w:szCs w:val="20"/>
        </w:rPr>
        <w:t xml:space="preserve">и средствами Подрядчика. </w:t>
      </w:r>
    </w:p>
    <w:p w14:paraId="117E522D" w14:textId="110062DD" w:rsidR="00BB28C8" w:rsidRPr="00C0452F" w:rsidRDefault="00BB28C8" w:rsidP="001B0F19">
      <w:pPr>
        <w:widowControl w:val="0"/>
        <w:tabs>
          <w:tab w:val="left" w:pos="993"/>
          <w:tab w:val="left" w:pos="1276"/>
        </w:tabs>
        <w:ind w:firstLine="567"/>
        <w:jc w:val="both"/>
        <w:rPr>
          <w:rFonts w:ascii="GHEA Grapalat" w:hAnsi="GHEA Grapalat"/>
          <w:sz w:val="20"/>
          <w:szCs w:val="20"/>
        </w:rPr>
      </w:pPr>
      <w:r w:rsidRPr="00C0452F">
        <w:rPr>
          <w:rFonts w:ascii="GHEA Grapalat" w:hAnsi="GHEA Grapalat"/>
          <w:sz w:val="20"/>
          <w:szCs w:val="20"/>
        </w:rPr>
        <w:t>2.2.</w:t>
      </w:r>
      <w:r w:rsidRPr="00C0452F">
        <w:rPr>
          <w:rFonts w:ascii="GHEA Grapalat" w:hAnsi="GHEA Grapalat"/>
          <w:sz w:val="20"/>
          <w:szCs w:val="20"/>
        </w:rPr>
        <w:tab/>
        <w:t>Подрядчик несет ответственность за качество предоставленных им материалов и оборудования.</w:t>
      </w:r>
    </w:p>
    <w:p w14:paraId="7F61EED7" w14:textId="77777777" w:rsidR="00BB28C8" w:rsidRPr="00C0452F" w:rsidRDefault="00BB28C8" w:rsidP="004A7005">
      <w:pPr>
        <w:widowControl w:val="0"/>
        <w:jc w:val="center"/>
        <w:rPr>
          <w:rFonts w:ascii="GHEA Grapalat" w:hAnsi="GHEA Grapalat"/>
          <w:b/>
          <w:sz w:val="20"/>
          <w:szCs w:val="20"/>
        </w:rPr>
      </w:pPr>
      <w:r w:rsidRPr="00C0452F">
        <w:rPr>
          <w:rFonts w:ascii="GHEA Grapalat" w:hAnsi="GHEA Grapalat"/>
          <w:b/>
          <w:sz w:val="20"/>
          <w:szCs w:val="20"/>
        </w:rPr>
        <w:t>3. ПРАВА И ОБЯЗАННОСТИ СТОРОН</w:t>
      </w:r>
    </w:p>
    <w:p w14:paraId="6B14A9A9" w14:textId="5C1A3D83" w:rsidR="00BB28C8" w:rsidRPr="00C0452F" w:rsidRDefault="00BB28C8" w:rsidP="001B0F19">
      <w:pPr>
        <w:widowControl w:val="0"/>
        <w:tabs>
          <w:tab w:val="left" w:pos="1134"/>
        </w:tabs>
        <w:ind w:firstLine="567"/>
        <w:jc w:val="both"/>
        <w:rPr>
          <w:rFonts w:ascii="GHEA Grapalat" w:hAnsi="GHEA Grapalat"/>
          <w:b/>
          <w:sz w:val="20"/>
          <w:szCs w:val="20"/>
        </w:rPr>
      </w:pPr>
      <w:r w:rsidRPr="00C0452F">
        <w:rPr>
          <w:rFonts w:ascii="GHEA Grapalat" w:hAnsi="GHEA Grapalat"/>
          <w:b/>
          <w:sz w:val="20"/>
          <w:szCs w:val="20"/>
        </w:rPr>
        <w:t>3.1.</w:t>
      </w:r>
      <w:r w:rsidR="001B0F19" w:rsidRPr="00C0452F">
        <w:rPr>
          <w:rFonts w:ascii="GHEA Grapalat" w:hAnsi="GHEA Grapalat"/>
          <w:b/>
          <w:sz w:val="20"/>
          <w:szCs w:val="20"/>
          <w:lang w:val="hy-AM"/>
        </w:rPr>
        <w:t xml:space="preserve"> </w:t>
      </w:r>
      <w:r w:rsidRPr="00C0452F">
        <w:rPr>
          <w:rFonts w:ascii="GHEA Grapalat" w:hAnsi="GHEA Grapalat"/>
          <w:b/>
          <w:sz w:val="20"/>
          <w:szCs w:val="20"/>
        </w:rPr>
        <w:t>Заказчик имеет право:</w:t>
      </w:r>
    </w:p>
    <w:p w14:paraId="12BDA678" w14:textId="77777777" w:rsidR="00BB28C8" w:rsidRPr="00C0452F" w:rsidRDefault="00BB28C8" w:rsidP="00EE3903">
      <w:pPr>
        <w:widowControl w:val="0"/>
        <w:tabs>
          <w:tab w:val="left" w:pos="1134"/>
        </w:tabs>
        <w:ind w:firstLine="567"/>
        <w:jc w:val="both"/>
        <w:rPr>
          <w:rFonts w:ascii="GHEA Grapalat" w:hAnsi="GHEA Grapalat"/>
          <w:sz w:val="20"/>
          <w:szCs w:val="20"/>
        </w:rPr>
      </w:pPr>
      <w:r w:rsidRPr="00C0452F">
        <w:rPr>
          <w:rFonts w:ascii="GHEA Grapalat" w:hAnsi="GHEA Grapalat"/>
          <w:sz w:val="20"/>
          <w:szCs w:val="20"/>
        </w:rPr>
        <w:t>3.1.1.</w:t>
      </w:r>
      <w:r w:rsidRPr="00C0452F">
        <w:rPr>
          <w:rFonts w:ascii="GHEA Grapalat" w:hAnsi="GHEA Grapalat"/>
          <w:sz w:val="20"/>
          <w:szCs w:val="20"/>
        </w:rPr>
        <w:tab/>
        <w:t>В любое время проверять ход и качество выполненной Подрядчиком работы, без вмешательства в его деятельность;</w:t>
      </w:r>
    </w:p>
    <w:p w14:paraId="10A7F6A1" w14:textId="77777777" w:rsidR="00BB28C8" w:rsidRPr="00C0452F" w:rsidRDefault="00BB28C8" w:rsidP="00EE3903">
      <w:pPr>
        <w:widowControl w:val="0"/>
        <w:tabs>
          <w:tab w:val="left" w:pos="1134"/>
        </w:tabs>
        <w:ind w:firstLine="567"/>
        <w:jc w:val="both"/>
        <w:rPr>
          <w:rFonts w:ascii="GHEA Grapalat" w:hAnsi="GHEA Grapalat"/>
          <w:sz w:val="20"/>
          <w:szCs w:val="20"/>
        </w:rPr>
      </w:pPr>
      <w:r w:rsidRPr="00C0452F">
        <w:rPr>
          <w:rFonts w:ascii="GHEA Grapalat" w:hAnsi="GHEA Grapalat"/>
          <w:sz w:val="20"/>
          <w:szCs w:val="20"/>
        </w:rPr>
        <w:t>3.1.2.</w:t>
      </w:r>
      <w:r w:rsidRPr="00C0452F">
        <w:rPr>
          <w:rFonts w:ascii="GHEA Grapalat" w:hAnsi="GHEA Grapalat"/>
          <w:sz w:val="20"/>
          <w:szCs w:val="20"/>
        </w:rPr>
        <w:tab/>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14:paraId="16AD3856" w14:textId="513C36FA" w:rsidR="00BB28C8" w:rsidRPr="00C0452F" w:rsidRDefault="00BB28C8" w:rsidP="00EE3903">
      <w:pPr>
        <w:widowControl w:val="0"/>
        <w:tabs>
          <w:tab w:val="left" w:pos="709"/>
          <w:tab w:val="left" w:pos="1134"/>
        </w:tabs>
        <w:ind w:firstLine="567"/>
        <w:jc w:val="both"/>
        <w:rPr>
          <w:rFonts w:ascii="GHEA Grapalat" w:hAnsi="GHEA Grapalat"/>
          <w:sz w:val="20"/>
          <w:szCs w:val="20"/>
        </w:rPr>
      </w:pPr>
      <w:r w:rsidRPr="00C0452F">
        <w:rPr>
          <w:rFonts w:ascii="GHEA Grapalat" w:hAnsi="GHEA Grapalat"/>
          <w:sz w:val="20"/>
          <w:szCs w:val="20"/>
        </w:rPr>
        <w:t>3.1.3.</w:t>
      </w:r>
      <w:r w:rsidR="001B0F19" w:rsidRPr="00C0452F">
        <w:rPr>
          <w:rFonts w:ascii="GHEA Grapalat" w:hAnsi="GHEA Grapalat"/>
          <w:sz w:val="20"/>
          <w:szCs w:val="20"/>
          <w:lang w:val="hy-AM"/>
        </w:rPr>
        <w:t xml:space="preserve"> </w:t>
      </w:r>
      <w:r w:rsidRPr="00C0452F">
        <w:rPr>
          <w:rFonts w:ascii="GHEA Grapalat" w:hAnsi="GHEA Grapalat"/>
          <w:sz w:val="20"/>
          <w:szCs w:val="20"/>
        </w:rPr>
        <w:t>Не принимать результат работы, в случае ее несоответствия установленным законодательством Республики Армения положениям, требованиям предусмотренных пунктом 1.2.</w:t>
      </w:r>
      <w:r w:rsidRPr="00C0452F">
        <w:rPr>
          <w:rFonts w:ascii="GHEA Grapalat" w:hAnsi="GHEA Grapalat"/>
          <w:sz w:val="20"/>
          <w:szCs w:val="20"/>
        </w:rPr>
        <w:tab/>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14:paraId="0E56F76A" w14:textId="12FB8920" w:rsidR="00BB28C8" w:rsidRPr="00C0452F" w:rsidRDefault="00BB28C8" w:rsidP="001B0F19">
      <w:pPr>
        <w:widowControl w:val="0"/>
        <w:tabs>
          <w:tab w:val="left" w:pos="851"/>
        </w:tabs>
        <w:ind w:firstLine="567"/>
        <w:jc w:val="both"/>
        <w:rPr>
          <w:rFonts w:ascii="GHEA Grapalat" w:hAnsi="GHEA Grapalat"/>
          <w:sz w:val="20"/>
          <w:szCs w:val="20"/>
        </w:rPr>
      </w:pPr>
      <w:r w:rsidRPr="00C0452F">
        <w:rPr>
          <w:rFonts w:ascii="GHEA Grapalat" w:hAnsi="GHEA Grapalat"/>
          <w:sz w:val="20"/>
          <w:szCs w:val="20"/>
        </w:rPr>
        <w:lastRenderedPageBreak/>
        <w:t>3.1.4.</w:t>
      </w:r>
      <w:r w:rsidR="009006E1" w:rsidRPr="00C0452F">
        <w:rPr>
          <w:rFonts w:ascii="GHEA Grapalat" w:hAnsi="GHEA Grapalat"/>
          <w:sz w:val="20"/>
          <w:szCs w:val="20"/>
          <w:lang w:val="hy-AM"/>
        </w:rPr>
        <w:t xml:space="preserve"> </w:t>
      </w:r>
      <w:r w:rsidRPr="00C0452F">
        <w:rPr>
          <w:rFonts w:ascii="GHEA Grapalat" w:hAnsi="GHEA Grapalat"/>
          <w:sz w:val="20"/>
          <w:szCs w:val="20"/>
        </w:rPr>
        <w:t>В одностороннем порядке расторгать договор и требовать возмещения причиненных ему убытков, если:</w:t>
      </w:r>
    </w:p>
    <w:p w14:paraId="395E4B84" w14:textId="77777777" w:rsidR="00BB28C8" w:rsidRPr="00C0452F" w:rsidRDefault="00BB28C8" w:rsidP="001B0F19">
      <w:pPr>
        <w:widowControl w:val="0"/>
        <w:tabs>
          <w:tab w:val="left" w:pos="851"/>
          <w:tab w:val="left" w:pos="1134"/>
        </w:tabs>
        <w:ind w:firstLine="567"/>
        <w:jc w:val="both"/>
        <w:rPr>
          <w:rFonts w:ascii="GHEA Grapalat" w:hAnsi="GHEA Grapalat"/>
          <w:sz w:val="20"/>
          <w:szCs w:val="20"/>
        </w:rPr>
      </w:pPr>
      <w:r w:rsidRPr="00C0452F">
        <w:rPr>
          <w:rFonts w:ascii="GHEA Grapalat" w:hAnsi="GHEA Grapalat"/>
          <w:sz w:val="20"/>
          <w:szCs w:val="20"/>
        </w:rPr>
        <w:t>а)</w:t>
      </w:r>
      <w:r w:rsidRPr="00C0452F">
        <w:rPr>
          <w:rFonts w:ascii="GHEA Grapalat" w:hAnsi="GHEA Grapalat"/>
          <w:sz w:val="20"/>
          <w:szCs w:val="20"/>
        </w:rPr>
        <w:tab/>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14:paraId="7183CEA8" w14:textId="77777777" w:rsidR="00BB28C8" w:rsidRPr="00C0452F" w:rsidRDefault="00BB28C8" w:rsidP="001B0F19">
      <w:pPr>
        <w:widowControl w:val="0"/>
        <w:tabs>
          <w:tab w:val="left" w:pos="851"/>
          <w:tab w:val="left" w:pos="1134"/>
        </w:tabs>
        <w:ind w:firstLine="567"/>
        <w:jc w:val="both"/>
        <w:rPr>
          <w:rFonts w:ascii="GHEA Grapalat" w:hAnsi="GHEA Grapalat"/>
          <w:sz w:val="20"/>
          <w:szCs w:val="20"/>
        </w:rPr>
      </w:pPr>
      <w:r w:rsidRPr="00C0452F">
        <w:rPr>
          <w:rFonts w:ascii="GHEA Grapalat" w:hAnsi="GHEA Grapalat"/>
          <w:sz w:val="20"/>
          <w:szCs w:val="20"/>
        </w:rPr>
        <w:t>б)</w:t>
      </w:r>
      <w:r w:rsidRPr="00C0452F">
        <w:rPr>
          <w:rFonts w:ascii="GHEA Grapalat" w:hAnsi="GHEA Grapalat"/>
          <w:sz w:val="20"/>
          <w:szCs w:val="20"/>
        </w:rPr>
        <w:tab/>
        <w:t>Подрядчик нарушил предусмотренный в пункте 1.3 договора срок (календарный график включительно),</w:t>
      </w:r>
    </w:p>
    <w:p w14:paraId="689BFCB6" w14:textId="77777777" w:rsidR="00B7135E" w:rsidRPr="00C0452F" w:rsidRDefault="00BB28C8" w:rsidP="001B0F19">
      <w:pPr>
        <w:widowControl w:val="0"/>
        <w:tabs>
          <w:tab w:val="left" w:pos="851"/>
          <w:tab w:val="left" w:pos="1134"/>
        </w:tabs>
        <w:ind w:firstLine="567"/>
        <w:jc w:val="both"/>
        <w:rPr>
          <w:rFonts w:ascii="GHEA Grapalat" w:hAnsi="GHEA Grapalat"/>
          <w:sz w:val="20"/>
          <w:szCs w:val="20"/>
        </w:rPr>
      </w:pPr>
      <w:r w:rsidRPr="00C0452F">
        <w:rPr>
          <w:rFonts w:ascii="GHEA Grapalat" w:hAnsi="GHEA Grapalat"/>
          <w:sz w:val="20"/>
          <w:szCs w:val="20"/>
        </w:rPr>
        <w:t>в)</w:t>
      </w:r>
      <w:r w:rsidRPr="00C0452F">
        <w:rPr>
          <w:rFonts w:ascii="GHEA Grapalat" w:hAnsi="GHEA Grapalat"/>
          <w:sz w:val="20"/>
          <w:szCs w:val="20"/>
        </w:rPr>
        <w:tab/>
        <w:t xml:space="preserve">выполненная Подрядчиком работа не соответствует требованиям, установленным </w:t>
      </w:r>
      <w:r w:rsidR="00B7135E" w:rsidRPr="00C0452F">
        <w:rPr>
          <w:rFonts w:ascii="GHEA Grapalat" w:hAnsi="GHEA Grapalat"/>
          <w:sz w:val="20"/>
          <w:szCs w:val="20"/>
        </w:rPr>
        <w:t xml:space="preserve"> пунктами 1.1 и</w:t>
      </w:r>
      <w:r w:rsidR="00B45501" w:rsidRPr="00C0452F">
        <w:rPr>
          <w:rFonts w:ascii="GHEA Grapalat" w:hAnsi="GHEA Grapalat"/>
          <w:sz w:val="20"/>
          <w:szCs w:val="20"/>
        </w:rPr>
        <w:t>ли</w:t>
      </w:r>
      <w:r w:rsidR="00B7135E" w:rsidRPr="00C0452F">
        <w:rPr>
          <w:rFonts w:ascii="GHEA Grapalat" w:hAnsi="GHEA Grapalat"/>
          <w:sz w:val="20"/>
          <w:szCs w:val="20"/>
        </w:rPr>
        <w:t xml:space="preserve"> 1.2 настоящего договора,</w:t>
      </w:r>
    </w:p>
    <w:p w14:paraId="433AD1B8" w14:textId="77777777" w:rsidR="00BB28C8" w:rsidRPr="00C0452F" w:rsidRDefault="00BB28C8" w:rsidP="001B0F19">
      <w:pPr>
        <w:widowControl w:val="0"/>
        <w:tabs>
          <w:tab w:val="left" w:pos="851"/>
          <w:tab w:val="left" w:pos="1134"/>
        </w:tabs>
        <w:ind w:firstLine="567"/>
        <w:jc w:val="both"/>
        <w:rPr>
          <w:rFonts w:ascii="GHEA Grapalat" w:hAnsi="GHEA Grapalat"/>
          <w:sz w:val="20"/>
          <w:szCs w:val="20"/>
        </w:rPr>
      </w:pPr>
      <w:r w:rsidRPr="00C0452F">
        <w:rPr>
          <w:rFonts w:ascii="GHEA Grapalat" w:hAnsi="GHEA Grapalat"/>
          <w:sz w:val="20"/>
          <w:szCs w:val="20"/>
        </w:rPr>
        <w:t>г)</w:t>
      </w:r>
      <w:r w:rsidRPr="00C0452F">
        <w:rPr>
          <w:rFonts w:ascii="GHEA Grapalat" w:hAnsi="GHEA Grapalat"/>
          <w:sz w:val="20"/>
          <w:szCs w:val="20"/>
        </w:rPr>
        <w:tab/>
        <w:t>Подрядчик нарушил разумные сроки безвозмездного устранения недостатков работы по основаниям, предусмотренным пунктом 3.1.3 договора;</w:t>
      </w:r>
    </w:p>
    <w:p w14:paraId="428C667F" w14:textId="3BB15B5A" w:rsidR="00BB28C8" w:rsidRPr="00C0452F" w:rsidRDefault="00BB28C8" w:rsidP="001B0F19">
      <w:pPr>
        <w:widowControl w:val="0"/>
        <w:tabs>
          <w:tab w:val="left" w:pos="709"/>
        </w:tabs>
        <w:ind w:firstLine="567"/>
        <w:jc w:val="both"/>
        <w:rPr>
          <w:rFonts w:ascii="GHEA Grapalat" w:hAnsi="GHEA Grapalat"/>
          <w:sz w:val="20"/>
          <w:szCs w:val="20"/>
        </w:rPr>
      </w:pPr>
      <w:r w:rsidRPr="00C0452F">
        <w:rPr>
          <w:rFonts w:ascii="GHEA Grapalat" w:hAnsi="GHEA Grapalat"/>
          <w:sz w:val="20"/>
          <w:szCs w:val="20"/>
        </w:rPr>
        <w:t>3.1.5.</w:t>
      </w:r>
      <w:r w:rsidR="00EE3903" w:rsidRPr="00C0452F">
        <w:rPr>
          <w:rFonts w:ascii="GHEA Grapalat" w:hAnsi="GHEA Grapalat"/>
          <w:sz w:val="20"/>
          <w:szCs w:val="20"/>
          <w:lang w:val="hy-AM"/>
        </w:rPr>
        <w:t xml:space="preserve"> </w:t>
      </w:r>
      <w:r w:rsidRPr="00C0452F">
        <w:rPr>
          <w:rFonts w:ascii="GHEA Grapalat" w:hAnsi="GHEA Grapalat"/>
          <w:sz w:val="20"/>
          <w:szCs w:val="20"/>
        </w:rPr>
        <w:t>В течение гарантийного срока предъявлять требования, связанные с недостатками результата работы.</w:t>
      </w:r>
    </w:p>
    <w:p w14:paraId="1F44EA22" w14:textId="77777777" w:rsidR="00BB28C8" w:rsidRPr="00C0452F" w:rsidRDefault="00BB28C8" w:rsidP="001B0F19">
      <w:pPr>
        <w:widowControl w:val="0"/>
        <w:tabs>
          <w:tab w:val="left" w:pos="426"/>
          <w:tab w:val="left" w:pos="709"/>
          <w:tab w:val="left" w:pos="1134"/>
        </w:tabs>
        <w:ind w:firstLine="567"/>
        <w:jc w:val="both"/>
        <w:rPr>
          <w:rFonts w:ascii="GHEA Grapalat" w:hAnsi="GHEA Grapalat"/>
          <w:sz w:val="20"/>
          <w:szCs w:val="20"/>
        </w:rPr>
      </w:pPr>
      <w:r w:rsidRPr="00C0452F">
        <w:rPr>
          <w:rFonts w:ascii="GHEA Grapalat" w:hAnsi="GHEA Grapalat"/>
          <w:sz w:val="20"/>
          <w:szCs w:val="20"/>
        </w:rPr>
        <w:t>3.1.6.</w:t>
      </w:r>
      <w:r w:rsidRPr="00C0452F">
        <w:rPr>
          <w:rFonts w:ascii="GHEA Grapalat" w:hAnsi="GHEA Grapalat"/>
          <w:sz w:val="20"/>
          <w:szCs w:val="20"/>
        </w:rPr>
        <w:tab/>
        <w:t>Уполномочить другое лицо на осуществление технического контроля над выполнением работы;</w:t>
      </w:r>
    </w:p>
    <w:p w14:paraId="31D6E595" w14:textId="77777777" w:rsidR="00BB28C8" w:rsidRPr="00C0452F" w:rsidRDefault="00BB28C8" w:rsidP="001B0F19">
      <w:pPr>
        <w:widowControl w:val="0"/>
        <w:tabs>
          <w:tab w:val="left" w:pos="426"/>
          <w:tab w:val="left" w:pos="709"/>
          <w:tab w:val="left" w:pos="1134"/>
        </w:tabs>
        <w:ind w:firstLine="567"/>
        <w:jc w:val="both"/>
        <w:rPr>
          <w:rFonts w:ascii="GHEA Grapalat" w:hAnsi="GHEA Grapalat" w:cs="Times Armenian"/>
          <w:sz w:val="20"/>
          <w:szCs w:val="20"/>
        </w:rPr>
      </w:pPr>
      <w:r w:rsidRPr="00C0452F">
        <w:rPr>
          <w:rFonts w:ascii="GHEA Grapalat" w:hAnsi="GHEA Grapalat"/>
          <w:sz w:val="20"/>
          <w:szCs w:val="20"/>
        </w:rPr>
        <w:t>3.1.7.</w:t>
      </w:r>
      <w:r w:rsidRPr="00C0452F">
        <w:rPr>
          <w:rFonts w:ascii="GHEA Grapalat" w:hAnsi="GHEA Grapalat"/>
          <w:sz w:val="20"/>
          <w:szCs w:val="20"/>
        </w:rPr>
        <w:tab/>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14:paraId="4FCECBAB" w14:textId="0ED7D69A" w:rsidR="00BB28C8" w:rsidRPr="00C0452F" w:rsidRDefault="00BB28C8" w:rsidP="001B0F19">
      <w:pPr>
        <w:widowControl w:val="0"/>
        <w:tabs>
          <w:tab w:val="left" w:pos="426"/>
          <w:tab w:val="left" w:pos="709"/>
          <w:tab w:val="left" w:pos="1134"/>
        </w:tabs>
        <w:ind w:firstLine="567"/>
        <w:jc w:val="both"/>
        <w:rPr>
          <w:rFonts w:ascii="GHEA Grapalat" w:hAnsi="GHEA Grapalat" w:cs="Times Armenian"/>
          <w:b/>
          <w:sz w:val="20"/>
          <w:szCs w:val="20"/>
        </w:rPr>
      </w:pPr>
      <w:r w:rsidRPr="00C0452F">
        <w:rPr>
          <w:rFonts w:ascii="GHEA Grapalat" w:hAnsi="GHEA Grapalat"/>
          <w:b/>
          <w:sz w:val="20"/>
          <w:szCs w:val="20"/>
        </w:rPr>
        <w:t>3.2.</w:t>
      </w:r>
      <w:r w:rsidR="00EE3903" w:rsidRPr="00C0452F">
        <w:rPr>
          <w:rFonts w:ascii="GHEA Grapalat" w:hAnsi="GHEA Grapalat"/>
          <w:b/>
          <w:sz w:val="20"/>
          <w:szCs w:val="20"/>
          <w:lang w:val="hy-AM"/>
        </w:rPr>
        <w:t xml:space="preserve"> </w:t>
      </w:r>
      <w:r w:rsidRPr="00C0452F">
        <w:rPr>
          <w:rFonts w:ascii="GHEA Grapalat" w:hAnsi="GHEA Grapalat"/>
          <w:b/>
          <w:sz w:val="20"/>
          <w:szCs w:val="20"/>
        </w:rPr>
        <w:t>Заказчик обязан:</w:t>
      </w:r>
    </w:p>
    <w:p w14:paraId="4B683104" w14:textId="5D6A99C9" w:rsidR="00BB28C8" w:rsidRPr="00C0452F" w:rsidRDefault="00BB28C8" w:rsidP="001B0F19">
      <w:pPr>
        <w:widowControl w:val="0"/>
        <w:tabs>
          <w:tab w:val="left" w:pos="709"/>
          <w:tab w:val="left" w:pos="1276"/>
        </w:tabs>
        <w:ind w:firstLine="567"/>
        <w:jc w:val="both"/>
        <w:rPr>
          <w:rFonts w:ascii="GHEA Grapalat" w:hAnsi="GHEA Grapalat" w:cs="Times Armenian"/>
          <w:sz w:val="20"/>
          <w:szCs w:val="20"/>
        </w:rPr>
      </w:pPr>
      <w:r w:rsidRPr="00C0452F">
        <w:rPr>
          <w:rFonts w:ascii="GHEA Grapalat" w:hAnsi="GHEA Grapalat"/>
          <w:sz w:val="20"/>
          <w:szCs w:val="20"/>
        </w:rPr>
        <w:t>3.2.1.</w:t>
      </w:r>
      <w:r w:rsidR="009006E1" w:rsidRPr="00C0452F">
        <w:rPr>
          <w:rFonts w:ascii="GHEA Grapalat" w:hAnsi="GHEA Grapalat"/>
          <w:sz w:val="20"/>
          <w:szCs w:val="20"/>
          <w:lang w:val="hy-AM"/>
        </w:rPr>
        <w:t xml:space="preserve"> </w:t>
      </w:r>
      <w:r w:rsidRPr="00C0452F">
        <w:rPr>
          <w:rFonts w:ascii="GHEA Grapalat" w:hAnsi="GHEA Grapalat"/>
          <w:sz w:val="20"/>
          <w:szCs w:val="20"/>
        </w:rPr>
        <w:t>При выполнении работы оказывать Подрядчику содействие в случаях, в объеме и в порядке, предусмотренных договором.</w:t>
      </w:r>
    </w:p>
    <w:p w14:paraId="772D54BF" w14:textId="10AADB48" w:rsidR="00BB28C8" w:rsidRPr="00C0452F" w:rsidRDefault="00BB28C8" w:rsidP="001B0F19">
      <w:pPr>
        <w:widowControl w:val="0"/>
        <w:tabs>
          <w:tab w:val="left" w:pos="709"/>
          <w:tab w:val="left" w:pos="1276"/>
        </w:tabs>
        <w:ind w:firstLine="567"/>
        <w:jc w:val="both"/>
        <w:rPr>
          <w:rFonts w:ascii="GHEA Grapalat" w:hAnsi="GHEA Grapalat"/>
          <w:sz w:val="20"/>
          <w:szCs w:val="20"/>
        </w:rPr>
      </w:pPr>
      <w:r w:rsidRPr="00C0452F">
        <w:rPr>
          <w:rFonts w:ascii="GHEA Grapalat" w:hAnsi="GHEA Grapalat"/>
          <w:sz w:val="20"/>
          <w:szCs w:val="20"/>
        </w:rPr>
        <w:t>3.2.2.</w:t>
      </w:r>
      <w:r w:rsidR="009006E1" w:rsidRPr="00C0452F">
        <w:rPr>
          <w:rFonts w:ascii="GHEA Grapalat" w:hAnsi="GHEA Grapalat"/>
          <w:sz w:val="20"/>
          <w:szCs w:val="20"/>
          <w:lang w:val="hy-AM"/>
        </w:rPr>
        <w:t xml:space="preserve"> </w:t>
      </w:r>
      <w:r w:rsidRPr="00C0452F">
        <w:rPr>
          <w:rFonts w:ascii="GHEA Grapalat" w:hAnsi="GHEA Grapalat"/>
          <w:sz w:val="20"/>
          <w:szCs w:val="20"/>
        </w:rPr>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14:paraId="21190B9D" w14:textId="77777777" w:rsidR="00BB28C8" w:rsidRPr="00C0452F" w:rsidRDefault="00BB28C8" w:rsidP="001B0F19">
      <w:pPr>
        <w:widowControl w:val="0"/>
        <w:tabs>
          <w:tab w:val="left" w:pos="709"/>
          <w:tab w:val="left" w:pos="1276"/>
        </w:tabs>
        <w:ind w:firstLine="567"/>
        <w:jc w:val="both"/>
        <w:rPr>
          <w:rFonts w:ascii="GHEA Grapalat" w:hAnsi="GHEA Grapalat"/>
          <w:sz w:val="20"/>
          <w:szCs w:val="20"/>
        </w:rPr>
      </w:pPr>
      <w:r w:rsidRPr="00C0452F">
        <w:rPr>
          <w:rFonts w:ascii="GHEA Grapalat" w:hAnsi="GHEA Grapalat"/>
          <w:sz w:val="20"/>
          <w:szCs w:val="20"/>
        </w:rPr>
        <w:t>3.2.3.</w:t>
      </w:r>
      <w:r w:rsidRPr="00C0452F">
        <w:rPr>
          <w:rFonts w:ascii="GHEA Grapalat" w:hAnsi="GHEA Grapalat"/>
          <w:sz w:val="20"/>
          <w:szCs w:val="20"/>
        </w:rPr>
        <w:tab/>
        <w:t>В течение 5 рабочих дней с момента вступления Договора в силу, предоставлять Подрядчику соответствующую территорию для осуществления работы;</w:t>
      </w:r>
    </w:p>
    <w:p w14:paraId="58DF52FC" w14:textId="77777777" w:rsidR="00BB28C8" w:rsidRPr="00C0452F" w:rsidRDefault="00BB28C8" w:rsidP="00E4523E">
      <w:pPr>
        <w:widowControl w:val="0"/>
        <w:tabs>
          <w:tab w:val="left" w:pos="1276"/>
        </w:tabs>
        <w:ind w:firstLine="567"/>
        <w:jc w:val="both"/>
        <w:rPr>
          <w:ins w:id="22" w:author="Inesa Kocharyan" w:date="2024-02-09T17:41:00Z"/>
          <w:rFonts w:ascii="GHEA Grapalat" w:hAnsi="GHEA Grapalat"/>
          <w:sz w:val="20"/>
          <w:szCs w:val="20"/>
        </w:rPr>
      </w:pPr>
      <w:r w:rsidRPr="00C0452F">
        <w:rPr>
          <w:rFonts w:ascii="GHEA Grapalat" w:hAnsi="GHEA Grapalat"/>
          <w:sz w:val="20"/>
          <w:szCs w:val="20"/>
        </w:rPr>
        <w:t>3.2.4.</w:t>
      </w:r>
      <w:r w:rsidRPr="00C0452F">
        <w:rPr>
          <w:rFonts w:ascii="GHEA Grapalat" w:hAnsi="GHEA Grapalat"/>
          <w:sz w:val="20"/>
          <w:szCs w:val="20"/>
        </w:rPr>
        <w:tab/>
        <w:t>В случае приемки результата работы в срок, предусмотренный пунктом 1.3.</w:t>
      </w:r>
      <w:r w:rsidRPr="00C0452F">
        <w:rPr>
          <w:rFonts w:ascii="GHEA Grapalat" w:hAnsi="GHEA Grapalat"/>
          <w:sz w:val="20"/>
          <w:szCs w:val="20"/>
        </w:rPr>
        <w:tab/>
        <w:t xml:space="preserve">Договора, уплачивать Подрядчику суммы, подлежащие уплате последнему. </w:t>
      </w:r>
    </w:p>
    <w:p w14:paraId="0A7F7C4B" w14:textId="65267FC4" w:rsidR="003234B7" w:rsidRPr="00C0452F" w:rsidRDefault="00E4523E" w:rsidP="00E4523E">
      <w:pPr>
        <w:pStyle w:val="HTML"/>
        <w:jc w:val="both"/>
        <w:rPr>
          <w:rFonts w:ascii="GHEA Grapalat" w:hAnsi="GHEA Grapalat"/>
          <w:lang w:val="ru-RU"/>
        </w:rPr>
      </w:pPr>
      <w:r w:rsidRPr="00C0452F">
        <w:rPr>
          <w:rFonts w:ascii="GHEA Grapalat" w:hAnsi="GHEA Grapalat" w:cs="Times New Roman"/>
          <w:lang w:val="hy-AM" w:eastAsia="ru-RU" w:bidi="ru-RU"/>
        </w:rPr>
        <w:t xml:space="preserve">         </w:t>
      </w:r>
      <w:r w:rsidR="003234B7" w:rsidRPr="00C0452F">
        <w:rPr>
          <w:rFonts w:ascii="GHEA Grapalat" w:hAnsi="GHEA Grapalat" w:cs="Times New Roman"/>
          <w:lang w:val="ru-RU" w:eastAsia="ru-RU" w:bidi="ru-RU"/>
        </w:rPr>
        <w:t>3.</w:t>
      </w:r>
      <w:r w:rsidR="003234B7" w:rsidRPr="00C0452F">
        <w:rPr>
          <w:rFonts w:ascii="GHEA Grapalat" w:hAnsi="GHEA Grapalat"/>
          <w:lang w:val="ru-RU"/>
        </w:rPr>
        <w:t>2.5 Предоставить Подрядчику письменное согласие, предусмотренное подпунктом 2 пункта 3.4.3 договора, в течение ....... дней.</w:t>
      </w:r>
    </w:p>
    <w:p w14:paraId="57D00E8E" w14:textId="77777777" w:rsidR="003234B7" w:rsidRPr="00C0452F" w:rsidRDefault="00772CBC" w:rsidP="00E4523E">
      <w:pPr>
        <w:widowControl w:val="0"/>
        <w:tabs>
          <w:tab w:val="left" w:pos="1276"/>
        </w:tabs>
        <w:ind w:firstLine="567"/>
        <w:jc w:val="both"/>
        <w:rPr>
          <w:rFonts w:ascii="GHEA Grapalat" w:hAnsi="GHEA Grapalat" w:cs="Times Armenian"/>
          <w:sz w:val="20"/>
          <w:szCs w:val="20"/>
        </w:rPr>
      </w:pPr>
      <w:r w:rsidRPr="00C0452F">
        <w:rPr>
          <w:rFonts w:ascii="GHEA Grapalat" w:hAnsi="GHEA Grapalat" w:cs="Times Armenian"/>
          <w:sz w:val="20"/>
          <w:szCs w:val="20"/>
        </w:rPr>
        <w:t>Если заказчик не предоставляет подрядчику письменное согласие (несогласие) в течение срока, установленного настоящим пунктом, согласие считается полученным подрядчиком. Процедура получения согласия также может осуществляться сторонами путем обмена информацией по адресам электронной почты. В этом случае стороны заранее обмениваются адресами электронной почты, на которые должна быть отправлена информация, в письменной форме. Документы, предусмотренные настоящим пунктом, являются неотъемлемой частью исполнительных актов.</w:t>
      </w:r>
    </w:p>
    <w:p w14:paraId="63CB3819" w14:textId="77777777" w:rsidR="00BB28C8" w:rsidRPr="00C0452F" w:rsidRDefault="00BB28C8" w:rsidP="004A7005">
      <w:pPr>
        <w:widowControl w:val="0"/>
        <w:tabs>
          <w:tab w:val="left" w:pos="1134"/>
        </w:tabs>
        <w:ind w:firstLine="567"/>
        <w:jc w:val="both"/>
        <w:rPr>
          <w:rFonts w:ascii="GHEA Grapalat" w:hAnsi="GHEA Grapalat"/>
          <w:b/>
          <w:sz w:val="20"/>
          <w:szCs w:val="20"/>
        </w:rPr>
      </w:pPr>
      <w:r w:rsidRPr="00C0452F">
        <w:rPr>
          <w:rFonts w:ascii="GHEA Grapalat" w:hAnsi="GHEA Grapalat"/>
          <w:b/>
          <w:sz w:val="20"/>
          <w:szCs w:val="20"/>
        </w:rPr>
        <w:t>3.3.</w:t>
      </w:r>
      <w:r w:rsidRPr="00C0452F">
        <w:rPr>
          <w:rFonts w:ascii="GHEA Grapalat" w:hAnsi="GHEA Grapalat"/>
          <w:b/>
          <w:sz w:val="20"/>
          <w:szCs w:val="20"/>
        </w:rPr>
        <w:tab/>
        <w:t>Подрядчик имеет право:</w:t>
      </w:r>
    </w:p>
    <w:p w14:paraId="0634011C" w14:textId="77777777" w:rsidR="00BB28C8" w:rsidRPr="00C0452F" w:rsidRDefault="00BB28C8" w:rsidP="004A7005">
      <w:pPr>
        <w:widowControl w:val="0"/>
        <w:tabs>
          <w:tab w:val="left" w:pos="1276"/>
        </w:tabs>
        <w:ind w:firstLine="567"/>
        <w:jc w:val="both"/>
        <w:rPr>
          <w:rFonts w:ascii="GHEA Grapalat" w:hAnsi="GHEA Grapalat"/>
          <w:sz w:val="20"/>
          <w:szCs w:val="20"/>
        </w:rPr>
      </w:pPr>
      <w:r w:rsidRPr="00C0452F">
        <w:rPr>
          <w:rFonts w:ascii="GHEA Grapalat" w:hAnsi="GHEA Grapalat"/>
          <w:sz w:val="20"/>
          <w:szCs w:val="20"/>
        </w:rPr>
        <w:t>3.3.1.</w:t>
      </w:r>
      <w:r w:rsidRPr="00C0452F">
        <w:rPr>
          <w:rFonts w:ascii="GHEA Grapalat" w:hAnsi="GHEA Grapalat"/>
          <w:sz w:val="20"/>
          <w:szCs w:val="20"/>
        </w:rPr>
        <w:tab/>
        <w:t>В случае сдачи результата работы в срок, предусмотренный пунктом 1.3. Договора, требовать от Заказчика уплаты подлежащей уплате суммы, предусмотренной пунктом 5.1 договора.</w:t>
      </w:r>
    </w:p>
    <w:p w14:paraId="141B437A" w14:textId="77777777" w:rsidR="00BB28C8" w:rsidRPr="00C0452F" w:rsidRDefault="00BB28C8" w:rsidP="001B0F19">
      <w:pPr>
        <w:widowControl w:val="0"/>
        <w:tabs>
          <w:tab w:val="left" w:pos="1134"/>
        </w:tabs>
        <w:ind w:firstLine="567"/>
        <w:jc w:val="both"/>
        <w:rPr>
          <w:rFonts w:ascii="GHEA Grapalat" w:hAnsi="GHEA Grapalat" w:cs="Times Armenian"/>
          <w:sz w:val="20"/>
          <w:szCs w:val="20"/>
        </w:rPr>
      </w:pPr>
      <w:r w:rsidRPr="00C0452F">
        <w:rPr>
          <w:rFonts w:ascii="GHEA Grapalat" w:hAnsi="GHEA Grapalat"/>
          <w:sz w:val="20"/>
          <w:szCs w:val="20"/>
        </w:rPr>
        <w:t>3.3.2.</w:t>
      </w:r>
      <w:r w:rsidRPr="00C0452F">
        <w:rPr>
          <w:rFonts w:ascii="GHEA Grapalat" w:hAnsi="GHEA Grapalat"/>
          <w:sz w:val="20"/>
          <w:szCs w:val="20"/>
        </w:rPr>
        <w:tab/>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14:paraId="74F84A8D" w14:textId="77777777" w:rsidR="00BB28C8" w:rsidRPr="00C0452F" w:rsidRDefault="00BB28C8" w:rsidP="001B0F19">
      <w:pPr>
        <w:widowControl w:val="0"/>
        <w:tabs>
          <w:tab w:val="left" w:pos="1134"/>
        </w:tabs>
        <w:ind w:firstLine="567"/>
        <w:jc w:val="both"/>
        <w:rPr>
          <w:rFonts w:ascii="GHEA Grapalat" w:hAnsi="GHEA Grapalat"/>
          <w:b/>
          <w:sz w:val="20"/>
          <w:szCs w:val="20"/>
        </w:rPr>
      </w:pPr>
      <w:r w:rsidRPr="00C0452F">
        <w:rPr>
          <w:rFonts w:ascii="GHEA Grapalat" w:hAnsi="GHEA Grapalat"/>
          <w:b/>
          <w:sz w:val="20"/>
          <w:szCs w:val="20"/>
        </w:rPr>
        <w:t>3.4.</w:t>
      </w:r>
      <w:r w:rsidRPr="00C0452F">
        <w:rPr>
          <w:rFonts w:ascii="GHEA Grapalat" w:hAnsi="GHEA Grapalat"/>
          <w:b/>
          <w:sz w:val="20"/>
          <w:szCs w:val="20"/>
        </w:rPr>
        <w:tab/>
        <w:t>Подрядчик обязан:</w:t>
      </w:r>
    </w:p>
    <w:p w14:paraId="7450FC01" w14:textId="046248D3" w:rsidR="00BB28C8" w:rsidRPr="00C0452F" w:rsidRDefault="00BB28C8" w:rsidP="001B0F19">
      <w:pPr>
        <w:widowControl w:val="0"/>
        <w:tabs>
          <w:tab w:val="left" w:pos="1134"/>
        </w:tabs>
        <w:ind w:firstLine="567"/>
        <w:jc w:val="both"/>
        <w:rPr>
          <w:rFonts w:ascii="GHEA Grapalat" w:hAnsi="GHEA Grapalat"/>
          <w:sz w:val="20"/>
          <w:szCs w:val="20"/>
        </w:rPr>
      </w:pPr>
      <w:r w:rsidRPr="00C0452F">
        <w:rPr>
          <w:rFonts w:ascii="GHEA Grapalat" w:hAnsi="GHEA Grapalat"/>
          <w:sz w:val="20"/>
          <w:szCs w:val="20"/>
        </w:rPr>
        <w:t>3.4.1.</w:t>
      </w:r>
      <w:r w:rsidRPr="00C0452F">
        <w:rPr>
          <w:rFonts w:ascii="GHEA Grapalat" w:hAnsi="GHEA Grapalat"/>
          <w:sz w:val="20"/>
          <w:szCs w:val="20"/>
        </w:rPr>
        <w:tab/>
        <w:t xml:space="preserve">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w:t>
      </w:r>
      <w:r w:rsidR="007F7C4E" w:rsidRPr="00C0452F">
        <w:rPr>
          <w:rFonts w:ascii="GHEA Grapalat" w:hAnsi="GHEA Grapalat"/>
          <w:sz w:val="20"/>
          <w:szCs w:val="20"/>
        </w:rPr>
        <w:t>трудовым и техническим ресурсом, а также строительными материалами, средствами и в надлежащем качестве в соответствии с проектом и ведомостью объемов</w:t>
      </w:r>
      <w:r w:rsidRPr="00C0452F">
        <w:rPr>
          <w:rFonts w:ascii="GHEA Grapalat" w:hAnsi="GHEA Grapalat"/>
          <w:sz w:val="20"/>
          <w:szCs w:val="20"/>
        </w:rPr>
        <w:t>.</w:t>
      </w:r>
    </w:p>
    <w:p w14:paraId="030FC35C" w14:textId="77777777" w:rsidR="00BB28C8" w:rsidRPr="00C0452F" w:rsidRDefault="00BB28C8" w:rsidP="004A7005">
      <w:pPr>
        <w:widowControl w:val="0"/>
        <w:tabs>
          <w:tab w:val="left" w:pos="1276"/>
        </w:tabs>
        <w:ind w:firstLine="567"/>
        <w:jc w:val="both"/>
        <w:rPr>
          <w:rFonts w:ascii="GHEA Grapalat" w:hAnsi="GHEA Grapalat"/>
          <w:sz w:val="20"/>
          <w:szCs w:val="20"/>
        </w:rPr>
      </w:pPr>
      <w:r w:rsidRPr="00C0452F">
        <w:rPr>
          <w:rFonts w:ascii="GHEA Grapalat" w:hAnsi="GHEA Grapalat"/>
          <w:sz w:val="20"/>
          <w:szCs w:val="20"/>
        </w:rPr>
        <w:t>3.4.2.</w:t>
      </w:r>
      <w:r w:rsidRPr="00C0452F">
        <w:rPr>
          <w:rFonts w:ascii="GHEA Grapalat" w:hAnsi="GHEA Grapalat"/>
          <w:sz w:val="20"/>
          <w:szCs w:val="20"/>
        </w:rPr>
        <w:tab/>
        <w:t>Выполнять указания Заказчика по части работы, если они не противоречат условиям договора.</w:t>
      </w:r>
    </w:p>
    <w:p w14:paraId="0EC65087" w14:textId="77777777" w:rsidR="00CF1054" w:rsidRPr="00C0452F" w:rsidRDefault="00BB28C8" w:rsidP="004A7005">
      <w:pPr>
        <w:widowControl w:val="0"/>
        <w:tabs>
          <w:tab w:val="left" w:pos="1276"/>
        </w:tabs>
        <w:ind w:firstLine="567"/>
        <w:jc w:val="both"/>
        <w:rPr>
          <w:ins w:id="23" w:author="Inesa Kocharyan" w:date="2024-02-09T17:45:00Z"/>
          <w:rFonts w:ascii="GHEA Grapalat" w:hAnsi="GHEA Grapalat"/>
          <w:sz w:val="20"/>
          <w:szCs w:val="20"/>
        </w:rPr>
      </w:pPr>
      <w:r w:rsidRPr="00C0452F">
        <w:rPr>
          <w:rFonts w:ascii="GHEA Grapalat" w:hAnsi="GHEA Grapalat"/>
          <w:sz w:val="20"/>
          <w:szCs w:val="20"/>
        </w:rPr>
        <w:t>3.4.3.</w:t>
      </w:r>
      <w:r w:rsidRPr="00C0452F">
        <w:rPr>
          <w:rFonts w:ascii="GHEA Grapalat" w:hAnsi="GHEA Grapalat"/>
          <w:sz w:val="20"/>
          <w:szCs w:val="20"/>
        </w:rPr>
        <w:tab/>
      </w:r>
      <w:r w:rsidR="00DD6BD8" w:rsidRPr="00C0452F">
        <w:rPr>
          <w:rFonts w:ascii="GHEA Grapalat" w:hAnsi="GHEA Grapalat"/>
          <w:sz w:val="20"/>
          <w:szCs w:val="20"/>
        </w:rPr>
        <w:t>Обеспечивать</w:t>
      </w:r>
      <w:ins w:id="24" w:author="Inesa Kocharyan" w:date="2024-02-09T17:45:00Z">
        <w:r w:rsidR="00CF1054" w:rsidRPr="00C0452F">
          <w:rPr>
            <w:rFonts w:ascii="GHEA Grapalat" w:hAnsi="GHEA Grapalat"/>
            <w:sz w:val="20"/>
            <w:szCs w:val="20"/>
          </w:rPr>
          <w:t>:</w:t>
        </w:r>
      </w:ins>
    </w:p>
    <w:p w14:paraId="690C160C" w14:textId="77777777" w:rsidR="00DD6BD8" w:rsidRPr="00C0452F" w:rsidRDefault="00CF1054" w:rsidP="00352ADA">
      <w:pPr>
        <w:widowControl w:val="0"/>
        <w:tabs>
          <w:tab w:val="left" w:pos="284"/>
        </w:tabs>
        <w:ind w:firstLine="567"/>
        <w:jc w:val="both"/>
        <w:rPr>
          <w:rFonts w:ascii="GHEA Grapalat" w:hAnsi="GHEA Grapalat"/>
          <w:sz w:val="20"/>
          <w:szCs w:val="20"/>
        </w:rPr>
      </w:pPr>
      <w:r w:rsidRPr="00C0452F">
        <w:rPr>
          <w:rFonts w:ascii="GHEA Grapalat" w:hAnsi="GHEA Grapalat"/>
          <w:sz w:val="20"/>
          <w:szCs w:val="20"/>
        </w:rPr>
        <w:t>1)</w:t>
      </w:r>
      <w:r w:rsidR="00DD6BD8" w:rsidRPr="00C0452F">
        <w:rPr>
          <w:rFonts w:ascii="GHEA Grapalat" w:hAnsi="GHEA Grapalat"/>
          <w:sz w:val="20"/>
          <w:szCs w:val="20"/>
        </w:rPr>
        <w:t xml:space="preserve"> выполнение строительно-монтажных работ в соответствии градостроительной нормативно-технической документацией и условиями настоящего договора, провести индивидуальнoe испытание смонтированного им оборудования (электроснабжения, отопления, водоснабжения, канализации вентиляции и прочего), принимать участие в комплексном испытании оборудования</w:t>
      </w:r>
      <w:r w:rsidRPr="00C0452F">
        <w:rPr>
          <w:rFonts w:ascii="GHEA Grapalat" w:hAnsi="GHEA Grapalat"/>
          <w:sz w:val="20"/>
          <w:szCs w:val="20"/>
        </w:rPr>
        <w:t>,</w:t>
      </w:r>
    </w:p>
    <w:p w14:paraId="0FB6B463" w14:textId="77777777" w:rsidR="00CF1054" w:rsidRPr="00C0452F" w:rsidRDefault="00CF1054" w:rsidP="00352ADA">
      <w:pPr>
        <w:widowControl w:val="0"/>
        <w:tabs>
          <w:tab w:val="left" w:pos="284"/>
          <w:tab w:val="left" w:pos="567"/>
        </w:tabs>
        <w:ind w:firstLine="567"/>
        <w:jc w:val="both"/>
        <w:rPr>
          <w:rFonts w:ascii="GHEA Grapalat" w:hAnsi="GHEA Grapalat"/>
          <w:sz w:val="20"/>
          <w:szCs w:val="20"/>
        </w:rPr>
      </w:pPr>
      <w:r w:rsidRPr="00C0452F">
        <w:rPr>
          <w:rFonts w:ascii="GHEA Grapalat" w:hAnsi="GHEA Grapalat"/>
          <w:sz w:val="20"/>
          <w:szCs w:val="20"/>
        </w:rPr>
        <w:t xml:space="preserve">2) установку (использование) материалов и / или приборов и оборудования, соответствующих техническим характеристикам и условиям гарантийного обслуживания, установленным проектной </w:t>
      </w:r>
      <w:r w:rsidRPr="00C0452F">
        <w:rPr>
          <w:rFonts w:ascii="GHEA Grapalat" w:hAnsi="GHEA Grapalat"/>
          <w:sz w:val="20"/>
          <w:szCs w:val="20"/>
        </w:rPr>
        <w:lastRenderedPageBreak/>
        <w:t>документацией, с предварительным письменным согласованием их технических характеристик, товарных знаков, фирменных наименований, марок и гарантийных сроков с заказчиком до установки (использования).</w:t>
      </w:r>
    </w:p>
    <w:p w14:paraId="6F32EE43" w14:textId="77777777" w:rsidR="00BB28C8" w:rsidRPr="00C0452F" w:rsidRDefault="00BB28C8" w:rsidP="00352ADA">
      <w:pPr>
        <w:widowControl w:val="0"/>
        <w:tabs>
          <w:tab w:val="left" w:pos="1134"/>
        </w:tabs>
        <w:ind w:firstLine="567"/>
        <w:jc w:val="both"/>
        <w:rPr>
          <w:rFonts w:ascii="GHEA Grapalat" w:hAnsi="GHEA Grapalat"/>
          <w:sz w:val="20"/>
          <w:szCs w:val="20"/>
        </w:rPr>
      </w:pPr>
      <w:r w:rsidRPr="00C0452F">
        <w:rPr>
          <w:rFonts w:ascii="GHEA Grapalat" w:hAnsi="GHEA Grapalat"/>
          <w:sz w:val="20"/>
          <w:szCs w:val="20"/>
        </w:rPr>
        <w:t>3.4.4.</w:t>
      </w:r>
      <w:r w:rsidRPr="00C0452F">
        <w:rPr>
          <w:rFonts w:ascii="GHEA Grapalat" w:hAnsi="GHEA Grapalat"/>
          <w:sz w:val="20"/>
          <w:szCs w:val="20"/>
        </w:rPr>
        <w:tab/>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w:t>
      </w:r>
      <w:r w:rsidR="004731FA" w:rsidRPr="00C0452F">
        <w:rPr>
          <w:rFonts w:ascii="GHEA Grapalat" w:hAnsi="GHEA Grapalat"/>
          <w:sz w:val="20"/>
          <w:szCs w:val="20"/>
        </w:rPr>
        <w:t xml:space="preserve"> (эксплуатации)</w:t>
      </w:r>
      <w:r w:rsidRPr="00C0452F">
        <w:rPr>
          <w:rFonts w:ascii="GHEA Grapalat" w:hAnsi="GHEA Grapalat"/>
          <w:sz w:val="20"/>
          <w:szCs w:val="20"/>
        </w:rPr>
        <w:t xml:space="preserve"> результата работы, а также сообщать сведения о возможных последствиях несоблюдения этих требований и правил.</w:t>
      </w:r>
    </w:p>
    <w:p w14:paraId="0FEB784E" w14:textId="77777777" w:rsidR="00BB28C8" w:rsidRPr="00C0452F" w:rsidRDefault="00BB28C8" w:rsidP="00352ADA">
      <w:pPr>
        <w:widowControl w:val="0"/>
        <w:tabs>
          <w:tab w:val="left" w:pos="1134"/>
        </w:tabs>
        <w:ind w:firstLine="567"/>
        <w:jc w:val="both"/>
        <w:rPr>
          <w:rFonts w:ascii="GHEA Grapalat" w:hAnsi="GHEA Grapalat" w:cs="Times Armenian"/>
          <w:sz w:val="20"/>
          <w:szCs w:val="20"/>
        </w:rPr>
      </w:pPr>
      <w:r w:rsidRPr="00C0452F">
        <w:rPr>
          <w:rFonts w:ascii="GHEA Grapalat" w:hAnsi="GHEA Grapalat"/>
          <w:sz w:val="20"/>
          <w:szCs w:val="20"/>
        </w:rPr>
        <w:t>3.4.5.</w:t>
      </w:r>
      <w:r w:rsidRPr="00C0452F">
        <w:rPr>
          <w:rFonts w:ascii="GHEA Grapalat" w:hAnsi="GHEA Grapalat"/>
          <w:sz w:val="20"/>
          <w:szCs w:val="20"/>
        </w:rPr>
        <w:tab/>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14:paraId="5772F478" w14:textId="77777777" w:rsidR="00BB28C8" w:rsidRPr="00C0452F" w:rsidRDefault="00BB28C8" w:rsidP="00352ADA">
      <w:pPr>
        <w:widowControl w:val="0"/>
        <w:tabs>
          <w:tab w:val="left" w:pos="1134"/>
        </w:tabs>
        <w:ind w:firstLine="567"/>
        <w:jc w:val="both"/>
        <w:rPr>
          <w:rFonts w:ascii="GHEA Grapalat" w:hAnsi="GHEA Grapalat"/>
          <w:sz w:val="20"/>
          <w:szCs w:val="20"/>
        </w:rPr>
      </w:pPr>
      <w:r w:rsidRPr="00C0452F">
        <w:rPr>
          <w:rFonts w:ascii="GHEA Grapalat" w:hAnsi="GHEA Grapalat"/>
          <w:sz w:val="20"/>
          <w:szCs w:val="20"/>
        </w:rPr>
        <w:t>3.4.6.</w:t>
      </w:r>
      <w:r w:rsidRPr="00C0452F">
        <w:rPr>
          <w:rFonts w:ascii="GHEA Grapalat" w:hAnsi="GHEA Grapalat"/>
          <w:sz w:val="20"/>
          <w:szCs w:val="20"/>
        </w:rPr>
        <w:tab/>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14:paraId="701978E8" w14:textId="77777777" w:rsidR="00BB28C8" w:rsidRPr="00C0452F" w:rsidRDefault="00BB28C8" w:rsidP="00352ADA">
      <w:pPr>
        <w:widowControl w:val="0"/>
        <w:tabs>
          <w:tab w:val="left" w:pos="1134"/>
        </w:tabs>
        <w:ind w:firstLine="567"/>
        <w:jc w:val="both"/>
        <w:rPr>
          <w:rFonts w:ascii="GHEA Grapalat" w:hAnsi="GHEA Grapalat"/>
          <w:sz w:val="20"/>
          <w:szCs w:val="20"/>
        </w:rPr>
      </w:pPr>
      <w:r w:rsidRPr="00C0452F">
        <w:rPr>
          <w:rFonts w:ascii="GHEA Grapalat" w:hAnsi="GHEA Grapalat"/>
          <w:sz w:val="20"/>
          <w:szCs w:val="20"/>
        </w:rPr>
        <w:t>3.4.7.</w:t>
      </w:r>
      <w:r w:rsidRPr="00C0452F">
        <w:rPr>
          <w:rFonts w:ascii="GHEA Grapalat" w:hAnsi="GHEA Grapalat"/>
          <w:sz w:val="20"/>
          <w:szCs w:val="20"/>
        </w:rPr>
        <w:tab/>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14:paraId="1C4049E7" w14:textId="77777777" w:rsidR="00BB28C8" w:rsidRPr="00C0452F" w:rsidRDefault="00BB28C8" w:rsidP="00352ADA">
      <w:pPr>
        <w:widowControl w:val="0"/>
        <w:tabs>
          <w:tab w:val="left" w:pos="1134"/>
        </w:tabs>
        <w:ind w:firstLine="567"/>
        <w:jc w:val="both"/>
        <w:rPr>
          <w:rFonts w:ascii="GHEA Grapalat" w:hAnsi="GHEA Grapalat"/>
          <w:sz w:val="20"/>
          <w:szCs w:val="20"/>
        </w:rPr>
      </w:pPr>
      <w:r w:rsidRPr="00C0452F">
        <w:rPr>
          <w:rFonts w:ascii="GHEA Grapalat" w:hAnsi="GHEA Grapalat"/>
          <w:sz w:val="20"/>
          <w:szCs w:val="20"/>
        </w:rPr>
        <w:t>3.4.8.</w:t>
      </w:r>
      <w:r w:rsidRPr="00C0452F">
        <w:rPr>
          <w:rFonts w:ascii="GHEA Grapalat" w:hAnsi="GHEA Grapalat"/>
          <w:sz w:val="20"/>
          <w:szCs w:val="20"/>
        </w:rPr>
        <w:tab/>
        <w:t>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счет</w:t>
      </w:r>
      <w:r w:rsidR="00A3793B" w:rsidRPr="00C0452F">
        <w:rPr>
          <w:rFonts w:ascii="GHEA Grapalat" w:hAnsi="GHEA Grapalat"/>
          <w:sz w:val="20"/>
          <w:szCs w:val="20"/>
        </w:rPr>
        <w:t xml:space="preserve"> своих средств</w:t>
      </w:r>
      <w:r w:rsidRPr="00C0452F">
        <w:rPr>
          <w:rFonts w:ascii="GHEA Grapalat" w:hAnsi="GHEA Grapalat"/>
          <w:sz w:val="20"/>
          <w:szCs w:val="20"/>
        </w:rPr>
        <w:t xml:space="preserve"> и в установленный Заказчиком разумный срок устранять эти недостатки. </w:t>
      </w:r>
    </w:p>
    <w:p w14:paraId="695FF2DD" w14:textId="7A0A8944" w:rsidR="00BB28C8" w:rsidRPr="00C0452F" w:rsidRDefault="00BB28C8" w:rsidP="001B0F19">
      <w:pPr>
        <w:widowControl w:val="0"/>
        <w:tabs>
          <w:tab w:val="left" w:pos="1134"/>
        </w:tabs>
        <w:ind w:firstLine="567"/>
        <w:jc w:val="both"/>
        <w:rPr>
          <w:rFonts w:ascii="Cambria Math" w:hAnsi="Cambria Math" w:cs="Times Armenian"/>
          <w:sz w:val="20"/>
          <w:szCs w:val="20"/>
          <w:lang w:val="hy-AM"/>
        </w:rPr>
      </w:pPr>
      <w:r w:rsidRPr="00C0452F">
        <w:rPr>
          <w:rFonts w:ascii="GHEA Grapalat" w:hAnsi="GHEA Grapalat"/>
          <w:sz w:val="20"/>
          <w:szCs w:val="20"/>
        </w:rPr>
        <w:t>3.4.9.</w:t>
      </w:r>
      <w:r w:rsidRPr="00C0452F">
        <w:rPr>
          <w:rFonts w:ascii="GHEA Grapalat" w:hAnsi="GHEA Grapalat"/>
          <w:sz w:val="20"/>
          <w:szCs w:val="20"/>
        </w:rPr>
        <w:tab/>
        <w:t xml:space="preserve">По договору устанавливается гарантийный срок в </w:t>
      </w:r>
      <w:r w:rsidR="00D531A4" w:rsidRPr="00C0452F">
        <w:rPr>
          <w:rFonts w:ascii="GHEA Grapalat" w:hAnsi="GHEA Grapalat"/>
          <w:b/>
          <w:bCs/>
          <w:sz w:val="20"/>
          <w:szCs w:val="20"/>
          <w:lang w:val="hy-AM"/>
        </w:rPr>
        <w:t xml:space="preserve">1100 </w:t>
      </w:r>
      <w:r w:rsidRPr="00C0452F">
        <w:rPr>
          <w:rFonts w:ascii="GHEA Grapalat" w:hAnsi="GHEA Grapalat"/>
          <w:b/>
          <w:bCs/>
          <w:sz w:val="20"/>
          <w:szCs w:val="20"/>
        </w:rPr>
        <w:t>дней</w:t>
      </w:r>
      <w:r w:rsidRPr="00C0452F">
        <w:rPr>
          <w:rFonts w:ascii="GHEA Grapalat" w:hAnsi="GHEA Grapalat"/>
          <w:sz w:val="20"/>
          <w:szCs w:val="20"/>
        </w:rPr>
        <w:t xml:space="preserve"> (</w:t>
      </w:r>
      <w:r w:rsidR="00D531A4" w:rsidRPr="00C0452F">
        <w:rPr>
          <w:rFonts w:ascii="GHEA Grapalat" w:hAnsi="GHEA Grapalat"/>
          <w:sz w:val="20"/>
          <w:szCs w:val="20"/>
          <w:lang w:val="hy-AM"/>
        </w:rPr>
        <w:t>3 տարի</w:t>
      </w:r>
      <w:r w:rsidRPr="00C0452F">
        <w:rPr>
          <w:rFonts w:ascii="GHEA Grapalat" w:hAnsi="GHEA Grapalat"/>
          <w:sz w:val="20"/>
          <w:szCs w:val="20"/>
        </w:rPr>
        <w:t>),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счет</w:t>
      </w:r>
      <w:r w:rsidR="0092053F" w:rsidRPr="00C0452F">
        <w:rPr>
          <w:rFonts w:ascii="GHEA Grapalat" w:hAnsi="GHEA Grapalat"/>
          <w:sz w:val="20"/>
          <w:szCs w:val="20"/>
        </w:rPr>
        <w:t xml:space="preserve"> своих средств</w:t>
      </w:r>
      <w:r w:rsidRPr="00C0452F">
        <w:rPr>
          <w:rFonts w:ascii="GHEA Grapalat" w:hAnsi="GHEA Grapalat"/>
          <w:sz w:val="20"/>
          <w:szCs w:val="20"/>
        </w:rPr>
        <w:t xml:space="preserve"> и в установленный Заказчиком разумный срок устранять эти недостатки</w:t>
      </w:r>
      <w:r w:rsidR="004A7005" w:rsidRPr="00C0452F">
        <w:rPr>
          <w:rFonts w:ascii="Cambria Math" w:hAnsi="Cambria Math"/>
          <w:sz w:val="20"/>
          <w:szCs w:val="20"/>
          <w:lang w:val="hy-AM"/>
        </w:rPr>
        <w:t>․</w:t>
      </w:r>
    </w:p>
    <w:p w14:paraId="20F50139" w14:textId="61BCFF6C" w:rsidR="00BB28C8" w:rsidRPr="00C0452F" w:rsidRDefault="00BB28C8" w:rsidP="00352ADA">
      <w:pPr>
        <w:widowControl w:val="0"/>
        <w:tabs>
          <w:tab w:val="left" w:pos="851"/>
          <w:tab w:val="left" w:pos="1134"/>
        </w:tabs>
        <w:ind w:firstLine="567"/>
        <w:jc w:val="both"/>
        <w:rPr>
          <w:rFonts w:ascii="Cambria Math" w:hAnsi="Cambria Math" w:cs="Times Armenian"/>
          <w:sz w:val="20"/>
          <w:szCs w:val="20"/>
          <w:lang w:val="hy-AM"/>
        </w:rPr>
      </w:pPr>
      <w:r w:rsidRPr="00C0452F">
        <w:rPr>
          <w:rFonts w:ascii="GHEA Grapalat" w:hAnsi="GHEA Grapalat"/>
          <w:sz w:val="20"/>
          <w:szCs w:val="20"/>
        </w:rPr>
        <w:t>3.4.10.</w:t>
      </w:r>
      <w:r w:rsidR="009006E1" w:rsidRPr="00C0452F">
        <w:rPr>
          <w:rFonts w:ascii="GHEA Grapalat" w:hAnsi="GHEA Grapalat"/>
          <w:sz w:val="20"/>
          <w:szCs w:val="20"/>
          <w:lang w:val="hy-AM"/>
        </w:rPr>
        <w:t xml:space="preserve"> </w:t>
      </w:r>
      <w:r w:rsidRPr="00C0452F">
        <w:rPr>
          <w:rFonts w:ascii="GHEA Grapalat" w:hAnsi="GHEA Grapalat"/>
          <w:sz w:val="20"/>
          <w:szCs w:val="20"/>
        </w:rPr>
        <w:t xml:space="preserve">Минимальные требования, предъявляемые к </w:t>
      </w:r>
      <w:r w:rsidR="00CF1054" w:rsidRPr="00C0452F">
        <w:rPr>
          <w:rFonts w:ascii="GHEA Grapalat" w:hAnsi="GHEA Grapalat"/>
          <w:sz w:val="20"/>
          <w:szCs w:val="20"/>
        </w:rPr>
        <w:t xml:space="preserve">техническим характеристикам и </w:t>
      </w:r>
      <w:r w:rsidRPr="00C0452F">
        <w:rPr>
          <w:rFonts w:ascii="GHEA Grapalat" w:hAnsi="GHEA Grapalat"/>
          <w:sz w:val="20"/>
          <w:szCs w:val="20"/>
        </w:rPr>
        <w:t>гарантийным срокам объекта подряда, к его отдельным частям (конструкциям и т.д.) и использованным материалам,</w:t>
      </w:r>
      <w:r w:rsidR="00EA6DF8" w:rsidRPr="00C0452F">
        <w:rPr>
          <w:rFonts w:ascii="GHEA Grapalat" w:hAnsi="GHEA Grapalat"/>
          <w:sz w:val="20"/>
          <w:szCs w:val="20"/>
        </w:rPr>
        <w:t xml:space="preserve"> и (или) к</w:t>
      </w:r>
      <w:r w:rsidR="00165A51" w:rsidRPr="00C0452F">
        <w:rPr>
          <w:rFonts w:ascii="GHEA Grapalat" w:hAnsi="GHEA Grapalat"/>
          <w:sz w:val="20"/>
          <w:szCs w:val="20"/>
          <w:lang w:val="hy-AM"/>
        </w:rPr>
        <w:t xml:space="preserve"> </w:t>
      </w:r>
      <w:r w:rsidR="00165A51" w:rsidRPr="00C0452F">
        <w:rPr>
          <w:rFonts w:ascii="GHEA Grapalat" w:hAnsi="GHEA Grapalat"/>
          <w:sz w:val="20"/>
          <w:szCs w:val="20"/>
        </w:rPr>
        <w:t xml:space="preserve">приборам </w:t>
      </w:r>
      <w:r w:rsidR="00FA2CF4" w:rsidRPr="00C0452F">
        <w:rPr>
          <w:rFonts w:ascii="GHEA Grapalat" w:hAnsi="GHEA Grapalat"/>
          <w:sz w:val="20"/>
          <w:szCs w:val="20"/>
        </w:rPr>
        <w:t>и</w:t>
      </w:r>
      <w:r w:rsidR="00165A51" w:rsidRPr="00C0452F">
        <w:rPr>
          <w:rFonts w:ascii="GHEA Grapalat" w:hAnsi="GHEA Grapalat"/>
          <w:sz w:val="20"/>
          <w:szCs w:val="20"/>
        </w:rPr>
        <w:t xml:space="preserve"> оборудованию</w:t>
      </w:r>
      <w:r w:rsidR="00EA6DF8" w:rsidRPr="00C0452F">
        <w:rPr>
          <w:rFonts w:ascii="GHEA Grapalat" w:hAnsi="GHEA Grapalat"/>
          <w:sz w:val="20"/>
          <w:szCs w:val="20"/>
        </w:rPr>
        <w:t xml:space="preserve"> </w:t>
      </w:r>
      <w:r w:rsidRPr="00C0452F">
        <w:rPr>
          <w:rFonts w:ascii="GHEA Grapalat" w:hAnsi="GHEA Grapalat"/>
          <w:sz w:val="20"/>
          <w:szCs w:val="20"/>
        </w:rPr>
        <w:t xml:space="preserve"> представлены в приложении № —- к договору</w:t>
      </w:r>
      <w:r w:rsidR="00ED5C21" w:rsidRPr="00C0452F">
        <w:rPr>
          <w:rFonts w:ascii="Cambria Math" w:hAnsi="Cambria Math"/>
          <w:sz w:val="20"/>
          <w:szCs w:val="20"/>
          <w:lang w:val="hy-AM"/>
        </w:rPr>
        <w:t>․</w:t>
      </w:r>
    </w:p>
    <w:p w14:paraId="723CA1A0" w14:textId="09F035A1" w:rsidR="00BB28C8" w:rsidRPr="00C0452F" w:rsidRDefault="00BB28C8" w:rsidP="00352ADA">
      <w:pPr>
        <w:widowControl w:val="0"/>
        <w:tabs>
          <w:tab w:val="left" w:pos="851"/>
          <w:tab w:val="left" w:pos="1134"/>
        </w:tabs>
        <w:ind w:firstLine="567"/>
        <w:jc w:val="both"/>
        <w:rPr>
          <w:rFonts w:ascii="GHEA Grapalat" w:hAnsi="GHEA Grapalat"/>
          <w:sz w:val="20"/>
          <w:szCs w:val="20"/>
        </w:rPr>
      </w:pPr>
      <w:r w:rsidRPr="00C0452F">
        <w:rPr>
          <w:rFonts w:ascii="GHEA Grapalat" w:hAnsi="GHEA Grapalat"/>
          <w:sz w:val="20"/>
          <w:szCs w:val="20"/>
        </w:rPr>
        <w:t>3.4.11.</w:t>
      </w:r>
      <w:r w:rsidR="001B0F19" w:rsidRPr="00C0452F">
        <w:rPr>
          <w:rFonts w:ascii="GHEA Grapalat" w:hAnsi="GHEA Grapalat"/>
          <w:sz w:val="20"/>
          <w:szCs w:val="20"/>
          <w:lang w:val="hy-AM"/>
        </w:rPr>
        <w:t xml:space="preserve"> </w:t>
      </w:r>
      <w:r w:rsidRPr="00C0452F">
        <w:rPr>
          <w:rFonts w:ascii="GHEA Grapalat" w:hAnsi="GHEA Grapalat"/>
          <w:sz w:val="20"/>
          <w:szCs w:val="20"/>
        </w:rPr>
        <w:t>В течение срока действия обеспечени</w:t>
      </w:r>
      <w:r w:rsidR="006105DA" w:rsidRPr="00C0452F">
        <w:rPr>
          <w:rFonts w:ascii="GHEA Grapalat" w:hAnsi="GHEA Grapalat"/>
          <w:sz w:val="20"/>
          <w:szCs w:val="20"/>
        </w:rPr>
        <w:t xml:space="preserve">й квалификации и </w:t>
      </w:r>
      <w:r w:rsidRPr="00C0452F">
        <w:rPr>
          <w:rFonts w:ascii="GHEA Grapalat" w:hAnsi="GHEA Grapalat"/>
          <w:sz w:val="20"/>
          <w:szCs w:val="20"/>
        </w:rPr>
        <w:t>договора в случае начала процесса ликвидации или банкротства заранее в письменной форме уведомлять об этом Заказчика.</w:t>
      </w:r>
    </w:p>
    <w:p w14:paraId="04B4AA61" w14:textId="77777777" w:rsidR="00BB28C8" w:rsidRPr="00C0452F" w:rsidRDefault="00BB28C8" w:rsidP="00ED5C21">
      <w:pPr>
        <w:widowControl w:val="0"/>
        <w:tabs>
          <w:tab w:val="left" w:pos="1276"/>
        </w:tabs>
        <w:jc w:val="center"/>
        <w:rPr>
          <w:rFonts w:ascii="GHEA Grapalat" w:hAnsi="GHEA Grapalat"/>
          <w:b/>
          <w:sz w:val="20"/>
          <w:szCs w:val="20"/>
        </w:rPr>
      </w:pPr>
      <w:r w:rsidRPr="00C0452F">
        <w:rPr>
          <w:rFonts w:ascii="GHEA Grapalat" w:hAnsi="GHEA Grapalat"/>
          <w:b/>
          <w:sz w:val="20"/>
          <w:szCs w:val="20"/>
        </w:rPr>
        <w:t>4. ПОРЯДОК СДАЧИ И ПРИЕМКИ РАБОТЫ</w:t>
      </w:r>
    </w:p>
    <w:p w14:paraId="21F8ECF5" w14:textId="77777777" w:rsidR="00F742F9" w:rsidRPr="00C0452F" w:rsidRDefault="00563671" w:rsidP="00ED5C21">
      <w:pPr>
        <w:widowControl w:val="0"/>
        <w:tabs>
          <w:tab w:val="left" w:pos="1134"/>
        </w:tabs>
        <w:ind w:firstLine="567"/>
        <w:jc w:val="both"/>
        <w:rPr>
          <w:rFonts w:ascii="GHEA Grapalat" w:hAnsi="GHEA Grapalat"/>
          <w:sz w:val="20"/>
          <w:szCs w:val="20"/>
        </w:rPr>
      </w:pPr>
      <w:r w:rsidRPr="00C0452F">
        <w:rPr>
          <w:rFonts w:ascii="GHEA Grapalat" w:hAnsi="GHEA Grapalat"/>
          <w:sz w:val="20"/>
          <w:szCs w:val="20"/>
        </w:rPr>
        <w:t>4.1.</w:t>
      </w:r>
      <w:r w:rsidRPr="00C0452F">
        <w:rPr>
          <w:rFonts w:ascii="GHEA Grapalat" w:hAnsi="GHEA Grapalat"/>
          <w:sz w:val="20"/>
          <w:szCs w:val="20"/>
        </w:rPr>
        <w:tab/>
        <w:t>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w:t>
      </w:r>
    </w:p>
    <w:p w14:paraId="65A742CD" w14:textId="4A6A2232" w:rsidR="00563671" w:rsidRPr="00C0452F" w:rsidRDefault="00F742F9" w:rsidP="00ED5C21">
      <w:pPr>
        <w:widowControl w:val="0"/>
        <w:tabs>
          <w:tab w:val="left" w:pos="1134"/>
        </w:tabs>
        <w:ind w:firstLine="567"/>
        <w:jc w:val="both"/>
        <w:rPr>
          <w:rFonts w:ascii="GHEA Grapalat" w:hAnsi="GHEA Grapalat" w:cs="Sylfaen"/>
          <w:sz w:val="20"/>
          <w:szCs w:val="20"/>
        </w:rPr>
      </w:pPr>
      <w:r w:rsidRPr="00C0452F">
        <w:rPr>
          <w:rFonts w:ascii="GHEA Grapalat" w:hAnsi="GHEA Grapalat" w:cs="Sylfaen"/>
          <w:sz w:val="20"/>
          <w:szCs w:val="20"/>
        </w:rPr>
        <w:t>При этом прием результата работ, выполненного в рамках настоящего Договора и представленного заказчику, осуществляется, если 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технического надзора за выполнением данных строительных работ.</w:t>
      </w:r>
    </w:p>
    <w:p w14:paraId="5CBA9D78" w14:textId="0A846EA3" w:rsidR="00563671" w:rsidRPr="00C0452F" w:rsidRDefault="00563671" w:rsidP="00ED5C21">
      <w:pPr>
        <w:widowControl w:val="0"/>
        <w:ind w:firstLine="567"/>
        <w:jc w:val="both"/>
        <w:rPr>
          <w:rFonts w:ascii="GHEA Grapalat" w:hAnsi="GHEA Grapalat" w:cs="Sylfaen"/>
          <w:sz w:val="20"/>
          <w:szCs w:val="20"/>
        </w:rPr>
      </w:pPr>
      <w:r w:rsidRPr="00C0452F">
        <w:rPr>
          <w:rFonts w:ascii="GHEA Grapalat" w:hAnsi="GHEA Grapalat"/>
          <w:sz w:val="20"/>
          <w:szCs w:val="20"/>
        </w:rPr>
        <w:t xml:space="preserve">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и </w:t>
      </w:r>
      <w:r w:rsidR="00D531A4" w:rsidRPr="00C0452F">
        <w:rPr>
          <w:rFonts w:ascii="GHEA Grapalat" w:hAnsi="GHEA Grapalat"/>
          <w:b/>
          <w:bCs/>
          <w:sz w:val="20"/>
          <w:szCs w:val="20"/>
          <w:lang w:val="hy-AM"/>
        </w:rPr>
        <w:t>3</w:t>
      </w:r>
      <w:r w:rsidRPr="00C0452F">
        <w:rPr>
          <w:rFonts w:ascii="GHEA Grapalat" w:hAnsi="GHEA Grapalat"/>
          <w:sz w:val="20"/>
          <w:szCs w:val="20"/>
        </w:rPr>
        <w:t xml:space="preserve"> экземпляр акта сдачи-приемки (Приложение № 4). </w:t>
      </w:r>
    </w:p>
    <w:p w14:paraId="7E37ED1E" w14:textId="77777777" w:rsidR="00563671" w:rsidRPr="00C0452F" w:rsidRDefault="00563671" w:rsidP="00ED5C21">
      <w:pPr>
        <w:widowControl w:val="0"/>
        <w:tabs>
          <w:tab w:val="left" w:pos="1134"/>
        </w:tabs>
        <w:ind w:firstLine="567"/>
        <w:jc w:val="both"/>
        <w:rPr>
          <w:rFonts w:ascii="GHEA Grapalat" w:hAnsi="GHEA Grapalat" w:cs="Sylfaen"/>
          <w:sz w:val="20"/>
          <w:szCs w:val="20"/>
        </w:rPr>
      </w:pPr>
      <w:r w:rsidRPr="00C0452F">
        <w:rPr>
          <w:rFonts w:ascii="GHEA Grapalat" w:hAnsi="GHEA Grapalat"/>
          <w:sz w:val="20"/>
          <w:szCs w:val="20"/>
        </w:rPr>
        <w:t>4.2.</w:t>
      </w:r>
      <w:r w:rsidRPr="00C0452F">
        <w:rPr>
          <w:rFonts w:ascii="GHEA Grapalat" w:hAnsi="GHEA Grapalat"/>
          <w:sz w:val="20"/>
          <w:szCs w:val="20"/>
        </w:rPr>
        <w:tab/>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14:paraId="429080A6" w14:textId="77777777" w:rsidR="00563671" w:rsidRPr="00C0452F" w:rsidRDefault="00563671" w:rsidP="005864F3">
      <w:pPr>
        <w:widowControl w:val="0"/>
        <w:tabs>
          <w:tab w:val="left" w:pos="993"/>
        </w:tabs>
        <w:ind w:firstLine="567"/>
        <w:jc w:val="both"/>
        <w:rPr>
          <w:rFonts w:ascii="GHEA Grapalat" w:hAnsi="GHEA Grapalat" w:cs="Sylfaen"/>
          <w:sz w:val="20"/>
          <w:szCs w:val="20"/>
        </w:rPr>
      </w:pPr>
      <w:r w:rsidRPr="00C0452F">
        <w:rPr>
          <w:rFonts w:ascii="GHEA Grapalat" w:hAnsi="GHEA Grapalat"/>
          <w:sz w:val="20"/>
          <w:szCs w:val="20"/>
        </w:rPr>
        <w:t>а)</w:t>
      </w:r>
      <w:r w:rsidRPr="00C0452F">
        <w:rPr>
          <w:rFonts w:ascii="GHEA Grapalat" w:hAnsi="GHEA Grapalat"/>
          <w:sz w:val="20"/>
          <w:szCs w:val="20"/>
        </w:rPr>
        <w:tab/>
        <w:t>для урегулирования вопроса предпринимает меры, предусмотренные договором для подобной ситуации;</w:t>
      </w:r>
    </w:p>
    <w:p w14:paraId="3CA437BF" w14:textId="77777777" w:rsidR="00563671" w:rsidRPr="00C0452F" w:rsidRDefault="00563671" w:rsidP="005864F3">
      <w:pPr>
        <w:widowControl w:val="0"/>
        <w:tabs>
          <w:tab w:val="left" w:pos="993"/>
        </w:tabs>
        <w:ind w:firstLine="567"/>
        <w:jc w:val="both"/>
        <w:rPr>
          <w:rFonts w:ascii="GHEA Grapalat" w:hAnsi="GHEA Grapalat" w:cs="Sylfaen"/>
          <w:sz w:val="20"/>
          <w:szCs w:val="20"/>
        </w:rPr>
      </w:pPr>
      <w:r w:rsidRPr="00C0452F">
        <w:rPr>
          <w:rFonts w:ascii="GHEA Grapalat" w:hAnsi="GHEA Grapalat"/>
          <w:sz w:val="20"/>
          <w:szCs w:val="20"/>
        </w:rPr>
        <w:t>б)</w:t>
      </w:r>
      <w:r w:rsidRPr="00C0452F">
        <w:rPr>
          <w:rFonts w:ascii="GHEA Grapalat" w:hAnsi="GHEA Grapalat"/>
          <w:sz w:val="20"/>
          <w:szCs w:val="20"/>
        </w:rPr>
        <w:tab/>
        <w:t>в отношении Подрядчика применяет меры ответственности, предусмотренные договором.</w:t>
      </w:r>
    </w:p>
    <w:p w14:paraId="02FB7341" w14:textId="730380D6" w:rsidR="00563671" w:rsidRPr="00C0452F" w:rsidRDefault="00563671" w:rsidP="005864F3">
      <w:pPr>
        <w:widowControl w:val="0"/>
        <w:tabs>
          <w:tab w:val="left" w:pos="993"/>
        </w:tabs>
        <w:ind w:firstLine="567"/>
        <w:jc w:val="both"/>
        <w:rPr>
          <w:rFonts w:ascii="GHEA Grapalat" w:hAnsi="GHEA Grapalat" w:cs="Sylfaen"/>
          <w:sz w:val="20"/>
          <w:szCs w:val="20"/>
        </w:rPr>
      </w:pPr>
      <w:r w:rsidRPr="00C0452F">
        <w:rPr>
          <w:rFonts w:ascii="GHEA Grapalat" w:hAnsi="GHEA Grapalat"/>
          <w:sz w:val="20"/>
          <w:szCs w:val="20"/>
        </w:rPr>
        <w:t>4.</w:t>
      </w:r>
      <w:r w:rsidR="00C30550" w:rsidRPr="00C0452F">
        <w:rPr>
          <w:rFonts w:ascii="GHEA Grapalat" w:hAnsi="GHEA Grapalat"/>
          <w:sz w:val="20"/>
          <w:szCs w:val="20"/>
        </w:rPr>
        <w:t>3</w:t>
      </w:r>
      <w:r w:rsidRPr="00C0452F">
        <w:rPr>
          <w:rFonts w:ascii="GHEA Grapalat" w:hAnsi="GHEA Grapalat"/>
          <w:sz w:val="20"/>
          <w:szCs w:val="20"/>
        </w:rPr>
        <w:t>.</w:t>
      </w:r>
      <w:r w:rsidRPr="00C0452F">
        <w:rPr>
          <w:rFonts w:ascii="GHEA Grapalat" w:hAnsi="GHEA Grapalat"/>
          <w:sz w:val="20"/>
          <w:szCs w:val="20"/>
        </w:rPr>
        <w:tab/>
        <w:t xml:space="preserve">Заказчик в течение </w:t>
      </w:r>
      <w:r w:rsidR="00D531A4" w:rsidRPr="00C0452F">
        <w:rPr>
          <w:rFonts w:ascii="GHEA Grapalat" w:hAnsi="GHEA Grapalat"/>
          <w:b/>
          <w:bCs/>
          <w:sz w:val="20"/>
          <w:szCs w:val="20"/>
          <w:lang w:val="hy-AM"/>
        </w:rPr>
        <w:t>5</w:t>
      </w:r>
      <w:r w:rsidRPr="00C0452F">
        <w:rPr>
          <w:rFonts w:ascii="GHEA Grapalat" w:hAnsi="GHEA Grapalat"/>
          <w:sz w:val="20"/>
          <w:szCs w:val="20"/>
        </w:rPr>
        <w:t xml:space="preserve"> рабочих дней с рабочего дня, следующего за днем получения акта сдачи-приемки представляет Подрядчику один экземпляр подписанного им акта сдачи-приемки либо мотивированное отклонение непринятия работы.</w:t>
      </w:r>
    </w:p>
    <w:p w14:paraId="0381486D" w14:textId="77777777" w:rsidR="00563671" w:rsidRPr="00C0452F" w:rsidRDefault="00563671" w:rsidP="005864F3">
      <w:pPr>
        <w:widowControl w:val="0"/>
        <w:tabs>
          <w:tab w:val="left" w:pos="993"/>
        </w:tabs>
        <w:ind w:firstLine="567"/>
        <w:jc w:val="both"/>
        <w:rPr>
          <w:rFonts w:ascii="GHEA Grapalat" w:hAnsi="GHEA Grapalat"/>
          <w:sz w:val="20"/>
          <w:szCs w:val="20"/>
        </w:rPr>
      </w:pPr>
      <w:r w:rsidRPr="00C0452F">
        <w:rPr>
          <w:rFonts w:ascii="GHEA Grapalat" w:hAnsi="GHEA Grapalat"/>
          <w:sz w:val="20"/>
          <w:szCs w:val="20"/>
        </w:rPr>
        <w:t>4.</w:t>
      </w:r>
      <w:r w:rsidR="007E400C" w:rsidRPr="00C0452F">
        <w:rPr>
          <w:rFonts w:ascii="GHEA Grapalat" w:hAnsi="GHEA Grapalat"/>
          <w:sz w:val="20"/>
          <w:szCs w:val="20"/>
        </w:rPr>
        <w:t>4</w:t>
      </w:r>
      <w:r w:rsidRPr="00C0452F">
        <w:rPr>
          <w:rFonts w:ascii="GHEA Grapalat" w:hAnsi="GHEA Grapalat"/>
          <w:sz w:val="20"/>
          <w:szCs w:val="20"/>
        </w:rPr>
        <w:t>.</w:t>
      </w:r>
      <w:r w:rsidRPr="00C0452F">
        <w:rPr>
          <w:rFonts w:ascii="GHEA Grapalat" w:hAnsi="GHEA Grapalat"/>
          <w:sz w:val="20"/>
          <w:szCs w:val="20"/>
        </w:rPr>
        <w:tab/>
        <w:t>Если в срок, установленный пунктом 4.</w:t>
      </w:r>
      <w:r w:rsidR="007E400C" w:rsidRPr="00C0452F">
        <w:rPr>
          <w:rFonts w:ascii="GHEA Grapalat" w:hAnsi="GHEA Grapalat"/>
          <w:sz w:val="20"/>
          <w:szCs w:val="20"/>
        </w:rPr>
        <w:t>3</w:t>
      </w:r>
      <w:r w:rsidRPr="00C0452F">
        <w:rPr>
          <w:rFonts w:ascii="GHEA Grapalat" w:hAnsi="GHEA Grapalat"/>
          <w:sz w:val="20"/>
          <w:szCs w:val="20"/>
        </w:rPr>
        <w:t xml:space="preserve"> договора, Заказчик не</w:t>
      </w:r>
      <w:r w:rsidRPr="00C0452F">
        <w:rPr>
          <w:rFonts w:ascii="Courier New" w:hAnsi="Courier New" w:cs="Courier New"/>
          <w:sz w:val="20"/>
          <w:szCs w:val="20"/>
        </w:rPr>
        <w:t> </w:t>
      </w:r>
      <w:r w:rsidRPr="00C0452F">
        <w:rPr>
          <w:rFonts w:ascii="GHEA Grapalat" w:hAnsi="GHEA Grapalat"/>
          <w:sz w:val="20"/>
          <w:szCs w:val="20"/>
        </w:rPr>
        <w:t xml:space="preserve">принимает выполненной работы или не отказывается принимать ее, то выполненная работа считается принятой, и на следующий рабочий </w:t>
      </w:r>
      <w:r w:rsidRPr="00C0452F">
        <w:rPr>
          <w:rFonts w:ascii="GHEA Grapalat" w:hAnsi="GHEA Grapalat"/>
          <w:sz w:val="20"/>
          <w:szCs w:val="20"/>
        </w:rPr>
        <w:lastRenderedPageBreak/>
        <w:t>день после установленного пунктом 4.</w:t>
      </w:r>
      <w:r w:rsidR="00427CB1" w:rsidRPr="00C0452F">
        <w:rPr>
          <w:rFonts w:ascii="GHEA Grapalat" w:hAnsi="GHEA Grapalat"/>
          <w:sz w:val="20"/>
          <w:szCs w:val="20"/>
        </w:rPr>
        <w:t>3</w:t>
      </w:r>
      <w:r w:rsidRPr="00C0452F">
        <w:rPr>
          <w:rFonts w:ascii="GHEA Grapalat" w:hAnsi="GHEA Grapalat"/>
          <w:sz w:val="20"/>
          <w:szCs w:val="20"/>
        </w:rPr>
        <w:t xml:space="preserve"> договора окончательного срока Заказчик предоставляет Подрядчику утвержденный им акт сдачи-приемки. </w:t>
      </w:r>
    </w:p>
    <w:p w14:paraId="11C43FD7" w14:textId="77777777" w:rsidR="0032067F" w:rsidRPr="00C0452F" w:rsidRDefault="006365A9" w:rsidP="00ED5C21">
      <w:pPr>
        <w:widowControl w:val="0"/>
        <w:tabs>
          <w:tab w:val="left" w:pos="1276"/>
        </w:tabs>
        <w:ind w:firstLine="567"/>
        <w:jc w:val="both"/>
        <w:rPr>
          <w:rFonts w:ascii="GHEA Grapalat" w:hAnsi="GHEA Grapalat" w:cs="Times Armenian"/>
          <w:sz w:val="20"/>
          <w:szCs w:val="20"/>
        </w:rPr>
      </w:pPr>
      <w:r w:rsidRPr="00C0452F">
        <w:rPr>
          <w:rFonts w:ascii="GHEA Grapalat" w:hAnsi="GHEA Grapalat"/>
          <w:sz w:val="20"/>
          <w:szCs w:val="20"/>
        </w:rPr>
        <w:t>4.5</w:t>
      </w:r>
      <w:r w:rsidR="0032067F" w:rsidRPr="00C0452F">
        <w:rPr>
          <w:rFonts w:ascii="GHEA Grapalat" w:hAnsi="GHEA Grapalat"/>
          <w:sz w:val="20"/>
          <w:szCs w:val="20"/>
        </w:rPr>
        <w:t xml:space="preserve"> 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14:paraId="30D1D518" w14:textId="77777777" w:rsidR="00563671" w:rsidRPr="00C0452F" w:rsidRDefault="00563671" w:rsidP="00ED5C21">
      <w:pPr>
        <w:pStyle w:val="norm"/>
        <w:widowControl w:val="0"/>
        <w:tabs>
          <w:tab w:val="left" w:pos="1134"/>
        </w:tabs>
        <w:spacing w:line="240" w:lineRule="auto"/>
        <w:ind w:firstLine="567"/>
        <w:rPr>
          <w:rFonts w:ascii="GHEA Grapalat" w:hAnsi="GHEA Grapalat"/>
          <w:sz w:val="20"/>
        </w:rPr>
      </w:pPr>
      <w:r w:rsidRPr="00C0452F">
        <w:rPr>
          <w:rFonts w:ascii="GHEA Grapalat" w:hAnsi="GHEA Grapalat"/>
          <w:sz w:val="20"/>
        </w:rPr>
        <w:t>4.6.</w:t>
      </w:r>
      <w:r w:rsidRPr="00C0452F">
        <w:rPr>
          <w:rFonts w:ascii="GHEA Grapalat" w:hAnsi="GHEA Grapalat"/>
          <w:sz w:val="20"/>
        </w:rPr>
        <w:tab/>
        <w:t xml:space="preserve">Во время приемки работы применяются также следующие условия: </w:t>
      </w:r>
    </w:p>
    <w:p w14:paraId="7CE8B492" w14:textId="77777777" w:rsidR="00563671" w:rsidRPr="00C0452F" w:rsidRDefault="00563671" w:rsidP="005864F3">
      <w:pPr>
        <w:pStyle w:val="norm"/>
        <w:widowControl w:val="0"/>
        <w:tabs>
          <w:tab w:val="left" w:pos="851"/>
        </w:tabs>
        <w:spacing w:line="240" w:lineRule="auto"/>
        <w:ind w:firstLine="567"/>
        <w:rPr>
          <w:rFonts w:ascii="GHEA Grapalat" w:hAnsi="GHEA Grapalat" w:cs="Sylfaen"/>
          <w:sz w:val="20"/>
        </w:rPr>
      </w:pPr>
      <w:r w:rsidRPr="00C0452F">
        <w:rPr>
          <w:rFonts w:ascii="GHEA Grapalat" w:hAnsi="GHEA Grapalat"/>
          <w:sz w:val="20"/>
        </w:rPr>
        <w:t>1)</w:t>
      </w:r>
      <w:r w:rsidRPr="00C0452F">
        <w:rPr>
          <w:rFonts w:ascii="GHEA Grapalat" w:hAnsi="GHEA Grapalat"/>
          <w:sz w:val="20"/>
        </w:rPr>
        <w:tab/>
        <w:t xml:space="preserve">После получения сведений от Подрядчика о завершении строительства руководитель Заказчика предпринимает меры для формирования </w:t>
      </w:r>
      <w:r w:rsidR="00A07021" w:rsidRPr="00C0452F">
        <w:rPr>
          <w:rFonts w:ascii="GHEA Grapalat" w:hAnsi="GHEA Grapalat"/>
          <w:sz w:val="20"/>
        </w:rPr>
        <w:t>приемной комиссии по завершенному строительству (далее-приемная комиссия)</w:t>
      </w:r>
      <w:r w:rsidRPr="00C0452F">
        <w:rPr>
          <w:rFonts w:ascii="GHEA Grapalat" w:hAnsi="GHEA Grapalat"/>
          <w:sz w:val="20"/>
        </w:rPr>
        <w:t>, установленной постановлением Правительства Республики Армения № 596-N от 19 марта 2015 года, и для приемки выполненных работ;</w:t>
      </w:r>
    </w:p>
    <w:p w14:paraId="06644C1A" w14:textId="77777777" w:rsidR="00563671" w:rsidRPr="00C0452F" w:rsidRDefault="00563671" w:rsidP="005864F3">
      <w:pPr>
        <w:pStyle w:val="norm"/>
        <w:widowControl w:val="0"/>
        <w:tabs>
          <w:tab w:val="left" w:pos="851"/>
        </w:tabs>
        <w:spacing w:line="240" w:lineRule="auto"/>
        <w:ind w:firstLine="567"/>
        <w:rPr>
          <w:rFonts w:ascii="GHEA Grapalat" w:hAnsi="GHEA Grapalat" w:cs="Sylfaen"/>
          <w:sz w:val="20"/>
        </w:rPr>
      </w:pPr>
      <w:r w:rsidRPr="00C0452F">
        <w:rPr>
          <w:rFonts w:ascii="GHEA Grapalat" w:hAnsi="GHEA Grapalat"/>
          <w:sz w:val="20"/>
        </w:rPr>
        <w:t>2)</w:t>
      </w:r>
      <w:r w:rsidRPr="00C0452F">
        <w:rPr>
          <w:rFonts w:ascii="GHEA Grapalat" w:hAnsi="GHEA Grapalat"/>
          <w:sz w:val="20"/>
        </w:rPr>
        <w:tab/>
        <w:t>результат выполнения договора считается полностью принятым в случае приемки выполненных работ руководителем органа государственного управления — комиссии, сформированной в порядке, установленном постановлением Правительства Республики Армения № 596-N от 19 марта 2015</w:t>
      </w:r>
      <w:r w:rsidRPr="00C0452F">
        <w:rPr>
          <w:rFonts w:ascii="Courier New" w:hAnsi="Courier New" w:cs="Courier New"/>
          <w:sz w:val="20"/>
        </w:rPr>
        <w:t> </w:t>
      </w:r>
      <w:r w:rsidRPr="00C0452F">
        <w:rPr>
          <w:rFonts w:ascii="GHEA Grapalat" w:hAnsi="GHEA Grapalat"/>
          <w:sz w:val="20"/>
        </w:rPr>
        <w:t>года;</w:t>
      </w:r>
    </w:p>
    <w:p w14:paraId="50C83179" w14:textId="77777777" w:rsidR="00563671" w:rsidRPr="00C0452F" w:rsidRDefault="00563671" w:rsidP="005864F3">
      <w:pPr>
        <w:pStyle w:val="norm"/>
        <w:widowControl w:val="0"/>
        <w:tabs>
          <w:tab w:val="left" w:pos="851"/>
        </w:tabs>
        <w:spacing w:line="240" w:lineRule="auto"/>
        <w:ind w:firstLine="567"/>
        <w:rPr>
          <w:rFonts w:ascii="GHEA Grapalat" w:hAnsi="GHEA Grapalat" w:cs="Sylfaen"/>
          <w:sz w:val="20"/>
        </w:rPr>
      </w:pPr>
      <w:r w:rsidRPr="00C0452F">
        <w:rPr>
          <w:rFonts w:ascii="GHEA Grapalat" w:hAnsi="GHEA Grapalat"/>
          <w:sz w:val="20"/>
        </w:rPr>
        <w:t>3)</w:t>
      </w:r>
      <w:r w:rsidRPr="00C0452F">
        <w:rPr>
          <w:rFonts w:ascii="GHEA Grapalat" w:hAnsi="GHEA Grapalat"/>
          <w:sz w:val="20"/>
        </w:rPr>
        <w:tab/>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14:paraId="2B1ED95B" w14:textId="77777777" w:rsidR="00563671" w:rsidRPr="00C0452F" w:rsidRDefault="00563671" w:rsidP="005864F3">
      <w:pPr>
        <w:pStyle w:val="norm"/>
        <w:widowControl w:val="0"/>
        <w:tabs>
          <w:tab w:val="left" w:pos="851"/>
        </w:tabs>
        <w:spacing w:line="240" w:lineRule="auto"/>
        <w:ind w:firstLine="567"/>
        <w:rPr>
          <w:rFonts w:ascii="GHEA Grapalat" w:hAnsi="GHEA Grapalat" w:cs="Sylfaen"/>
          <w:sz w:val="20"/>
        </w:rPr>
      </w:pPr>
      <w:r w:rsidRPr="00C0452F">
        <w:rPr>
          <w:rFonts w:ascii="GHEA Grapalat" w:hAnsi="GHEA Grapalat"/>
          <w:sz w:val="20"/>
        </w:rPr>
        <w:t>4)</w:t>
      </w:r>
      <w:r w:rsidRPr="00C0452F">
        <w:rPr>
          <w:rFonts w:ascii="GHEA Grapalat" w:hAnsi="GHEA Grapalat"/>
          <w:sz w:val="20"/>
        </w:rPr>
        <w:tab/>
        <w:t>после получения в установленном порядке акта, указанного в подпункте</w:t>
      </w:r>
      <w:r w:rsidRPr="00C0452F">
        <w:rPr>
          <w:rFonts w:ascii="Courier New" w:hAnsi="Courier New" w:cs="Courier New"/>
          <w:sz w:val="20"/>
        </w:rPr>
        <w:t> </w:t>
      </w:r>
      <w:r w:rsidRPr="00C0452F">
        <w:rPr>
          <w:rFonts w:ascii="GHEA Grapalat" w:hAnsi="GHEA Grapalat"/>
          <w:sz w:val="20"/>
        </w:rPr>
        <w:t xml:space="preserve">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14:paraId="59854F33" w14:textId="77777777" w:rsidR="00563671" w:rsidRPr="00C0452F" w:rsidRDefault="00563671" w:rsidP="005864F3">
      <w:pPr>
        <w:pStyle w:val="norm"/>
        <w:widowControl w:val="0"/>
        <w:tabs>
          <w:tab w:val="left" w:pos="851"/>
        </w:tabs>
        <w:spacing w:line="240" w:lineRule="auto"/>
        <w:ind w:firstLine="567"/>
        <w:rPr>
          <w:rFonts w:ascii="GHEA Grapalat" w:hAnsi="GHEA Grapalat" w:cs="Sylfaen"/>
          <w:sz w:val="20"/>
        </w:rPr>
      </w:pPr>
      <w:r w:rsidRPr="00C0452F">
        <w:rPr>
          <w:rFonts w:ascii="GHEA Grapalat" w:hAnsi="GHEA Grapalat"/>
          <w:sz w:val="20"/>
        </w:rPr>
        <w:t>а.</w:t>
      </w:r>
      <w:r w:rsidRPr="00C0452F">
        <w:rPr>
          <w:rFonts w:ascii="GHEA Grapalat" w:hAnsi="GHEA Grapalat"/>
          <w:sz w:val="20"/>
        </w:rPr>
        <w:tab/>
        <w:t xml:space="preserve">соответствует требованиям договора, то подписывается завершающий акт сдачи-приемки о приемке результата выполнения договора </w:t>
      </w:r>
    </w:p>
    <w:p w14:paraId="6A3C3AE1" w14:textId="77777777" w:rsidR="00563671" w:rsidRPr="00C0452F" w:rsidRDefault="00563671" w:rsidP="005864F3">
      <w:pPr>
        <w:pStyle w:val="norm"/>
        <w:widowControl w:val="0"/>
        <w:tabs>
          <w:tab w:val="left" w:pos="851"/>
        </w:tabs>
        <w:spacing w:line="240" w:lineRule="auto"/>
        <w:ind w:firstLine="567"/>
        <w:rPr>
          <w:rFonts w:ascii="GHEA Grapalat" w:hAnsi="GHEA Grapalat" w:cs="Sylfaen"/>
          <w:sz w:val="20"/>
        </w:rPr>
      </w:pPr>
      <w:r w:rsidRPr="00C0452F">
        <w:rPr>
          <w:rFonts w:ascii="GHEA Grapalat" w:hAnsi="GHEA Grapalat"/>
          <w:sz w:val="20"/>
        </w:rPr>
        <w:t>б.</w:t>
      </w:r>
      <w:r w:rsidRPr="00C0452F">
        <w:rPr>
          <w:rFonts w:ascii="GHEA Grapalat" w:hAnsi="GHEA Grapalat"/>
          <w:sz w:val="20"/>
        </w:rPr>
        <w:tab/>
        <w:t>не соответствует требованиям договора, то акт не подписывается;</w:t>
      </w:r>
    </w:p>
    <w:p w14:paraId="23ABC466" w14:textId="7422C70A" w:rsidR="00563671" w:rsidRPr="00C0452F" w:rsidRDefault="00563671" w:rsidP="005864F3">
      <w:pPr>
        <w:pStyle w:val="norm"/>
        <w:widowControl w:val="0"/>
        <w:tabs>
          <w:tab w:val="left" w:pos="851"/>
        </w:tabs>
        <w:spacing w:line="240" w:lineRule="auto"/>
        <w:ind w:firstLine="567"/>
        <w:rPr>
          <w:rFonts w:ascii="GHEA Grapalat" w:hAnsi="GHEA Grapalat"/>
          <w:sz w:val="20"/>
          <w:lang w:val="hy-AM"/>
        </w:rPr>
      </w:pPr>
      <w:r w:rsidRPr="00C0452F">
        <w:rPr>
          <w:rFonts w:ascii="GHEA Grapalat" w:hAnsi="GHEA Grapalat"/>
          <w:sz w:val="20"/>
        </w:rPr>
        <w:t>5)</w:t>
      </w:r>
      <w:r w:rsidRPr="00C0452F">
        <w:rPr>
          <w:rFonts w:ascii="GHEA Grapalat" w:hAnsi="GHEA Grapalat"/>
          <w:sz w:val="20"/>
        </w:rPr>
        <w:tab/>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14:paraId="753AAEA9" w14:textId="77777777" w:rsidR="009006E1" w:rsidRPr="00C0452F" w:rsidRDefault="009006E1" w:rsidP="005864F3">
      <w:pPr>
        <w:pStyle w:val="norm"/>
        <w:widowControl w:val="0"/>
        <w:tabs>
          <w:tab w:val="left" w:pos="851"/>
        </w:tabs>
        <w:spacing w:line="240" w:lineRule="auto"/>
        <w:ind w:firstLine="567"/>
        <w:rPr>
          <w:rFonts w:ascii="GHEA Grapalat" w:hAnsi="GHEA Grapalat"/>
          <w:sz w:val="20"/>
          <w:lang w:val="hy-AM"/>
        </w:rPr>
      </w:pPr>
    </w:p>
    <w:p w14:paraId="0F9A3DCC" w14:textId="45664E60" w:rsidR="00BB28C8" w:rsidRPr="00C0452F" w:rsidRDefault="00BB28C8" w:rsidP="005864F3">
      <w:pPr>
        <w:widowControl w:val="0"/>
        <w:tabs>
          <w:tab w:val="left" w:pos="1276"/>
        </w:tabs>
        <w:ind w:firstLine="567"/>
        <w:jc w:val="center"/>
        <w:rPr>
          <w:rFonts w:ascii="GHEA Grapalat" w:hAnsi="GHEA Grapalat"/>
          <w:b/>
          <w:sz w:val="20"/>
          <w:szCs w:val="20"/>
        </w:rPr>
      </w:pPr>
      <w:r w:rsidRPr="00C0452F">
        <w:rPr>
          <w:rFonts w:ascii="GHEA Grapalat" w:hAnsi="GHEA Grapalat"/>
          <w:b/>
          <w:sz w:val="20"/>
          <w:szCs w:val="20"/>
        </w:rPr>
        <w:t>5.</w:t>
      </w:r>
      <w:r w:rsidRPr="00C0452F">
        <w:rPr>
          <w:rFonts w:ascii="GHEA Grapalat" w:hAnsi="GHEA Grapalat"/>
          <w:b/>
          <w:sz w:val="20"/>
          <w:szCs w:val="20"/>
          <w:lang w:val="hy-AM"/>
        </w:rPr>
        <w:t xml:space="preserve"> </w:t>
      </w:r>
      <w:r w:rsidRPr="00C0452F">
        <w:rPr>
          <w:rFonts w:ascii="GHEA Grapalat" w:hAnsi="GHEA Grapalat"/>
          <w:b/>
          <w:sz w:val="20"/>
          <w:szCs w:val="20"/>
        </w:rPr>
        <w:t>ЦЕНА И ОПЛАТА РАБОТЫ</w:t>
      </w:r>
    </w:p>
    <w:p w14:paraId="2B416C30" w14:textId="6AC236BC" w:rsidR="00BB28C8" w:rsidRPr="00C0452F" w:rsidRDefault="00BB28C8" w:rsidP="00337D80">
      <w:pPr>
        <w:widowControl w:val="0"/>
        <w:tabs>
          <w:tab w:val="left" w:pos="993"/>
        </w:tabs>
        <w:ind w:firstLine="567"/>
        <w:jc w:val="both"/>
        <w:rPr>
          <w:rFonts w:ascii="GHEA Grapalat" w:hAnsi="GHEA Grapalat"/>
          <w:sz w:val="20"/>
          <w:szCs w:val="20"/>
        </w:rPr>
      </w:pPr>
      <w:r w:rsidRPr="00C0452F">
        <w:rPr>
          <w:rFonts w:ascii="GHEA Grapalat" w:hAnsi="GHEA Grapalat"/>
          <w:sz w:val="20"/>
          <w:szCs w:val="20"/>
        </w:rPr>
        <w:t>5.1.</w:t>
      </w:r>
      <w:r w:rsidRPr="00C0452F">
        <w:rPr>
          <w:rFonts w:ascii="GHEA Grapalat" w:hAnsi="GHEA Grapalat"/>
          <w:sz w:val="20"/>
          <w:szCs w:val="20"/>
        </w:rPr>
        <w:tab/>
        <w:t xml:space="preserve">Общая цена настоящего Договора составляет (___) драмов РА, из которых (____) драмов РА составляют НДС. Цена включает все осуществляемые Подрядчиком расходы, при этом: </w:t>
      </w:r>
    </w:p>
    <w:p w14:paraId="41F5E225" w14:textId="2AF005A7" w:rsidR="00BB28C8" w:rsidRPr="00C0452F" w:rsidRDefault="00BB28C8" w:rsidP="00337D80">
      <w:pPr>
        <w:widowControl w:val="0"/>
        <w:tabs>
          <w:tab w:val="left" w:pos="993"/>
        </w:tabs>
        <w:ind w:firstLine="567"/>
        <w:jc w:val="both"/>
        <w:rPr>
          <w:rFonts w:ascii="GHEA Grapalat" w:hAnsi="GHEA Grapalat"/>
          <w:sz w:val="20"/>
          <w:szCs w:val="20"/>
        </w:rPr>
      </w:pPr>
      <w:r w:rsidRPr="00C0452F">
        <w:rPr>
          <w:rFonts w:ascii="GHEA Grapalat" w:hAnsi="GHEA Grapalat"/>
          <w:sz w:val="20"/>
          <w:szCs w:val="20"/>
        </w:rPr>
        <w:t>лот 1______ (______) драмов РА, из которых ___ (___) драмов РА составляют НДС.</w:t>
      </w:r>
    </w:p>
    <w:p w14:paraId="0678EC2D" w14:textId="77777777" w:rsidR="00BB28C8" w:rsidRPr="00C0452F" w:rsidRDefault="00BB28C8" w:rsidP="00337D80">
      <w:pPr>
        <w:widowControl w:val="0"/>
        <w:tabs>
          <w:tab w:val="left" w:pos="993"/>
          <w:tab w:val="num" w:pos="1134"/>
        </w:tabs>
        <w:ind w:firstLine="567"/>
        <w:jc w:val="both"/>
        <w:rPr>
          <w:rFonts w:ascii="GHEA Grapalat" w:hAnsi="GHEA Grapalat"/>
          <w:sz w:val="20"/>
          <w:szCs w:val="20"/>
        </w:rPr>
      </w:pPr>
      <w:r w:rsidRPr="00C0452F">
        <w:rPr>
          <w:rFonts w:ascii="GHEA Grapalat" w:hAnsi="GHEA Grapalat"/>
          <w:sz w:val="20"/>
          <w:szCs w:val="20"/>
        </w:rPr>
        <w:t>5.2.</w:t>
      </w:r>
      <w:r w:rsidRPr="00C0452F">
        <w:rPr>
          <w:rFonts w:ascii="GHEA Grapalat" w:hAnsi="GHEA Grapalat"/>
          <w:sz w:val="20"/>
          <w:szCs w:val="20"/>
        </w:rPr>
        <w:tab/>
        <w:t>Цена работы стабильна, и Подрядчик не вправе требовать увеличения, а Заказчик — снижения этой цены.</w:t>
      </w:r>
    </w:p>
    <w:p w14:paraId="6809273A" w14:textId="77777777" w:rsidR="00666775" w:rsidRPr="00C0452F" w:rsidRDefault="00BB28C8" w:rsidP="00ED5C21">
      <w:pPr>
        <w:widowControl w:val="0"/>
        <w:tabs>
          <w:tab w:val="left" w:pos="1134"/>
        </w:tabs>
        <w:ind w:firstLine="567"/>
        <w:jc w:val="both"/>
        <w:rPr>
          <w:ins w:id="25" w:author="Vardan" w:date="2022-10-29T23:33:00Z"/>
          <w:rFonts w:ascii="GHEA Grapalat" w:hAnsi="GHEA Grapalat"/>
          <w:sz w:val="20"/>
          <w:szCs w:val="20"/>
        </w:rPr>
      </w:pPr>
      <w:r w:rsidRPr="00C0452F">
        <w:rPr>
          <w:rFonts w:ascii="GHEA Grapalat" w:hAnsi="GHEA Grapalat"/>
          <w:sz w:val="20"/>
          <w:szCs w:val="20"/>
        </w:rPr>
        <w:t>5.3.</w:t>
      </w:r>
      <w:r w:rsidRPr="00C0452F">
        <w:rPr>
          <w:rFonts w:ascii="GHEA Grapalat" w:hAnsi="GHEA Grapalat"/>
          <w:sz w:val="20"/>
          <w:szCs w:val="20"/>
        </w:rPr>
        <w:tab/>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w:t>
      </w:r>
    </w:p>
    <w:p w14:paraId="4232D4B4" w14:textId="1DBBA169" w:rsidR="006A4B0D" w:rsidRPr="00C0452F" w:rsidRDefault="003D07B5" w:rsidP="00ED5C21">
      <w:pPr>
        <w:jc w:val="both"/>
        <w:rPr>
          <w:rFonts w:ascii="GHEA Grapalat" w:hAnsi="GHEA Grapalat"/>
          <w:sz w:val="20"/>
          <w:szCs w:val="20"/>
        </w:rPr>
      </w:pPr>
      <w:r w:rsidRPr="00C0452F">
        <w:rPr>
          <w:rFonts w:ascii="GHEA Grapalat" w:hAnsi="GHEA Grapalat"/>
          <w:sz w:val="20"/>
          <w:szCs w:val="20"/>
        </w:rPr>
        <w:t xml:space="preserve">     </w:t>
      </w:r>
      <w:r w:rsidR="00BB28C8" w:rsidRPr="00C0452F">
        <w:rPr>
          <w:rFonts w:ascii="GHEA Grapalat" w:hAnsi="GHEA Grapalat"/>
          <w:sz w:val="20"/>
          <w:szCs w:val="20"/>
        </w:rPr>
        <w:t xml:space="preserve">Перечисление денежных средств производится на основании акта сдачи-приемки в </w:t>
      </w:r>
      <w:r w:rsidR="00E02310" w:rsidRPr="00C0452F">
        <w:rPr>
          <w:rFonts w:ascii="GHEA Grapalat" w:hAnsi="GHEA Grapalat"/>
          <w:sz w:val="20"/>
          <w:szCs w:val="20"/>
        </w:rPr>
        <w:t>течение месяцев</w:t>
      </w:r>
      <w:r w:rsidR="00BB28C8" w:rsidRPr="00C0452F">
        <w:rPr>
          <w:rFonts w:ascii="GHEA Grapalat" w:hAnsi="GHEA Grapalat"/>
          <w:sz w:val="20"/>
          <w:szCs w:val="20"/>
        </w:rPr>
        <w:t>, предусмотренны</w:t>
      </w:r>
      <w:r w:rsidR="00E02310" w:rsidRPr="00C0452F">
        <w:rPr>
          <w:rFonts w:ascii="GHEA Grapalat" w:hAnsi="GHEA Grapalat"/>
          <w:sz w:val="20"/>
          <w:szCs w:val="20"/>
        </w:rPr>
        <w:t>х</w:t>
      </w:r>
      <w:r w:rsidR="00BB28C8" w:rsidRPr="00C0452F">
        <w:rPr>
          <w:rFonts w:ascii="GHEA Grapalat" w:hAnsi="GHEA Grapalat"/>
          <w:sz w:val="20"/>
          <w:szCs w:val="20"/>
        </w:rPr>
        <w:t xml:space="preserve"> графиком оплаты договора (Приложение № 2), но не позднее чем до </w:t>
      </w:r>
      <w:r w:rsidR="00337D80" w:rsidRPr="00C0452F">
        <w:rPr>
          <w:rFonts w:ascii="GHEA Grapalat" w:hAnsi="GHEA Grapalat"/>
          <w:b/>
          <w:bCs/>
          <w:sz w:val="20"/>
          <w:szCs w:val="20"/>
          <w:lang w:val="hy-AM"/>
        </w:rPr>
        <w:t>2</w:t>
      </w:r>
      <w:r w:rsidR="00352ADA" w:rsidRPr="00C0452F">
        <w:rPr>
          <w:rFonts w:ascii="GHEA Grapalat" w:hAnsi="GHEA Grapalat"/>
          <w:b/>
          <w:bCs/>
          <w:sz w:val="20"/>
          <w:szCs w:val="20"/>
          <w:lang w:val="hy-AM"/>
        </w:rPr>
        <w:t>0</w:t>
      </w:r>
      <w:r w:rsidR="00E02310" w:rsidRPr="00C0452F">
        <w:rPr>
          <w:rFonts w:ascii="GHEA Grapalat" w:hAnsi="GHEA Grapalat"/>
          <w:sz w:val="20"/>
          <w:szCs w:val="20"/>
        </w:rPr>
        <w:t xml:space="preserve">-ого </w:t>
      </w:r>
      <w:r w:rsidR="00BB28C8" w:rsidRPr="00C0452F">
        <w:rPr>
          <w:rFonts w:ascii="GHEA Grapalat" w:hAnsi="GHEA Grapalat"/>
          <w:sz w:val="20"/>
          <w:szCs w:val="20"/>
        </w:rPr>
        <w:t xml:space="preserve"> декабря данного года. </w:t>
      </w:r>
    </w:p>
    <w:p w14:paraId="3316E82A" w14:textId="4ACB56A6" w:rsidR="006A4B0D" w:rsidRPr="00C0452F" w:rsidRDefault="006A4B0D" w:rsidP="00ED5C21">
      <w:pPr>
        <w:widowControl w:val="0"/>
        <w:tabs>
          <w:tab w:val="left" w:pos="1134"/>
        </w:tabs>
        <w:ind w:firstLine="567"/>
        <w:jc w:val="both"/>
        <w:rPr>
          <w:rFonts w:ascii="Cambria Math" w:hAnsi="Cambria Math"/>
          <w:sz w:val="20"/>
          <w:szCs w:val="20"/>
          <w:lang w:val="hy-AM"/>
        </w:rPr>
      </w:pPr>
      <w:r w:rsidRPr="00C0452F">
        <w:rPr>
          <w:rFonts w:ascii="GHEA Grapalat" w:hAnsi="GHEA Grapalat"/>
          <w:sz w:val="20"/>
          <w:szCs w:val="20"/>
          <w:lang w:val="hy-AM"/>
        </w:rPr>
        <w:t xml:space="preserve">При этом, с целью совершения платежа, </w:t>
      </w:r>
      <w:r w:rsidRPr="00C0452F">
        <w:rPr>
          <w:rFonts w:ascii="GHEA Grapalat" w:hAnsi="GHEA Grapalat"/>
          <w:sz w:val="20"/>
          <w:szCs w:val="20"/>
        </w:rPr>
        <w:t>заказчик</w:t>
      </w:r>
      <w:r w:rsidRPr="00C0452F">
        <w:rPr>
          <w:rFonts w:ascii="GHEA Grapalat" w:hAnsi="GHEA Grapalat"/>
          <w:sz w:val="20"/>
          <w:szCs w:val="20"/>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r w:rsidR="00ED5C21" w:rsidRPr="00C0452F">
        <w:rPr>
          <w:rFonts w:ascii="Cambria Math" w:hAnsi="Cambria Math"/>
          <w:sz w:val="20"/>
          <w:szCs w:val="20"/>
          <w:lang w:val="hy-AM"/>
        </w:rPr>
        <w:t>․</w:t>
      </w:r>
    </w:p>
    <w:p w14:paraId="10D566E2" w14:textId="56847BF7" w:rsidR="001167B6" w:rsidRPr="00C0452F" w:rsidRDefault="00337D80" w:rsidP="00ED5C21">
      <w:pPr>
        <w:pStyle w:val="HTML"/>
        <w:jc w:val="both"/>
        <w:rPr>
          <w:rFonts w:ascii="GHEA Grapalat" w:hAnsi="GHEA Grapalat" w:cs="Times New Roman"/>
          <w:lang w:val="ru-RU" w:eastAsia="ru-RU" w:bidi="ru-RU"/>
        </w:rPr>
      </w:pPr>
      <w:r w:rsidRPr="00C0452F">
        <w:rPr>
          <w:rFonts w:ascii="GHEA Grapalat" w:hAnsi="GHEA Grapalat"/>
          <w:lang w:val="hy-AM"/>
        </w:rPr>
        <w:t xml:space="preserve">      </w:t>
      </w:r>
      <w:r w:rsidR="001167B6" w:rsidRPr="00C0452F">
        <w:rPr>
          <w:rFonts w:ascii="GHEA Grapalat" w:hAnsi="GHEA Grapalat"/>
          <w:lang w:val="ru-RU"/>
        </w:rPr>
        <w:t xml:space="preserve">5.4 </w:t>
      </w:r>
      <w:r w:rsidR="001167B6" w:rsidRPr="00C0452F">
        <w:rPr>
          <w:rFonts w:ascii="GHEA Grapalat" w:hAnsi="GHEA Grapalat" w:cs="Times New Roman"/>
          <w:lang w:val="ru-RU" w:eastAsia="ru-RU" w:bidi="ru-RU"/>
        </w:rPr>
        <w:t xml:space="preserve">В рамках договора за исполнительные акты платежи осуществляются по следующей формуле: </w:t>
      </w:r>
    </w:p>
    <w:p w14:paraId="65D8947C" w14:textId="77777777" w:rsidR="001167B6" w:rsidRPr="00C0452F" w:rsidRDefault="001167B6" w:rsidP="00ED5C21">
      <w:pPr>
        <w:pStyle w:val="norm"/>
        <w:widowControl w:val="0"/>
        <w:spacing w:line="240" w:lineRule="auto"/>
        <w:ind w:firstLine="567"/>
        <w:contextualSpacing/>
        <w:rPr>
          <w:rFonts w:ascii="GHEA Grapalat" w:hAnsi="GHEA Grapalat"/>
          <w:sz w:val="20"/>
        </w:rPr>
      </w:pPr>
      <w:r w:rsidRPr="00C0452F">
        <w:rPr>
          <w:rFonts w:ascii="GHEA Grapalat" w:hAnsi="GHEA Grapalat"/>
          <w:sz w:val="20"/>
        </w:rPr>
        <w:t>ВС= ЦУ/СЦxОР где:</w:t>
      </w:r>
    </w:p>
    <w:p w14:paraId="40C55594" w14:textId="77777777" w:rsidR="001167B6" w:rsidRPr="00C0452F" w:rsidRDefault="001167B6" w:rsidP="00ED5C21">
      <w:pPr>
        <w:pStyle w:val="HTML"/>
        <w:rPr>
          <w:rFonts w:ascii="GHEA Grapalat" w:hAnsi="GHEA Grapalat" w:cs="Times New Roman"/>
          <w:lang w:val="ru-RU" w:eastAsia="ru-RU" w:bidi="ru-RU"/>
        </w:rPr>
      </w:pPr>
      <w:r w:rsidRPr="00C0452F">
        <w:rPr>
          <w:rFonts w:ascii="GHEA Grapalat" w:hAnsi="GHEA Grapalat" w:cs="Times New Roman"/>
          <w:lang w:val="ru-RU" w:eastAsia="ru-RU" w:bidi="ru-RU"/>
        </w:rPr>
        <w:t>ЦУ - цена, указанная в пункте 5.1 договора (если включено более одного лота, то цена данного лота);</w:t>
      </w:r>
    </w:p>
    <w:p w14:paraId="6D70E442" w14:textId="77777777" w:rsidR="001167B6" w:rsidRPr="00C0452F" w:rsidRDefault="001167B6" w:rsidP="00ED5C21">
      <w:pPr>
        <w:pStyle w:val="norm"/>
        <w:widowControl w:val="0"/>
        <w:spacing w:line="240" w:lineRule="auto"/>
        <w:ind w:firstLine="567"/>
        <w:rPr>
          <w:rFonts w:ascii="GHEA Grapalat" w:hAnsi="GHEA Grapalat"/>
          <w:sz w:val="20"/>
        </w:rPr>
      </w:pPr>
      <w:r w:rsidRPr="00C0452F">
        <w:rPr>
          <w:rFonts w:ascii="GHEA Grapalat" w:hAnsi="GHEA Grapalat"/>
          <w:sz w:val="20"/>
        </w:rPr>
        <w:lastRenderedPageBreak/>
        <w:t>СЦ-сметная цена строительных работ, опубликованная в настоящем приглашении,</w:t>
      </w:r>
    </w:p>
    <w:p w14:paraId="1EF19B7C" w14:textId="77777777" w:rsidR="001167B6" w:rsidRPr="00C0452F" w:rsidRDefault="001167B6" w:rsidP="00ED5C21">
      <w:pPr>
        <w:pStyle w:val="norm"/>
        <w:widowControl w:val="0"/>
        <w:spacing w:line="240" w:lineRule="auto"/>
        <w:ind w:firstLine="567"/>
        <w:rPr>
          <w:rFonts w:ascii="GHEA Grapalat" w:hAnsi="GHEA Grapalat"/>
          <w:sz w:val="20"/>
        </w:rPr>
      </w:pPr>
      <w:r w:rsidRPr="00C0452F">
        <w:rPr>
          <w:rFonts w:ascii="GHEA Grapalat" w:hAnsi="GHEA Grapalat"/>
          <w:sz w:val="20"/>
        </w:rPr>
        <w:t>ОР - объем работ, представленный данным исполнительным актом, в денежном выражении,</w:t>
      </w:r>
    </w:p>
    <w:p w14:paraId="35E69FEA" w14:textId="37F94F05" w:rsidR="001167B6" w:rsidRPr="00C0452F" w:rsidRDefault="001167B6" w:rsidP="00ED5C21">
      <w:pPr>
        <w:widowControl w:val="0"/>
        <w:tabs>
          <w:tab w:val="num" w:pos="1134"/>
        </w:tabs>
        <w:ind w:firstLine="567"/>
        <w:jc w:val="both"/>
        <w:rPr>
          <w:rFonts w:ascii="GHEA Grapalat" w:hAnsi="GHEA Grapalat"/>
          <w:sz w:val="20"/>
          <w:szCs w:val="20"/>
        </w:rPr>
      </w:pPr>
      <w:r w:rsidRPr="00C0452F">
        <w:rPr>
          <w:rFonts w:ascii="GHEA Grapalat" w:hAnsi="GHEA Grapalat"/>
          <w:sz w:val="20"/>
          <w:szCs w:val="20"/>
        </w:rPr>
        <w:t>ВС-сумма, выплачиваемая за работы, указанные в объемной ведомость-смете.</w:t>
      </w:r>
    </w:p>
    <w:p w14:paraId="72593BDE" w14:textId="77777777" w:rsidR="00E4523E" w:rsidRPr="00C0452F" w:rsidRDefault="00E4523E" w:rsidP="00ED5C21">
      <w:pPr>
        <w:widowControl w:val="0"/>
        <w:tabs>
          <w:tab w:val="num" w:pos="1134"/>
        </w:tabs>
        <w:ind w:firstLine="567"/>
        <w:jc w:val="both"/>
        <w:rPr>
          <w:rFonts w:ascii="GHEA Grapalat" w:hAnsi="GHEA Grapalat"/>
          <w:sz w:val="20"/>
          <w:szCs w:val="20"/>
        </w:rPr>
      </w:pPr>
    </w:p>
    <w:p w14:paraId="4F87C6D7" w14:textId="77777777" w:rsidR="00BB28C8" w:rsidRPr="00C0452F" w:rsidRDefault="00BB28C8" w:rsidP="00E4523E">
      <w:pPr>
        <w:widowControl w:val="0"/>
        <w:tabs>
          <w:tab w:val="left" w:pos="1276"/>
        </w:tabs>
        <w:ind w:firstLine="567"/>
        <w:jc w:val="center"/>
        <w:rPr>
          <w:rFonts w:ascii="GHEA Grapalat" w:hAnsi="GHEA Grapalat"/>
          <w:b/>
          <w:sz w:val="20"/>
          <w:szCs w:val="20"/>
        </w:rPr>
      </w:pPr>
      <w:r w:rsidRPr="00C0452F">
        <w:rPr>
          <w:rFonts w:ascii="GHEA Grapalat" w:hAnsi="GHEA Grapalat"/>
          <w:b/>
          <w:sz w:val="20"/>
          <w:szCs w:val="20"/>
        </w:rPr>
        <w:t>6. ОТВЕТСТВЕННОСТЬ СТОРОН</w:t>
      </w:r>
    </w:p>
    <w:p w14:paraId="26E3F801" w14:textId="77777777" w:rsidR="00BB28C8" w:rsidRPr="00C0452F" w:rsidRDefault="00BB28C8" w:rsidP="00337D80">
      <w:pPr>
        <w:widowControl w:val="0"/>
        <w:tabs>
          <w:tab w:val="left" w:pos="993"/>
        </w:tabs>
        <w:ind w:firstLine="567"/>
        <w:jc w:val="both"/>
        <w:rPr>
          <w:rFonts w:ascii="GHEA Grapalat" w:hAnsi="GHEA Grapalat"/>
          <w:sz w:val="20"/>
          <w:szCs w:val="20"/>
        </w:rPr>
      </w:pPr>
      <w:r w:rsidRPr="00C0452F">
        <w:rPr>
          <w:rFonts w:ascii="GHEA Grapalat" w:hAnsi="GHEA Grapalat"/>
          <w:sz w:val="20"/>
          <w:szCs w:val="20"/>
        </w:rPr>
        <w:t>6.1.</w:t>
      </w:r>
      <w:r w:rsidRPr="00C0452F">
        <w:rPr>
          <w:rFonts w:ascii="GHEA Grapalat" w:hAnsi="GHEA Grapalat"/>
          <w:sz w:val="20"/>
          <w:szCs w:val="20"/>
        </w:rPr>
        <w:tab/>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14:paraId="12AE064C" w14:textId="77777777" w:rsidR="00BB28C8" w:rsidRPr="00C0452F" w:rsidRDefault="00BB28C8" w:rsidP="00337D80">
      <w:pPr>
        <w:widowControl w:val="0"/>
        <w:tabs>
          <w:tab w:val="left" w:pos="993"/>
        </w:tabs>
        <w:ind w:firstLine="567"/>
        <w:jc w:val="both"/>
        <w:rPr>
          <w:rFonts w:ascii="GHEA Grapalat" w:hAnsi="GHEA Grapalat" w:cs="Sylfaen"/>
          <w:sz w:val="20"/>
          <w:szCs w:val="20"/>
        </w:rPr>
      </w:pPr>
      <w:r w:rsidRPr="00C0452F">
        <w:rPr>
          <w:rFonts w:ascii="GHEA Grapalat" w:hAnsi="GHEA Grapalat"/>
          <w:sz w:val="20"/>
          <w:szCs w:val="20"/>
        </w:rPr>
        <w:t>6.2.</w:t>
      </w:r>
      <w:r w:rsidRPr="00C0452F">
        <w:rPr>
          <w:rFonts w:ascii="GHEA Grapalat" w:hAnsi="GHEA Grapalat"/>
          <w:sz w:val="20"/>
          <w:szCs w:val="20"/>
        </w:rPr>
        <w:tab/>
        <w:t>В случае нарушения предусмотренного настоящим Договором срока выполнения работы с Подрядчика за каждый просроченный рабочий день взимается пеня в размере 0,05 (ноль целых пять сотых) процента от цены подлежащей выполнению, но невыполненной работы.</w:t>
      </w:r>
    </w:p>
    <w:p w14:paraId="39345379" w14:textId="645AB7AC" w:rsidR="00BB28C8" w:rsidRPr="00C0452F" w:rsidRDefault="00BB28C8" w:rsidP="00337D80">
      <w:pPr>
        <w:widowControl w:val="0"/>
        <w:tabs>
          <w:tab w:val="left" w:pos="993"/>
        </w:tabs>
        <w:ind w:firstLine="567"/>
        <w:jc w:val="both"/>
        <w:rPr>
          <w:rFonts w:ascii="GHEA Grapalat" w:hAnsi="GHEA Grapalat" w:cs="Tahoma"/>
          <w:sz w:val="20"/>
          <w:szCs w:val="20"/>
        </w:rPr>
      </w:pPr>
      <w:r w:rsidRPr="00C0452F">
        <w:rPr>
          <w:rFonts w:ascii="GHEA Grapalat" w:hAnsi="GHEA Grapalat"/>
          <w:sz w:val="20"/>
          <w:szCs w:val="20"/>
        </w:rPr>
        <w:t>6.3.</w:t>
      </w:r>
      <w:r w:rsidRPr="00C0452F">
        <w:rPr>
          <w:rFonts w:ascii="GHEA Grapalat" w:hAnsi="GHEA Grapalat"/>
          <w:sz w:val="20"/>
          <w:szCs w:val="20"/>
        </w:rPr>
        <w:tab/>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w:t>
      </w:r>
      <w:r w:rsidR="00CD2A3B" w:rsidRPr="00C0452F">
        <w:rPr>
          <w:rFonts w:ascii="GHEA Grapalat" w:hAnsi="GHEA Grapalat"/>
          <w:sz w:val="20"/>
          <w:szCs w:val="20"/>
        </w:rPr>
        <w:t>.</w:t>
      </w:r>
      <w:r w:rsidRPr="00C0452F">
        <w:rPr>
          <w:rFonts w:ascii="GHEA Grapalat" w:hAnsi="GHEA Grapalat"/>
          <w:sz w:val="20"/>
          <w:szCs w:val="20"/>
        </w:rPr>
        <w:t xml:space="preserve"> от Подрядчика взимается штраф в размере 0,5 (ноль целых пять десятых) процента от суммы, установленной в пункте 5.1 договора. При этом</w:t>
      </w:r>
      <w:r w:rsidRPr="00C0452F">
        <w:rPr>
          <w:rFonts w:ascii="GHEA Grapalat" w:hAnsi="GHEA Grapalat"/>
          <w:sz w:val="20"/>
          <w:szCs w:val="20"/>
          <w:lang w:val="hy-AM"/>
        </w:rPr>
        <w:t>,</w:t>
      </w:r>
      <w:r w:rsidRPr="00C0452F">
        <w:rPr>
          <w:rFonts w:ascii="GHEA Grapalat" w:hAnsi="GHEA Grapalat"/>
          <w:sz w:val="20"/>
          <w:szCs w:val="20"/>
        </w:rPr>
        <w:t xml:space="preserve"> штраф рассчитывается также при выполнении работ в срок, установленный настоящим договором, но в случае их непринятия заказчиком</w:t>
      </w:r>
      <w:r w:rsidR="002B23A8" w:rsidRPr="00C0452F">
        <w:rPr>
          <w:rFonts w:ascii="GHEA Grapalat" w:hAnsi="GHEA Grapalat"/>
          <w:sz w:val="20"/>
          <w:szCs w:val="20"/>
        </w:rPr>
        <w:t>.</w:t>
      </w:r>
    </w:p>
    <w:p w14:paraId="277315D6" w14:textId="77777777" w:rsidR="00BB28C8" w:rsidRPr="00C0452F" w:rsidRDefault="00BB28C8" w:rsidP="00337D80">
      <w:pPr>
        <w:widowControl w:val="0"/>
        <w:tabs>
          <w:tab w:val="left" w:pos="993"/>
        </w:tabs>
        <w:ind w:firstLine="567"/>
        <w:jc w:val="both"/>
        <w:rPr>
          <w:rFonts w:ascii="GHEA Grapalat" w:hAnsi="GHEA Grapalat"/>
          <w:sz w:val="20"/>
          <w:szCs w:val="20"/>
        </w:rPr>
      </w:pPr>
      <w:r w:rsidRPr="00C0452F">
        <w:rPr>
          <w:rFonts w:ascii="GHEA Grapalat" w:hAnsi="GHEA Grapalat"/>
          <w:sz w:val="20"/>
          <w:szCs w:val="20"/>
        </w:rPr>
        <w:t>6.4.</w:t>
      </w:r>
      <w:r w:rsidRPr="00C0452F">
        <w:rPr>
          <w:rFonts w:ascii="GHEA Grapalat" w:hAnsi="GHEA Grapalat"/>
          <w:sz w:val="20"/>
          <w:szCs w:val="20"/>
        </w:rPr>
        <w:tab/>
        <w:t>Предусмотренные пунктами 6.2</w:t>
      </w:r>
      <w:r w:rsidR="006B6561" w:rsidRPr="00C0452F">
        <w:rPr>
          <w:rFonts w:ascii="GHEA Grapalat" w:hAnsi="GHEA Grapalat"/>
          <w:sz w:val="20"/>
          <w:szCs w:val="20"/>
        </w:rPr>
        <w:t>,</w:t>
      </w:r>
      <w:r w:rsidRPr="00C0452F">
        <w:rPr>
          <w:rFonts w:ascii="GHEA Grapalat" w:hAnsi="GHEA Grapalat"/>
          <w:sz w:val="20"/>
          <w:szCs w:val="20"/>
        </w:rPr>
        <w:t xml:space="preserve"> 6.3 </w:t>
      </w:r>
      <w:r w:rsidR="006B6561" w:rsidRPr="00C0452F">
        <w:rPr>
          <w:rFonts w:ascii="GHEA Grapalat" w:hAnsi="GHEA Grapalat"/>
          <w:sz w:val="20"/>
          <w:szCs w:val="20"/>
        </w:rPr>
        <w:t xml:space="preserve">и 6.5.1 </w:t>
      </w:r>
      <w:r w:rsidRPr="00C0452F">
        <w:rPr>
          <w:rFonts w:ascii="GHEA Grapalat" w:hAnsi="GHEA Grapalat"/>
          <w:sz w:val="20"/>
          <w:szCs w:val="20"/>
        </w:rPr>
        <w:t>договора пеня и штраф исчисляются и зачитываются вместе с суммами, уплачиваемыми Подрядчику.</w:t>
      </w:r>
    </w:p>
    <w:p w14:paraId="05197429" w14:textId="77777777" w:rsidR="00BB28C8" w:rsidRPr="00C0452F" w:rsidRDefault="00BB28C8" w:rsidP="00337D80">
      <w:pPr>
        <w:widowControl w:val="0"/>
        <w:tabs>
          <w:tab w:val="left" w:pos="993"/>
        </w:tabs>
        <w:ind w:firstLine="567"/>
        <w:jc w:val="both"/>
        <w:rPr>
          <w:rFonts w:ascii="GHEA Grapalat" w:hAnsi="GHEA Grapalat"/>
          <w:sz w:val="20"/>
          <w:szCs w:val="20"/>
        </w:rPr>
      </w:pPr>
      <w:r w:rsidRPr="00C0452F">
        <w:rPr>
          <w:rFonts w:ascii="GHEA Grapalat" w:hAnsi="GHEA Grapalat"/>
          <w:sz w:val="20"/>
          <w:szCs w:val="20"/>
        </w:rPr>
        <w:t>6.5.</w:t>
      </w:r>
      <w:r w:rsidRPr="00C0452F">
        <w:rPr>
          <w:rFonts w:ascii="GHEA Grapalat" w:hAnsi="GHEA Grapalat"/>
          <w:sz w:val="20"/>
          <w:szCs w:val="20"/>
        </w:rPr>
        <w:tab/>
        <w:t>За нарушение Заказчиком предусмотренного пунктом 5.3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14:paraId="3C89EBF6" w14:textId="6BBC0118" w:rsidR="006263C5" w:rsidRPr="00C0452F" w:rsidRDefault="00B54A07" w:rsidP="00337D80">
      <w:pPr>
        <w:widowControl w:val="0"/>
        <w:tabs>
          <w:tab w:val="left" w:pos="993"/>
        </w:tabs>
        <w:ind w:firstLine="567"/>
        <w:jc w:val="both"/>
        <w:rPr>
          <w:rFonts w:ascii="Cambria Math" w:hAnsi="Cambria Math"/>
          <w:sz w:val="20"/>
          <w:szCs w:val="20"/>
          <w:lang w:val="hy-AM"/>
        </w:rPr>
      </w:pPr>
      <w:r w:rsidRPr="00C0452F">
        <w:rPr>
          <w:rFonts w:ascii="GHEA Grapalat" w:hAnsi="GHEA Grapalat"/>
          <w:sz w:val="20"/>
          <w:szCs w:val="20"/>
        </w:rPr>
        <w:t>6.5.1.</w:t>
      </w:r>
      <w:r w:rsidR="006263C5" w:rsidRPr="00C0452F">
        <w:rPr>
          <w:rFonts w:ascii="GHEA Grapalat" w:hAnsi="GHEA Grapalat"/>
          <w:sz w:val="20"/>
          <w:szCs w:val="20"/>
        </w:rPr>
        <w:t xml:space="preserve"> За каждый зафиксированный случай несоблюдения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обустройства строительной площадки, технической безопасности, санитарно-гигиенических и экологических (в том числе мер по адаптации к изменению климата), к подрядчику применяются следующие меры ответственности</w:t>
      </w:r>
      <w:r w:rsidR="00E4523E" w:rsidRPr="00C0452F">
        <w:rPr>
          <w:rFonts w:ascii="Cambria Math" w:hAnsi="Cambria Math"/>
          <w:sz w:val="20"/>
          <w:szCs w:val="20"/>
          <w:lang w:val="hy-AM"/>
        </w:rPr>
        <w:t>․</w:t>
      </w:r>
    </w:p>
    <w:tbl>
      <w:tblPr>
        <w:tblStyle w:val="aff2"/>
        <w:tblW w:w="0" w:type="auto"/>
        <w:tblLook w:val="04A0" w:firstRow="1" w:lastRow="0" w:firstColumn="1" w:lastColumn="0" w:noHBand="0" w:noVBand="1"/>
      </w:tblPr>
      <w:tblGrid>
        <w:gridCol w:w="2631"/>
        <w:gridCol w:w="2631"/>
        <w:gridCol w:w="2632"/>
      </w:tblGrid>
      <w:tr w:rsidR="006263C5" w:rsidRPr="00C0452F" w14:paraId="094D5373" w14:textId="77777777" w:rsidTr="00476E9A">
        <w:tc>
          <w:tcPr>
            <w:tcW w:w="2631" w:type="dxa"/>
            <w:tcBorders>
              <w:top w:val="single" w:sz="4" w:space="0" w:color="auto"/>
              <w:left w:val="single" w:sz="4" w:space="0" w:color="auto"/>
              <w:bottom w:val="single" w:sz="4" w:space="0" w:color="auto"/>
              <w:right w:val="single" w:sz="4" w:space="0" w:color="auto"/>
            </w:tcBorders>
            <w:hideMark/>
          </w:tcPr>
          <w:p w14:paraId="122E1682" w14:textId="77777777" w:rsidR="006263C5" w:rsidRPr="00C0452F" w:rsidRDefault="006263C5" w:rsidP="00E4523E">
            <w:pPr>
              <w:pStyle w:val="af4"/>
              <w:spacing w:before="0" w:beforeAutospacing="0" w:after="0" w:afterAutospacing="0"/>
              <w:jc w:val="center"/>
              <w:rPr>
                <w:rFonts w:ascii="GHEA Grapalat" w:hAnsi="GHEA Grapalat" w:cs="Sylfaen"/>
                <w:sz w:val="20"/>
                <w:szCs w:val="20"/>
                <w:lang w:val="hy-AM" w:eastAsia="en-US"/>
              </w:rPr>
            </w:pPr>
            <w:r w:rsidRPr="00C0452F">
              <w:rPr>
                <w:rFonts w:ascii="GHEA Grapalat" w:hAnsi="GHEA Grapalat" w:cs="Sylfaen"/>
                <w:sz w:val="20"/>
                <w:szCs w:val="20"/>
              </w:rPr>
              <w:t>N</w:t>
            </w:r>
          </w:p>
        </w:tc>
        <w:tc>
          <w:tcPr>
            <w:tcW w:w="2631" w:type="dxa"/>
            <w:tcBorders>
              <w:top w:val="single" w:sz="4" w:space="0" w:color="auto"/>
              <w:left w:val="single" w:sz="4" w:space="0" w:color="auto"/>
              <w:bottom w:val="single" w:sz="4" w:space="0" w:color="auto"/>
              <w:right w:val="single" w:sz="4" w:space="0" w:color="auto"/>
            </w:tcBorders>
            <w:hideMark/>
          </w:tcPr>
          <w:p w14:paraId="0D224069" w14:textId="77777777" w:rsidR="006263C5" w:rsidRPr="00C0452F" w:rsidRDefault="006263C5" w:rsidP="00E4523E">
            <w:pPr>
              <w:pStyle w:val="af4"/>
              <w:spacing w:before="0" w:beforeAutospacing="0" w:after="0" w:afterAutospacing="0"/>
              <w:jc w:val="center"/>
              <w:rPr>
                <w:rFonts w:ascii="GHEA Grapalat" w:hAnsi="GHEA Grapalat" w:cs="Sylfaen"/>
                <w:sz w:val="20"/>
                <w:szCs w:val="20"/>
                <w:u w:val="single"/>
                <w:lang w:val="hy-AM" w:eastAsia="en-US"/>
              </w:rPr>
            </w:pPr>
            <w:r w:rsidRPr="00C0452F">
              <w:rPr>
                <w:rFonts w:ascii="GHEA Grapalat" w:hAnsi="GHEA Grapalat" w:cs="Sylfaen"/>
                <w:sz w:val="20"/>
                <w:szCs w:val="20"/>
                <w:u w:val="single"/>
                <w:lang w:val="hy-AM"/>
              </w:rPr>
              <w:t>Нарушение</w:t>
            </w:r>
          </w:p>
        </w:tc>
        <w:tc>
          <w:tcPr>
            <w:tcW w:w="2632" w:type="dxa"/>
            <w:tcBorders>
              <w:top w:val="single" w:sz="4" w:space="0" w:color="auto"/>
              <w:left w:val="single" w:sz="4" w:space="0" w:color="auto"/>
              <w:bottom w:val="single" w:sz="4" w:space="0" w:color="auto"/>
              <w:right w:val="single" w:sz="4" w:space="0" w:color="auto"/>
            </w:tcBorders>
            <w:hideMark/>
          </w:tcPr>
          <w:p w14:paraId="760DC50C" w14:textId="77777777" w:rsidR="006263C5" w:rsidRPr="00C0452F" w:rsidRDefault="006263C5" w:rsidP="00E4523E">
            <w:pPr>
              <w:pStyle w:val="af4"/>
              <w:spacing w:before="0" w:beforeAutospacing="0" w:after="0" w:afterAutospacing="0"/>
              <w:jc w:val="center"/>
              <w:rPr>
                <w:rFonts w:ascii="GHEA Grapalat" w:hAnsi="GHEA Grapalat" w:cs="Sylfaen"/>
                <w:sz w:val="20"/>
                <w:szCs w:val="20"/>
                <w:u w:val="single"/>
                <w:lang w:val="en-US" w:eastAsia="en-US"/>
              </w:rPr>
            </w:pPr>
            <w:r w:rsidRPr="00C0452F">
              <w:rPr>
                <w:rFonts w:ascii="GHEA Grapalat" w:hAnsi="GHEA Grapalat"/>
                <w:sz w:val="20"/>
                <w:szCs w:val="20"/>
                <w:u w:val="single"/>
                <w:lang w:val="en-US"/>
              </w:rPr>
              <w:t>О</w:t>
            </w:r>
            <w:r w:rsidRPr="00C0452F">
              <w:rPr>
                <w:rFonts w:ascii="GHEA Grapalat" w:hAnsi="GHEA Grapalat"/>
                <w:sz w:val="20"/>
                <w:szCs w:val="20"/>
                <w:u w:val="single"/>
              </w:rPr>
              <w:t>тветственност</w:t>
            </w:r>
            <w:r w:rsidRPr="00C0452F">
              <w:rPr>
                <w:rFonts w:ascii="GHEA Grapalat" w:hAnsi="GHEA Grapalat"/>
                <w:sz w:val="20"/>
                <w:szCs w:val="20"/>
                <w:u w:val="single"/>
                <w:lang w:val="en-US"/>
              </w:rPr>
              <w:t>ь</w:t>
            </w:r>
          </w:p>
        </w:tc>
      </w:tr>
      <w:tr w:rsidR="006263C5" w:rsidRPr="00C0452F" w14:paraId="5456CE30" w14:textId="77777777" w:rsidTr="00476E9A">
        <w:tc>
          <w:tcPr>
            <w:tcW w:w="2631" w:type="dxa"/>
            <w:tcBorders>
              <w:top w:val="single" w:sz="4" w:space="0" w:color="auto"/>
              <w:left w:val="single" w:sz="4" w:space="0" w:color="auto"/>
              <w:bottom w:val="single" w:sz="4" w:space="0" w:color="auto"/>
              <w:right w:val="single" w:sz="4" w:space="0" w:color="auto"/>
            </w:tcBorders>
          </w:tcPr>
          <w:p w14:paraId="76872071" w14:textId="77777777" w:rsidR="006263C5" w:rsidRPr="00C0452F" w:rsidRDefault="006263C5" w:rsidP="00E4523E">
            <w:pPr>
              <w:pStyle w:val="af4"/>
              <w:spacing w:before="0" w:beforeAutospacing="0" w:after="0" w:afterAutospacing="0"/>
              <w:jc w:val="center"/>
              <w:rPr>
                <w:rFonts w:ascii="GHEA Grapalat" w:hAnsi="GHEA Grapalat" w:cs="Sylfaen"/>
                <w:sz w:val="20"/>
                <w:szCs w:val="20"/>
                <w:lang w:val="hy-AM" w:eastAsia="en-US"/>
              </w:rPr>
            </w:pPr>
          </w:p>
        </w:tc>
        <w:tc>
          <w:tcPr>
            <w:tcW w:w="2631" w:type="dxa"/>
            <w:tcBorders>
              <w:top w:val="single" w:sz="4" w:space="0" w:color="auto"/>
              <w:left w:val="single" w:sz="4" w:space="0" w:color="auto"/>
              <w:bottom w:val="single" w:sz="4" w:space="0" w:color="auto"/>
              <w:right w:val="single" w:sz="4" w:space="0" w:color="auto"/>
            </w:tcBorders>
          </w:tcPr>
          <w:p w14:paraId="38F47BB3" w14:textId="77777777" w:rsidR="006263C5" w:rsidRPr="00C0452F" w:rsidRDefault="006263C5" w:rsidP="00E4523E">
            <w:pPr>
              <w:pStyle w:val="af4"/>
              <w:spacing w:before="0" w:beforeAutospacing="0" w:after="0" w:afterAutospacing="0"/>
              <w:jc w:val="center"/>
              <w:rPr>
                <w:rFonts w:ascii="GHEA Grapalat" w:hAnsi="GHEA Grapalat" w:cs="Sylfaen"/>
                <w:sz w:val="20"/>
                <w:szCs w:val="20"/>
                <w:lang w:val="hy-AM" w:eastAsia="en-US"/>
              </w:rPr>
            </w:pPr>
          </w:p>
        </w:tc>
        <w:tc>
          <w:tcPr>
            <w:tcW w:w="2632" w:type="dxa"/>
            <w:tcBorders>
              <w:top w:val="single" w:sz="4" w:space="0" w:color="auto"/>
              <w:left w:val="single" w:sz="4" w:space="0" w:color="auto"/>
              <w:bottom w:val="single" w:sz="4" w:space="0" w:color="auto"/>
              <w:right w:val="single" w:sz="4" w:space="0" w:color="auto"/>
            </w:tcBorders>
          </w:tcPr>
          <w:p w14:paraId="163A4431" w14:textId="77777777" w:rsidR="006263C5" w:rsidRPr="00C0452F" w:rsidRDefault="006263C5" w:rsidP="00E4523E">
            <w:pPr>
              <w:pStyle w:val="af4"/>
              <w:spacing w:before="0" w:beforeAutospacing="0" w:after="0" w:afterAutospacing="0"/>
              <w:jc w:val="center"/>
              <w:rPr>
                <w:rFonts w:ascii="GHEA Grapalat" w:hAnsi="GHEA Grapalat" w:cs="Sylfaen"/>
                <w:sz w:val="20"/>
                <w:szCs w:val="20"/>
                <w:lang w:val="hy-AM" w:eastAsia="en-US"/>
              </w:rPr>
            </w:pPr>
          </w:p>
        </w:tc>
      </w:tr>
      <w:tr w:rsidR="006263C5" w:rsidRPr="00C0452F" w14:paraId="3D83732B" w14:textId="77777777" w:rsidTr="00476E9A">
        <w:tc>
          <w:tcPr>
            <w:tcW w:w="2631" w:type="dxa"/>
            <w:tcBorders>
              <w:top w:val="single" w:sz="4" w:space="0" w:color="auto"/>
              <w:left w:val="single" w:sz="4" w:space="0" w:color="auto"/>
              <w:bottom w:val="single" w:sz="4" w:space="0" w:color="auto"/>
              <w:right w:val="single" w:sz="4" w:space="0" w:color="auto"/>
            </w:tcBorders>
          </w:tcPr>
          <w:p w14:paraId="2130DEBB" w14:textId="77777777" w:rsidR="006263C5" w:rsidRPr="00C0452F" w:rsidRDefault="006263C5" w:rsidP="00E4523E">
            <w:pPr>
              <w:pStyle w:val="af4"/>
              <w:spacing w:before="0" w:beforeAutospacing="0" w:after="0" w:afterAutospacing="0"/>
              <w:jc w:val="center"/>
              <w:rPr>
                <w:rFonts w:ascii="GHEA Grapalat" w:hAnsi="GHEA Grapalat" w:cs="Sylfaen"/>
                <w:sz w:val="20"/>
                <w:szCs w:val="20"/>
                <w:lang w:val="hy-AM" w:eastAsia="en-US"/>
              </w:rPr>
            </w:pPr>
          </w:p>
        </w:tc>
        <w:tc>
          <w:tcPr>
            <w:tcW w:w="2631" w:type="dxa"/>
            <w:tcBorders>
              <w:top w:val="single" w:sz="4" w:space="0" w:color="auto"/>
              <w:left w:val="single" w:sz="4" w:space="0" w:color="auto"/>
              <w:bottom w:val="single" w:sz="4" w:space="0" w:color="auto"/>
              <w:right w:val="single" w:sz="4" w:space="0" w:color="auto"/>
            </w:tcBorders>
          </w:tcPr>
          <w:p w14:paraId="6ADD76DC" w14:textId="77777777" w:rsidR="006263C5" w:rsidRPr="00C0452F" w:rsidRDefault="006263C5" w:rsidP="00E4523E">
            <w:pPr>
              <w:pStyle w:val="af4"/>
              <w:spacing w:before="0" w:beforeAutospacing="0" w:after="0" w:afterAutospacing="0"/>
              <w:jc w:val="center"/>
              <w:rPr>
                <w:rFonts w:ascii="GHEA Grapalat" w:hAnsi="GHEA Grapalat" w:cs="Sylfaen"/>
                <w:sz w:val="20"/>
                <w:szCs w:val="20"/>
                <w:lang w:val="hy-AM" w:eastAsia="en-US"/>
              </w:rPr>
            </w:pPr>
          </w:p>
        </w:tc>
        <w:tc>
          <w:tcPr>
            <w:tcW w:w="2632" w:type="dxa"/>
            <w:tcBorders>
              <w:top w:val="single" w:sz="4" w:space="0" w:color="auto"/>
              <w:left w:val="single" w:sz="4" w:space="0" w:color="auto"/>
              <w:bottom w:val="single" w:sz="4" w:space="0" w:color="auto"/>
              <w:right w:val="single" w:sz="4" w:space="0" w:color="auto"/>
            </w:tcBorders>
          </w:tcPr>
          <w:p w14:paraId="4D25C856" w14:textId="77777777" w:rsidR="006263C5" w:rsidRPr="00C0452F" w:rsidRDefault="006263C5" w:rsidP="00E4523E">
            <w:pPr>
              <w:pStyle w:val="af4"/>
              <w:spacing w:before="0" w:beforeAutospacing="0" w:after="0" w:afterAutospacing="0"/>
              <w:jc w:val="center"/>
              <w:rPr>
                <w:rFonts w:ascii="GHEA Grapalat" w:hAnsi="GHEA Grapalat" w:cs="Sylfaen"/>
                <w:sz w:val="20"/>
                <w:szCs w:val="20"/>
                <w:lang w:val="hy-AM" w:eastAsia="en-US"/>
              </w:rPr>
            </w:pPr>
          </w:p>
        </w:tc>
      </w:tr>
      <w:tr w:rsidR="006263C5" w:rsidRPr="00C0452F" w14:paraId="39865129" w14:textId="77777777" w:rsidTr="00476E9A">
        <w:tc>
          <w:tcPr>
            <w:tcW w:w="2631" w:type="dxa"/>
            <w:tcBorders>
              <w:top w:val="single" w:sz="4" w:space="0" w:color="auto"/>
              <w:left w:val="single" w:sz="4" w:space="0" w:color="auto"/>
              <w:bottom w:val="single" w:sz="4" w:space="0" w:color="auto"/>
              <w:right w:val="single" w:sz="4" w:space="0" w:color="auto"/>
            </w:tcBorders>
          </w:tcPr>
          <w:p w14:paraId="76E60FFC" w14:textId="77777777" w:rsidR="006263C5" w:rsidRPr="00C0452F" w:rsidRDefault="006263C5" w:rsidP="00E4523E">
            <w:pPr>
              <w:pStyle w:val="af4"/>
              <w:spacing w:before="0" w:beforeAutospacing="0" w:after="0" w:afterAutospacing="0"/>
              <w:jc w:val="center"/>
              <w:rPr>
                <w:rFonts w:ascii="GHEA Grapalat" w:hAnsi="GHEA Grapalat" w:cs="Sylfaen"/>
                <w:sz w:val="20"/>
                <w:szCs w:val="20"/>
                <w:lang w:val="hy-AM" w:eastAsia="en-US"/>
              </w:rPr>
            </w:pPr>
          </w:p>
        </w:tc>
        <w:tc>
          <w:tcPr>
            <w:tcW w:w="2631" w:type="dxa"/>
            <w:tcBorders>
              <w:top w:val="single" w:sz="4" w:space="0" w:color="auto"/>
              <w:left w:val="single" w:sz="4" w:space="0" w:color="auto"/>
              <w:bottom w:val="single" w:sz="4" w:space="0" w:color="auto"/>
              <w:right w:val="single" w:sz="4" w:space="0" w:color="auto"/>
            </w:tcBorders>
          </w:tcPr>
          <w:p w14:paraId="73002ECE" w14:textId="77777777" w:rsidR="006263C5" w:rsidRPr="00C0452F" w:rsidRDefault="006263C5" w:rsidP="00E4523E">
            <w:pPr>
              <w:pStyle w:val="af4"/>
              <w:spacing w:before="0" w:beforeAutospacing="0" w:after="0" w:afterAutospacing="0"/>
              <w:jc w:val="center"/>
              <w:rPr>
                <w:rFonts w:ascii="GHEA Grapalat" w:hAnsi="GHEA Grapalat" w:cs="Sylfaen"/>
                <w:sz w:val="20"/>
                <w:szCs w:val="20"/>
                <w:lang w:val="hy-AM" w:eastAsia="en-US"/>
              </w:rPr>
            </w:pPr>
          </w:p>
        </w:tc>
        <w:tc>
          <w:tcPr>
            <w:tcW w:w="2632" w:type="dxa"/>
            <w:tcBorders>
              <w:top w:val="single" w:sz="4" w:space="0" w:color="auto"/>
              <w:left w:val="single" w:sz="4" w:space="0" w:color="auto"/>
              <w:bottom w:val="single" w:sz="4" w:space="0" w:color="auto"/>
              <w:right w:val="single" w:sz="4" w:space="0" w:color="auto"/>
            </w:tcBorders>
          </w:tcPr>
          <w:p w14:paraId="69108334" w14:textId="77777777" w:rsidR="006263C5" w:rsidRPr="00C0452F" w:rsidRDefault="006263C5" w:rsidP="00E4523E">
            <w:pPr>
              <w:pStyle w:val="af4"/>
              <w:spacing w:before="0" w:beforeAutospacing="0" w:after="0" w:afterAutospacing="0"/>
              <w:jc w:val="center"/>
              <w:rPr>
                <w:rFonts w:ascii="GHEA Grapalat" w:hAnsi="GHEA Grapalat" w:cs="Sylfaen"/>
                <w:sz w:val="20"/>
                <w:szCs w:val="20"/>
                <w:lang w:val="hy-AM" w:eastAsia="en-US"/>
              </w:rPr>
            </w:pPr>
          </w:p>
        </w:tc>
      </w:tr>
    </w:tbl>
    <w:p w14:paraId="70E4619E" w14:textId="77777777" w:rsidR="00BB28C8" w:rsidRPr="00C0452F" w:rsidRDefault="00BB28C8" w:rsidP="00337D80">
      <w:pPr>
        <w:widowControl w:val="0"/>
        <w:tabs>
          <w:tab w:val="left" w:pos="993"/>
        </w:tabs>
        <w:ind w:firstLine="567"/>
        <w:jc w:val="both"/>
        <w:rPr>
          <w:rFonts w:ascii="GHEA Grapalat" w:hAnsi="GHEA Grapalat"/>
          <w:sz w:val="20"/>
          <w:szCs w:val="20"/>
        </w:rPr>
      </w:pPr>
      <w:r w:rsidRPr="00C0452F">
        <w:rPr>
          <w:rFonts w:ascii="GHEA Grapalat" w:hAnsi="GHEA Grapalat"/>
          <w:sz w:val="20"/>
          <w:szCs w:val="20"/>
        </w:rPr>
        <w:t>6.6.</w:t>
      </w:r>
      <w:r w:rsidRPr="00C0452F">
        <w:rPr>
          <w:rFonts w:ascii="GHEA Grapalat" w:hAnsi="GHEA Grapalat"/>
          <w:sz w:val="20"/>
          <w:szCs w:val="20"/>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0481CE6F" w14:textId="5E099E54" w:rsidR="00BB28C8" w:rsidRPr="00C0452F" w:rsidRDefault="00BB28C8" w:rsidP="00337D80">
      <w:pPr>
        <w:widowControl w:val="0"/>
        <w:tabs>
          <w:tab w:val="left" w:pos="993"/>
        </w:tabs>
        <w:ind w:firstLine="567"/>
        <w:jc w:val="both"/>
        <w:rPr>
          <w:rFonts w:ascii="GHEA Grapalat" w:hAnsi="GHEA Grapalat"/>
          <w:sz w:val="20"/>
          <w:szCs w:val="20"/>
        </w:rPr>
      </w:pPr>
      <w:r w:rsidRPr="00C0452F">
        <w:rPr>
          <w:rFonts w:ascii="GHEA Grapalat" w:hAnsi="GHEA Grapalat"/>
          <w:sz w:val="20"/>
          <w:szCs w:val="20"/>
        </w:rPr>
        <w:t>6.7.</w:t>
      </w:r>
      <w:r w:rsidRPr="00C0452F">
        <w:rPr>
          <w:rFonts w:ascii="GHEA Grapalat" w:hAnsi="GHEA Grapalat"/>
          <w:sz w:val="20"/>
          <w:szCs w:val="20"/>
        </w:rPr>
        <w:tab/>
        <w:t xml:space="preserve">Уплата пеней и (или) штрафов не освобождает стороны от исполнения своих договорных обязательств. </w:t>
      </w:r>
    </w:p>
    <w:p w14:paraId="320BF719" w14:textId="10135A38" w:rsidR="00863378" w:rsidRPr="00C0452F" w:rsidRDefault="00863378" w:rsidP="00337D80">
      <w:pPr>
        <w:widowControl w:val="0"/>
        <w:tabs>
          <w:tab w:val="left" w:pos="993"/>
        </w:tabs>
        <w:ind w:firstLine="567"/>
        <w:jc w:val="both"/>
        <w:rPr>
          <w:rFonts w:ascii="GHEA Grapalat" w:hAnsi="GHEA Grapalat"/>
          <w:sz w:val="20"/>
          <w:szCs w:val="20"/>
        </w:rPr>
      </w:pPr>
    </w:p>
    <w:p w14:paraId="02D91853" w14:textId="77777777" w:rsidR="00BB28C8" w:rsidRPr="00C0452F" w:rsidRDefault="00BB28C8" w:rsidP="00E4523E">
      <w:pPr>
        <w:widowControl w:val="0"/>
        <w:tabs>
          <w:tab w:val="left" w:pos="1276"/>
        </w:tabs>
        <w:jc w:val="center"/>
        <w:rPr>
          <w:rFonts w:ascii="GHEA Grapalat" w:hAnsi="GHEA Grapalat"/>
          <w:b/>
          <w:sz w:val="20"/>
          <w:szCs w:val="20"/>
        </w:rPr>
      </w:pPr>
      <w:r w:rsidRPr="00C0452F">
        <w:rPr>
          <w:rFonts w:ascii="GHEA Grapalat" w:hAnsi="GHEA Grapalat"/>
          <w:b/>
          <w:sz w:val="20"/>
          <w:szCs w:val="20"/>
        </w:rPr>
        <w:t>7. ДЕЙСТВИЕ НЕПРЕОДОЛИМОЙ СИЛЫ (ФОРС-МАЖОР)</w:t>
      </w:r>
    </w:p>
    <w:p w14:paraId="5D86CAC5" w14:textId="71B7CA11" w:rsidR="00BB28C8" w:rsidRPr="00C0452F" w:rsidRDefault="00BB28C8" w:rsidP="00E4523E">
      <w:pPr>
        <w:widowControl w:val="0"/>
        <w:tabs>
          <w:tab w:val="left" w:pos="1276"/>
        </w:tabs>
        <w:ind w:firstLine="567"/>
        <w:jc w:val="both"/>
        <w:rPr>
          <w:rFonts w:ascii="GHEA Grapalat" w:hAnsi="GHEA Grapalat"/>
          <w:sz w:val="20"/>
          <w:szCs w:val="20"/>
        </w:rPr>
      </w:pPr>
      <w:r w:rsidRPr="00C0452F">
        <w:rPr>
          <w:rFonts w:ascii="GHEA Grapalat" w:hAnsi="GHEA Grapalat"/>
          <w:sz w:val="20"/>
          <w:szCs w:val="20"/>
        </w:rPr>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575C4E41" w14:textId="77777777" w:rsidR="00E4523E" w:rsidRPr="00C0452F" w:rsidRDefault="00E4523E" w:rsidP="00E4523E">
      <w:pPr>
        <w:widowControl w:val="0"/>
        <w:tabs>
          <w:tab w:val="left" w:pos="1276"/>
        </w:tabs>
        <w:ind w:firstLine="567"/>
        <w:jc w:val="both"/>
        <w:rPr>
          <w:rFonts w:ascii="GHEA Grapalat" w:hAnsi="GHEA Grapalat"/>
          <w:sz w:val="20"/>
          <w:szCs w:val="20"/>
        </w:rPr>
      </w:pPr>
    </w:p>
    <w:p w14:paraId="171DBE43" w14:textId="77777777" w:rsidR="00BB28C8" w:rsidRPr="00C0452F" w:rsidRDefault="00BB28C8" w:rsidP="00E4523E">
      <w:pPr>
        <w:widowControl w:val="0"/>
        <w:tabs>
          <w:tab w:val="left" w:pos="1276"/>
        </w:tabs>
        <w:jc w:val="center"/>
        <w:rPr>
          <w:rFonts w:ascii="GHEA Grapalat" w:hAnsi="GHEA Grapalat" w:cs="Sylfaen"/>
          <w:b/>
          <w:sz w:val="20"/>
          <w:szCs w:val="20"/>
        </w:rPr>
      </w:pPr>
      <w:r w:rsidRPr="00C0452F">
        <w:rPr>
          <w:rFonts w:ascii="GHEA Grapalat" w:hAnsi="GHEA Grapalat"/>
          <w:b/>
          <w:sz w:val="20"/>
          <w:szCs w:val="20"/>
        </w:rPr>
        <w:t>8. ИНЫЕ УСЛОВИЯ</w:t>
      </w:r>
    </w:p>
    <w:p w14:paraId="6B18E0E3" w14:textId="77777777" w:rsidR="00BB28C8" w:rsidRPr="00C0452F" w:rsidRDefault="00BB28C8" w:rsidP="00D13DFB">
      <w:pPr>
        <w:widowControl w:val="0"/>
        <w:tabs>
          <w:tab w:val="left" w:pos="993"/>
        </w:tabs>
        <w:ind w:firstLine="567"/>
        <w:jc w:val="both"/>
        <w:rPr>
          <w:rFonts w:ascii="GHEA Grapalat" w:hAnsi="GHEA Grapalat" w:cs="Times Armenian"/>
          <w:sz w:val="20"/>
          <w:szCs w:val="20"/>
        </w:rPr>
      </w:pPr>
      <w:r w:rsidRPr="00C0452F">
        <w:rPr>
          <w:rFonts w:ascii="GHEA Grapalat" w:hAnsi="GHEA Grapalat"/>
          <w:sz w:val="20"/>
          <w:szCs w:val="20"/>
        </w:rPr>
        <w:t>8.1.</w:t>
      </w:r>
      <w:r w:rsidRPr="00C0452F">
        <w:rPr>
          <w:rFonts w:ascii="GHEA Grapalat" w:hAnsi="GHEA Grapalat"/>
          <w:sz w:val="20"/>
          <w:szCs w:val="20"/>
        </w:rPr>
        <w:tab/>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14:paraId="3478486C" w14:textId="2DEF2429" w:rsidR="00BB28C8" w:rsidRPr="00C0452F" w:rsidRDefault="00BB28C8" w:rsidP="00D13DFB">
      <w:pPr>
        <w:widowControl w:val="0"/>
        <w:tabs>
          <w:tab w:val="left" w:pos="993"/>
          <w:tab w:val="left" w:pos="1276"/>
        </w:tabs>
        <w:ind w:firstLine="567"/>
        <w:jc w:val="both"/>
        <w:rPr>
          <w:rFonts w:ascii="GHEA Grapalat" w:hAnsi="GHEA Grapalat" w:cs="Sylfaen"/>
          <w:sz w:val="20"/>
          <w:szCs w:val="20"/>
          <w:lang w:val="hy-AM"/>
        </w:rPr>
      </w:pPr>
      <w:r w:rsidRPr="00C0452F">
        <w:rPr>
          <w:rFonts w:ascii="GHEA Grapalat" w:hAnsi="GHEA Grapalat"/>
          <w:sz w:val="20"/>
          <w:szCs w:val="20"/>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E4523E" w:rsidRPr="00C0452F">
        <w:rPr>
          <w:rStyle w:val="af6"/>
          <w:lang w:val="hy-AM"/>
        </w:rPr>
        <w:t>․</w:t>
      </w:r>
    </w:p>
    <w:p w14:paraId="057F16B4" w14:textId="77777777" w:rsidR="00BB28C8" w:rsidRPr="00C0452F" w:rsidRDefault="00BB28C8" w:rsidP="00D13DFB">
      <w:pPr>
        <w:widowControl w:val="0"/>
        <w:tabs>
          <w:tab w:val="left" w:pos="993"/>
        </w:tabs>
        <w:ind w:firstLine="567"/>
        <w:jc w:val="both"/>
        <w:rPr>
          <w:rFonts w:ascii="GHEA Grapalat" w:hAnsi="GHEA Grapalat" w:cs="Times Armenian"/>
          <w:sz w:val="20"/>
          <w:szCs w:val="20"/>
        </w:rPr>
      </w:pPr>
      <w:r w:rsidRPr="00C0452F">
        <w:rPr>
          <w:rFonts w:ascii="GHEA Grapalat" w:hAnsi="GHEA Grapalat"/>
          <w:sz w:val="20"/>
          <w:szCs w:val="20"/>
        </w:rPr>
        <w:t>8.2.</w:t>
      </w:r>
      <w:r w:rsidRPr="00C0452F">
        <w:rPr>
          <w:rFonts w:ascii="GHEA Grapalat" w:hAnsi="GHEA Grapalat"/>
          <w:sz w:val="20"/>
          <w:szCs w:val="20"/>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w:t>
      </w:r>
      <w:r w:rsidRPr="00C0452F">
        <w:rPr>
          <w:rFonts w:ascii="GHEA Grapalat" w:hAnsi="GHEA Grapalat"/>
          <w:sz w:val="20"/>
          <w:szCs w:val="20"/>
        </w:rPr>
        <w:lastRenderedPageBreak/>
        <w:t xml:space="preserve">соглашения сторон. Право требования, вытекающее из договора, не может быть передано другому лицу без письменного согласия стороны должника. </w:t>
      </w:r>
    </w:p>
    <w:p w14:paraId="7796A518" w14:textId="77777777" w:rsidR="00BB28C8" w:rsidRPr="00C0452F" w:rsidRDefault="00BB28C8" w:rsidP="00D13DFB">
      <w:pPr>
        <w:widowControl w:val="0"/>
        <w:tabs>
          <w:tab w:val="left" w:pos="993"/>
        </w:tabs>
        <w:ind w:firstLine="567"/>
        <w:jc w:val="both"/>
        <w:rPr>
          <w:rFonts w:ascii="GHEA Grapalat" w:hAnsi="GHEA Grapalat" w:cs="Sylfaen"/>
          <w:sz w:val="20"/>
          <w:szCs w:val="20"/>
        </w:rPr>
      </w:pPr>
      <w:r w:rsidRPr="00C0452F">
        <w:rPr>
          <w:rFonts w:ascii="GHEA Grapalat" w:hAnsi="GHEA Grapalat"/>
          <w:sz w:val="20"/>
          <w:szCs w:val="20"/>
        </w:rPr>
        <w:t>8.3.</w:t>
      </w:r>
      <w:r w:rsidRPr="00C0452F">
        <w:rPr>
          <w:rFonts w:ascii="GHEA Grapalat" w:hAnsi="GHEA Grapalat"/>
          <w:sz w:val="20"/>
          <w:szCs w:val="20"/>
        </w:rPr>
        <w:tab/>
        <w:t xml:space="preserve">В том случае, когда в установленном законом порядке в результате контроля </w:t>
      </w:r>
      <w:r w:rsidRPr="00C0452F">
        <w:rPr>
          <w:rFonts w:ascii="GHEA Grapalat" w:hAnsi="GHEA Grapalat"/>
          <w:spacing w:val="-4"/>
          <w:sz w:val="20"/>
          <w:szCs w:val="20"/>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C0452F">
        <w:rPr>
          <w:rFonts w:ascii="GHEA Grapalat" w:hAnsi="GHEA Grapalat"/>
          <w:spacing w:val="-4"/>
          <w:sz w:val="20"/>
          <w:szCs w:val="20"/>
        </w:rPr>
        <w:t xml:space="preserve"> расторгает договор</w:t>
      </w:r>
      <w:r w:rsidRPr="00C0452F">
        <w:rPr>
          <w:rFonts w:ascii="GHEA Grapalat" w:hAnsi="GHEA Grapalat"/>
          <w:spacing w:val="-4"/>
          <w:sz w:val="20"/>
          <w:szCs w:val="20"/>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69488247" w14:textId="77777777" w:rsidR="00BB28C8" w:rsidRPr="00C0452F" w:rsidRDefault="00BB28C8" w:rsidP="00D13DFB">
      <w:pPr>
        <w:widowControl w:val="0"/>
        <w:tabs>
          <w:tab w:val="left" w:pos="993"/>
        </w:tabs>
        <w:ind w:firstLine="567"/>
        <w:jc w:val="both"/>
        <w:rPr>
          <w:rFonts w:ascii="GHEA Grapalat" w:hAnsi="GHEA Grapalat"/>
          <w:sz w:val="20"/>
          <w:szCs w:val="20"/>
        </w:rPr>
      </w:pPr>
      <w:r w:rsidRPr="00C0452F">
        <w:rPr>
          <w:rFonts w:ascii="GHEA Grapalat" w:hAnsi="GHEA Grapalat"/>
          <w:sz w:val="20"/>
          <w:szCs w:val="20"/>
        </w:rPr>
        <w:t>8.4.</w:t>
      </w:r>
      <w:r w:rsidRPr="00C0452F">
        <w:rPr>
          <w:rFonts w:ascii="GHEA Grapalat" w:hAnsi="GHEA Grapalat"/>
          <w:sz w:val="20"/>
          <w:szCs w:val="20"/>
        </w:rPr>
        <w:tab/>
        <w:t>Споры в связи с договором подлежат рассмотрению в судах Республики</w:t>
      </w:r>
      <w:r w:rsidRPr="00C0452F">
        <w:rPr>
          <w:rFonts w:ascii="Calibri" w:hAnsi="Calibri" w:cs="Calibri"/>
          <w:sz w:val="20"/>
          <w:szCs w:val="20"/>
          <w:lang w:val="en-US"/>
        </w:rPr>
        <w:t> </w:t>
      </w:r>
      <w:r w:rsidRPr="00C0452F">
        <w:rPr>
          <w:rFonts w:ascii="GHEA Grapalat" w:hAnsi="GHEA Grapalat"/>
          <w:sz w:val="20"/>
          <w:szCs w:val="20"/>
        </w:rPr>
        <w:t>Армения.</w:t>
      </w:r>
    </w:p>
    <w:p w14:paraId="1DBAC1AD" w14:textId="77777777" w:rsidR="00BB28C8" w:rsidRPr="00C0452F" w:rsidRDefault="00BB28C8" w:rsidP="00D13DFB">
      <w:pPr>
        <w:widowControl w:val="0"/>
        <w:tabs>
          <w:tab w:val="left" w:pos="993"/>
        </w:tabs>
        <w:ind w:firstLine="567"/>
        <w:jc w:val="both"/>
        <w:rPr>
          <w:rFonts w:ascii="GHEA Grapalat" w:hAnsi="GHEA Grapalat" w:cs="Sylfaen"/>
          <w:sz w:val="20"/>
          <w:szCs w:val="20"/>
        </w:rPr>
      </w:pPr>
      <w:r w:rsidRPr="00C0452F">
        <w:rPr>
          <w:rFonts w:ascii="GHEA Grapalat" w:hAnsi="GHEA Grapalat"/>
          <w:sz w:val="20"/>
          <w:szCs w:val="20"/>
        </w:rPr>
        <w:t>8.5</w:t>
      </w:r>
      <w:r w:rsidRPr="00C0452F">
        <w:rPr>
          <w:rFonts w:ascii="GHEA Grapalat" w:hAnsi="GHEA Grapalat"/>
          <w:sz w:val="20"/>
          <w:szCs w:val="20"/>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14:paraId="20A4C232" w14:textId="77777777" w:rsidR="00BB28C8" w:rsidRPr="00C0452F" w:rsidRDefault="00BB28C8" w:rsidP="00D13DFB">
      <w:pPr>
        <w:widowControl w:val="0"/>
        <w:tabs>
          <w:tab w:val="left" w:pos="993"/>
          <w:tab w:val="left" w:pos="1276"/>
        </w:tabs>
        <w:ind w:firstLine="567"/>
        <w:jc w:val="both"/>
        <w:rPr>
          <w:rFonts w:ascii="GHEA Grapalat" w:hAnsi="GHEA Grapalat" w:cs="Sylfaen"/>
          <w:sz w:val="20"/>
          <w:szCs w:val="20"/>
        </w:rPr>
      </w:pPr>
      <w:r w:rsidRPr="00C0452F">
        <w:rPr>
          <w:rFonts w:ascii="GHEA Grapalat" w:hAnsi="GHEA Grapalat"/>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6BBAC26A" w14:textId="77777777" w:rsidR="00BB28C8" w:rsidRPr="00C0452F" w:rsidRDefault="00BB28C8" w:rsidP="00D13DFB">
      <w:pPr>
        <w:widowControl w:val="0"/>
        <w:tabs>
          <w:tab w:val="left" w:pos="993"/>
        </w:tabs>
        <w:ind w:firstLine="567"/>
        <w:jc w:val="both"/>
        <w:rPr>
          <w:rFonts w:ascii="GHEA Grapalat" w:hAnsi="GHEA Grapalat" w:cs="Sylfaen"/>
          <w:sz w:val="20"/>
          <w:szCs w:val="20"/>
        </w:rPr>
      </w:pPr>
      <w:r w:rsidRPr="00C0452F">
        <w:rPr>
          <w:rFonts w:ascii="GHEA Grapalat" w:hAnsi="GHEA Grapalat"/>
          <w:sz w:val="20"/>
          <w:szCs w:val="20"/>
        </w:rPr>
        <w:t>8.6.</w:t>
      </w:r>
      <w:r w:rsidRPr="00C0452F">
        <w:rPr>
          <w:rFonts w:ascii="GHEA Grapalat" w:hAnsi="GHEA Grapalat"/>
          <w:sz w:val="20"/>
          <w:szCs w:val="20"/>
        </w:rPr>
        <w:tab/>
        <w:t>Если договор осуществляется посредством заключения договора субподряда:</w:t>
      </w:r>
    </w:p>
    <w:p w14:paraId="76C15CEF" w14:textId="77777777" w:rsidR="00BB28C8" w:rsidRPr="00C0452F" w:rsidRDefault="00BB28C8" w:rsidP="00D13DFB">
      <w:pPr>
        <w:widowControl w:val="0"/>
        <w:tabs>
          <w:tab w:val="left" w:pos="851"/>
        </w:tabs>
        <w:ind w:firstLine="567"/>
        <w:jc w:val="both"/>
        <w:rPr>
          <w:rFonts w:ascii="GHEA Grapalat" w:hAnsi="GHEA Grapalat" w:cs="Sylfaen"/>
          <w:sz w:val="20"/>
          <w:szCs w:val="20"/>
        </w:rPr>
      </w:pPr>
      <w:r w:rsidRPr="00C0452F">
        <w:rPr>
          <w:rFonts w:ascii="GHEA Grapalat" w:hAnsi="GHEA Grapalat"/>
          <w:sz w:val="20"/>
          <w:szCs w:val="20"/>
        </w:rPr>
        <w:t>1)</w:t>
      </w:r>
      <w:r w:rsidRPr="00C0452F">
        <w:rPr>
          <w:rFonts w:ascii="GHEA Grapalat" w:hAnsi="GHEA Grapalat"/>
          <w:sz w:val="20"/>
          <w:szCs w:val="20"/>
        </w:rPr>
        <w:tab/>
        <w:t>Подрядчик несет ответственность за неисполнение или ненадлежащее исполнение обязательств субподрядчика;</w:t>
      </w:r>
    </w:p>
    <w:p w14:paraId="7317238C" w14:textId="7F25E7F9" w:rsidR="00BB28C8" w:rsidRPr="00C0452F" w:rsidRDefault="00BB28C8" w:rsidP="00D13DFB">
      <w:pPr>
        <w:widowControl w:val="0"/>
        <w:tabs>
          <w:tab w:val="left" w:pos="851"/>
        </w:tabs>
        <w:ind w:firstLine="567"/>
        <w:jc w:val="both"/>
        <w:rPr>
          <w:rFonts w:ascii="GHEA Grapalat" w:hAnsi="GHEA Grapalat" w:cs="Sylfaen"/>
          <w:sz w:val="20"/>
          <w:szCs w:val="20"/>
        </w:rPr>
      </w:pPr>
      <w:r w:rsidRPr="00C0452F">
        <w:rPr>
          <w:rFonts w:ascii="GHEA Grapalat" w:hAnsi="GHEA Grapalat"/>
          <w:sz w:val="20"/>
          <w:szCs w:val="20"/>
        </w:rPr>
        <w:t>2)</w:t>
      </w:r>
      <w:r w:rsidRPr="00C0452F">
        <w:rPr>
          <w:rFonts w:ascii="GHEA Grapalat" w:hAnsi="GHEA Grapalat"/>
          <w:sz w:val="20"/>
          <w:szCs w:val="20"/>
        </w:rPr>
        <w:tab/>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C17BD9" w:rsidRPr="00C0452F">
        <w:rPr>
          <w:rFonts w:ascii="GHEA Grapalat" w:hAnsi="GHEA Grapalat"/>
          <w:sz w:val="20"/>
          <w:szCs w:val="20"/>
        </w:rPr>
        <w:t>. При этом в случае применения настоящего подпункта субподрядчиком не может выступать организация, включённая в список, предусмотренный подпунктом 2 пункта 2 постановления Правительства РА от 20.06.2025 № 817-А.</w:t>
      </w:r>
    </w:p>
    <w:p w14:paraId="59BBB342" w14:textId="68E1AF92" w:rsidR="00BB28C8" w:rsidRPr="00C0452F" w:rsidRDefault="00BB28C8" w:rsidP="00E4523E">
      <w:pPr>
        <w:widowControl w:val="0"/>
        <w:tabs>
          <w:tab w:val="left" w:pos="1134"/>
        </w:tabs>
        <w:ind w:firstLine="567"/>
        <w:jc w:val="both"/>
        <w:rPr>
          <w:rFonts w:ascii="Cambria Math" w:hAnsi="Cambria Math" w:cs="Sylfaen"/>
          <w:sz w:val="20"/>
          <w:szCs w:val="20"/>
          <w:lang w:val="hy-AM"/>
        </w:rPr>
      </w:pPr>
      <w:r w:rsidRPr="00C0452F">
        <w:rPr>
          <w:rFonts w:ascii="GHEA Grapalat" w:hAnsi="GHEA Grapalat"/>
          <w:sz w:val="20"/>
          <w:szCs w:val="20"/>
        </w:rPr>
        <w:t>8.7.</w:t>
      </w:r>
      <w:r w:rsidR="00352ADA" w:rsidRPr="00C0452F">
        <w:rPr>
          <w:rFonts w:ascii="GHEA Grapalat" w:hAnsi="GHEA Grapalat"/>
          <w:sz w:val="20"/>
          <w:szCs w:val="20"/>
          <w:lang w:val="hy-AM"/>
        </w:rPr>
        <w:t xml:space="preserve"> </w:t>
      </w:r>
      <w:r w:rsidRPr="00C0452F">
        <w:rPr>
          <w:rFonts w:ascii="GHEA Grapalat" w:hAnsi="GHEA Grapalat"/>
          <w:sz w:val="20"/>
          <w:szCs w:val="20"/>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E4523E" w:rsidRPr="00C0452F">
        <w:rPr>
          <w:rFonts w:ascii="Cambria Math" w:hAnsi="Cambria Math"/>
          <w:sz w:val="20"/>
          <w:szCs w:val="20"/>
          <w:lang w:val="hy-AM"/>
        </w:rPr>
        <w:t>․</w:t>
      </w:r>
    </w:p>
    <w:p w14:paraId="10D8DF7E" w14:textId="77777777" w:rsidR="00BB28C8" w:rsidRPr="00C0452F" w:rsidRDefault="00BB28C8" w:rsidP="00E4523E">
      <w:pPr>
        <w:widowControl w:val="0"/>
        <w:tabs>
          <w:tab w:val="left" w:pos="1134"/>
        </w:tabs>
        <w:ind w:firstLine="567"/>
        <w:jc w:val="both"/>
        <w:rPr>
          <w:rFonts w:ascii="GHEA Grapalat" w:hAnsi="GHEA Grapalat"/>
          <w:sz w:val="20"/>
          <w:szCs w:val="20"/>
        </w:rPr>
      </w:pPr>
      <w:r w:rsidRPr="00C0452F">
        <w:rPr>
          <w:rFonts w:ascii="GHEA Grapalat" w:hAnsi="GHEA Grapalat"/>
          <w:sz w:val="20"/>
          <w:szCs w:val="20"/>
        </w:rPr>
        <w:t>8.8.</w:t>
      </w:r>
      <w:r w:rsidRPr="00C0452F">
        <w:rPr>
          <w:rFonts w:ascii="GHEA Grapalat" w:hAnsi="GHEA Grapalat"/>
          <w:sz w:val="20"/>
          <w:szCs w:val="20"/>
        </w:rPr>
        <w:tab/>
        <w:t xml:space="preserve">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 а предложение Подрядчика было представлено не позднее </w:t>
      </w:r>
      <w:r w:rsidR="00930DF1" w:rsidRPr="00C0452F">
        <w:rPr>
          <w:rFonts w:ascii="GHEA Grapalat" w:hAnsi="GHEA Grapalat"/>
          <w:sz w:val="20"/>
          <w:szCs w:val="20"/>
        </w:rPr>
        <w:t>7-и</w:t>
      </w:r>
      <w:r w:rsidRPr="00C0452F">
        <w:rPr>
          <w:rFonts w:ascii="GHEA Grapalat" w:hAnsi="GHEA Grapalat"/>
          <w:sz w:val="20"/>
          <w:szCs w:val="20"/>
        </w:rPr>
        <w:t xml:space="preserve"> календарных дней до истечения срока, изначально установленного договором для исполнения работ.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14:paraId="6B02A98E" w14:textId="77777777" w:rsidR="00BB28C8" w:rsidRPr="00C0452F" w:rsidRDefault="00BB28C8" w:rsidP="00E4523E">
      <w:pPr>
        <w:widowControl w:val="0"/>
        <w:tabs>
          <w:tab w:val="left" w:pos="1134"/>
        </w:tabs>
        <w:ind w:firstLine="567"/>
        <w:jc w:val="both"/>
        <w:rPr>
          <w:rFonts w:ascii="GHEA Grapalat" w:hAnsi="GHEA Grapalat" w:cs="Times Armenian"/>
          <w:sz w:val="20"/>
          <w:szCs w:val="20"/>
        </w:rPr>
      </w:pPr>
      <w:r w:rsidRPr="00C0452F">
        <w:rPr>
          <w:rFonts w:ascii="GHEA Grapalat" w:hAnsi="GHEA Grapalat"/>
          <w:sz w:val="20"/>
          <w:szCs w:val="20"/>
        </w:rPr>
        <w:t>8.9.</w:t>
      </w:r>
      <w:r w:rsidRPr="00C0452F">
        <w:rPr>
          <w:rFonts w:ascii="GHEA Grapalat" w:hAnsi="GHEA Grapalat"/>
          <w:sz w:val="20"/>
          <w:szCs w:val="20"/>
        </w:rPr>
        <w:tab/>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14:paraId="602FA30C" w14:textId="77777777" w:rsidR="00BB28C8" w:rsidRPr="00C0452F" w:rsidRDefault="00BB28C8" w:rsidP="00E4523E">
      <w:pPr>
        <w:widowControl w:val="0"/>
        <w:ind w:firstLine="567"/>
        <w:jc w:val="both"/>
        <w:rPr>
          <w:rFonts w:ascii="GHEA Grapalat" w:hAnsi="GHEA Grapalat"/>
          <w:sz w:val="20"/>
          <w:szCs w:val="20"/>
        </w:rPr>
      </w:pPr>
      <w:r w:rsidRPr="00C0452F">
        <w:rPr>
          <w:rFonts w:ascii="GHEA Grapalat" w:hAnsi="GHEA Grapalat"/>
          <w:sz w:val="20"/>
          <w:szCs w:val="20"/>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14:paraId="1E8EE3F2" w14:textId="77777777" w:rsidR="00BB28C8" w:rsidRPr="00C0452F" w:rsidRDefault="00BB28C8" w:rsidP="00D13DFB">
      <w:pPr>
        <w:widowControl w:val="0"/>
        <w:tabs>
          <w:tab w:val="left" w:pos="851"/>
          <w:tab w:val="left" w:pos="1134"/>
        </w:tabs>
        <w:ind w:firstLine="567"/>
        <w:jc w:val="both"/>
        <w:rPr>
          <w:rFonts w:ascii="GHEA Grapalat" w:hAnsi="GHEA Grapalat" w:cs="Sylfaen"/>
          <w:sz w:val="20"/>
          <w:szCs w:val="20"/>
        </w:rPr>
      </w:pPr>
      <w:r w:rsidRPr="00C0452F">
        <w:rPr>
          <w:rFonts w:ascii="GHEA Grapalat" w:hAnsi="GHEA Grapalat"/>
          <w:sz w:val="20"/>
          <w:szCs w:val="20"/>
        </w:rPr>
        <w:t>8.10.</w:t>
      </w:r>
      <w:r w:rsidRPr="00C0452F">
        <w:rPr>
          <w:rFonts w:ascii="GHEA Grapalat" w:hAnsi="GHEA Grapalat"/>
          <w:sz w:val="20"/>
          <w:szCs w:val="20"/>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14:paraId="6ACB738F" w14:textId="77777777" w:rsidR="004B4A95" w:rsidRPr="00C0452F" w:rsidRDefault="00BB28C8" w:rsidP="00D13DFB">
      <w:pPr>
        <w:widowControl w:val="0"/>
        <w:tabs>
          <w:tab w:val="left" w:pos="851"/>
          <w:tab w:val="left" w:pos="1134"/>
        </w:tabs>
        <w:ind w:firstLine="567"/>
        <w:jc w:val="both"/>
        <w:rPr>
          <w:rFonts w:ascii="GHEA Grapalat" w:hAnsi="GHEA Grapalat"/>
          <w:spacing w:val="-4"/>
          <w:sz w:val="20"/>
          <w:szCs w:val="20"/>
        </w:rPr>
      </w:pPr>
      <w:r w:rsidRPr="00C0452F">
        <w:rPr>
          <w:rFonts w:ascii="GHEA Grapalat" w:hAnsi="GHEA Grapalat"/>
          <w:sz w:val="20"/>
          <w:szCs w:val="20"/>
        </w:rPr>
        <w:t>8.11.</w:t>
      </w:r>
      <w:r w:rsidRPr="00C0452F">
        <w:rPr>
          <w:rFonts w:ascii="GHEA Grapalat" w:hAnsi="GHEA Grapalat"/>
          <w:sz w:val="20"/>
          <w:szCs w:val="20"/>
        </w:rPr>
        <w:tab/>
        <w:t xml:space="preserve">Уведомление относительно полного или частичного одностороннего расторжения договора на </w:t>
      </w:r>
      <w:r w:rsidRPr="00C0452F">
        <w:rPr>
          <w:rFonts w:ascii="GHEA Grapalat" w:hAnsi="GHEA Grapalat"/>
          <w:sz w:val="20"/>
          <w:szCs w:val="20"/>
        </w:rPr>
        <w:lastRenderedPageBreak/>
        <w:t xml:space="preserve">основании неисполнения или ненадлежащего исполнения обязательств, принятых на себя Подрядчиком, Заказчик </w:t>
      </w:r>
      <w:r w:rsidRPr="00C0452F">
        <w:rPr>
          <w:rFonts w:ascii="GHEA Grapalat" w:hAnsi="GHEA Grapalat"/>
          <w:spacing w:val="-4"/>
          <w:sz w:val="20"/>
          <w:szCs w:val="20"/>
        </w:rPr>
        <w:t>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4B4A95" w:rsidRPr="00C0452F">
        <w:rPr>
          <w:rFonts w:ascii="GHEA Grapalat" w:hAnsi="GHEA Grapalat"/>
          <w:spacing w:val="-4"/>
          <w:sz w:val="20"/>
          <w:szCs w:val="20"/>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C0452F">
        <w:rPr>
          <w:rFonts w:ascii="GHEA Grapalat" w:hAnsi="GHEA Grapalat"/>
          <w:spacing w:val="-4"/>
          <w:sz w:val="20"/>
          <w:szCs w:val="20"/>
        </w:rPr>
        <w:t>Подрядчика</w:t>
      </w:r>
      <w:r w:rsidR="004B4A95" w:rsidRPr="00C0452F">
        <w:rPr>
          <w:rFonts w:ascii="GHEA Grapalat" w:hAnsi="GHEA Grapalat"/>
          <w:spacing w:val="-4"/>
          <w:sz w:val="20"/>
          <w:szCs w:val="20"/>
        </w:rPr>
        <w:t>.</w:t>
      </w:r>
    </w:p>
    <w:p w14:paraId="1A1D1B14" w14:textId="38EC57C3" w:rsidR="00244B5D" w:rsidRPr="00C0452F" w:rsidRDefault="00244B5D" w:rsidP="00D13DFB">
      <w:pPr>
        <w:widowControl w:val="0"/>
        <w:tabs>
          <w:tab w:val="left" w:pos="851"/>
          <w:tab w:val="left" w:pos="1134"/>
        </w:tabs>
        <w:ind w:firstLine="567"/>
        <w:jc w:val="both"/>
        <w:rPr>
          <w:rFonts w:ascii="GHEA Grapalat" w:hAnsi="GHEA Grapalat"/>
          <w:spacing w:val="-4"/>
          <w:sz w:val="20"/>
          <w:szCs w:val="20"/>
        </w:rPr>
      </w:pPr>
      <w:r w:rsidRPr="00C0452F">
        <w:rPr>
          <w:rFonts w:ascii="GHEA Grapalat" w:hAnsi="GHEA Grapalat"/>
          <w:spacing w:val="-4"/>
          <w:sz w:val="20"/>
          <w:szCs w:val="20"/>
        </w:rPr>
        <w:t>8.12</w:t>
      </w:r>
      <w:r w:rsidR="002B11BA" w:rsidRPr="00C0452F">
        <w:rPr>
          <w:rFonts w:ascii="GHEA Grapalat" w:hAnsi="GHEA Grapalat"/>
          <w:spacing w:val="-4"/>
          <w:sz w:val="20"/>
          <w:szCs w:val="20"/>
        </w:rPr>
        <w:t>.</w:t>
      </w:r>
      <w:r w:rsidRPr="00C0452F">
        <w:rPr>
          <w:rFonts w:ascii="GHEA Grapalat" w:hAnsi="GHEA Grapalat"/>
          <w:spacing w:val="-4"/>
          <w:sz w:val="20"/>
          <w:szCs w:val="20"/>
        </w:rPr>
        <w:t xml:space="preserve"> Подрядчик</w:t>
      </w:r>
      <w:r w:rsidRPr="00C0452F">
        <w:rPr>
          <w:rFonts w:ascii="GHEA Grapalat" w:hAnsi="GHEA Grapalat"/>
          <w:sz w:val="20"/>
          <w:szCs w:val="20"/>
        </w:rPr>
        <w:t xml:space="preserve"> </w:t>
      </w:r>
      <w:r w:rsidRPr="00C0452F">
        <w:rPr>
          <w:rStyle w:val="ezkurwreuab5ozgtqnkl"/>
          <w:rFonts w:ascii="GHEA Grapalat" w:hAnsi="GHEA Grapalat"/>
          <w:sz w:val="20"/>
          <w:szCs w:val="20"/>
        </w:rPr>
        <w:t>имеет право</w:t>
      </w:r>
      <w:r w:rsidRPr="00C0452F">
        <w:rPr>
          <w:rFonts w:ascii="GHEA Grapalat" w:hAnsi="GHEA Grapalat"/>
          <w:sz w:val="20"/>
          <w:szCs w:val="20"/>
        </w:rPr>
        <w:t xml:space="preserve"> </w:t>
      </w:r>
      <w:r w:rsidRPr="00C0452F">
        <w:rPr>
          <w:rStyle w:val="ezkurwreuab5ozgtqnkl"/>
          <w:rFonts w:ascii="GHEA Grapalat" w:hAnsi="GHEA Grapalat"/>
          <w:sz w:val="20"/>
          <w:szCs w:val="20"/>
        </w:rPr>
        <w:t>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w:t>
      </w:r>
      <w:r w:rsidRPr="00C0452F">
        <w:rPr>
          <w:rFonts w:ascii="GHEA Grapalat" w:hAnsi="GHEA Grapalat"/>
          <w:sz w:val="20"/>
          <w:szCs w:val="20"/>
        </w:rPr>
        <w:t xml:space="preserve"> </w:t>
      </w:r>
      <w:r w:rsidRPr="00C0452F">
        <w:rPr>
          <w:rStyle w:val="ezkurwreuab5ozgtqnkl"/>
          <w:rFonts w:ascii="GHEA Grapalat" w:hAnsi="GHEA Grapalat"/>
          <w:sz w:val="20"/>
          <w:szCs w:val="20"/>
        </w:rPr>
        <w:t xml:space="preserve">(далее-договор факторинга). В </w:t>
      </w:r>
      <w:r w:rsidRPr="00C0452F">
        <w:rPr>
          <w:rFonts w:ascii="GHEA Grapalat" w:hAnsi="GHEA Grapalat"/>
          <w:sz w:val="20"/>
          <w:szCs w:val="20"/>
        </w:rPr>
        <w:t xml:space="preserve">договоре факторинга должно быть предусмотрено, что: финансовый агент соглашается с тем, что при наличии оснований, предусмотренных договором, </w:t>
      </w:r>
      <w:r w:rsidRPr="00C0452F">
        <w:rPr>
          <w:rStyle w:val="ezkurwreuab5ozgtqnkl"/>
          <w:rFonts w:ascii="GHEA Grapalat" w:hAnsi="GHEA Grapalat"/>
          <w:sz w:val="20"/>
          <w:szCs w:val="20"/>
        </w:rPr>
        <w:t>Заказчик</w:t>
      </w:r>
      <w:r w:rsidRPr="00C0452F">
        <w:rPr>
          <w:rFonts w:ascii="GHEA Grapalat" w:hAnsi="GHEA Grapalat"/>
          <w:sz w:val="20"/>
          <w:szCs w:val="20"/>
        </w:rPr>
        <w:t xml:space="preserve"> </w:t>
      </w:r>
      <w:r w:rsidRPr="00C0452F">
        <w:rPr>
          <w:rStyle w:val="ezkurwreuab5ozgtqnkl"/>
          <w:rFonts w:ascii="GHEA Grapalat" w:hAnsi="GHEA Grapalat"/>
          <w:sz w:val="20"/>
          <w:szCs w:val="20"/>
        </w:rPr>
        <w:t xml:space="preserve">при осуществлении платежей обеспечивает расчет и зачет штрафов и пеней </w:t>
      </w:r>
      <w:r w:rsidRPr="00C0452F">
        <w:rPr>
          <w:rFonts w:ascii="GHEA Grapalat" w:hAnsi="GHEA Grapalat"/>
          <w:spacing w:val="-4"/>
          <w:sz w:val="20"/>
          <w:szCs w:val="20"/>
        </w:rPr>
        <w:t>Подрядчику</w:t>
      </w:r>
      <w:r w:rsidRPr="00C0452F">
        <w:rPr>
          <w:rFonts w:ascii="GHEA Grapalat" w:hAnsi="GHEA Grapalat"/>
          <w:sz w:val="20"/>
          <w:szCs w:val="20"/>
        </w:rPr>
        <w:t xml:space="preserve"> </w:t>
      </w:r>
      <w:r w:rsidRPr="00C0452F">
        <w:rPr>
          <w:rStyle w:val="ezkurwreuab5ozgtqnkl"/>
          <w:rFonts w:ascii="GHEA Grapalat" w:hAnsi="GHEA Grapalat"/>
          <w:sz w:val="20"/>
          <w:szCs w:val="20"/>
        </w:rPr>
        <w:t>с суммами, подлежащими уплате, независимо от</w:t>
      </w:r>
      <w:r w:rsidRPr="00C0452F">
        <w:rPr>
          <w:rFonts w:ascii="GHEA Grapalat" w:hAnsi="GHEA Grapalat"/>
          <w:sz w:val="20"/>
          <w:szCs w:val="20"/>
        </w:rPr>
        <w:t xml:space="preserve"> </w:t>
      </w:r>
      <w:r w:rsidRPr="00C0452F">
        <w:rPr>
          <w:rStyle w:val="ezkurwreuab5ozgtqnkl"/>
          <w:rFonts w:ascii="GHEA Grapalat" w:hAnsi="GHEA Grapalat"/>
          <w:sz w:val="20"/>
          <w:szCs w:val="20"/>
        </w:rPr>
        <w:t>того,</w:t>
      </w:r>
      <w:r w:rsidRPr="00C0452F">
        <w:rPr>
          <w:rFonts w:ascii="GHEA Grapalat" w:hAnsi="GHEA Grapalat"/>
          <w:sz w:val="20"/>
          <w:szCs w:val="20"/>
        </w:rPr>
        <w:t xml:space="preserve"> </w:t>
      </w:r>
      <w:r w:rsidRPr="00C0452F">
        <w:rPr>
          <w:rStyle w:val="ezkurwreuab5ozgtqnkl"/>
          <w:rFonts w:ascii="GHEA Grapalat" w:hAnsi="GHEA Grapalat"/>
          <w:sz w:val="20"/>
          <w:szCs w:val="20"/>
        </w:rPr>
        <w:t>было ли</w:t>
      </w:r>
      <w:r w:rsidRPr="00C0452F">
        <w:rPr>
          <w:rFonts w:ascii="GHEA Grapalat" w:hAnsi="GHEA Grapalat"/>
          <w:sz w:val="20"/>
          <w:szCs w:val="20"/>
        </w:rPr>
        <w:t xml:space="preserve"> </w:t>
      </w:r>
      <w:r w:rsidRPr="00C0452F">
        <w:rPr>
          <w:rStyle w:val="ezkurwreuab5ozgtqnkl"/>
          <w:rFonts w:ascii="GHEA Grapalat" w:hAnsi="GHEA Grapalat"/>
          <w:sz w:val="20"/>
          <w:szCs w:val="20"/>
        </w:rPr>
        <w:t>уступлено требование</w:t>
      </w:r>
      <w:r w:rsidRPr="00C0452F">
        <w:rPr>
          <w:rStyle w:val="ezkurwreuab5ozgtqnkl"/>
          <w:rFonts w:ascii="GHEA Grapalat" w:hAnsi="GHEA Grapalat"/>
          <w:sz w:val="20"/>
          <w:szCs w:val="20"/>
          <w:lang w:val="hy-AM"/>
        </w:rPr>
        <w:t xml:space="preserve">. </w:t>
      </w:r>
      <w:r w:rsidRPr="00C0452F">
        <w:rPr>
          <w:rStyle w:val="ezkurwreuab5ozgtqnkl"/>
          <w:rFonts w:ascii="GHEA Grapalat" w:hAnsi="GHEA Grapalat"/>
          <w:sz w:val="20"/>
          <w:szCs w:val="20"/>
        </w:rPr>
        <w:t>При</w:t>
      </w:r>
      <w:r w:rsidRPr="00C0452F">
        <w:rPr>
          <w:rFonts w:ascii="GHEA Grapalat" w:hAnsi="GHEA Grapalat"/>
          <w:sz w:val="20"/>
          <w:szCs w:val="20"/>
        </w:rPr>
        <w:t xml:space="preserve"> </w:t>
      </w:r>
      <w:r w:rsidRPr="00C0452F">
        <w:rPr>
          <w:rStyle w:val="ezkurwreuab5ozgtqnkl"/>
          <w:rFonts w:ascii="GHEA Grapalat" w:hAnsi="GHEA Grapalat"/>
          <w:sz w:val="20"/>
          <w:szCs w:val="20"/>
        </w:rPr>
        <w:t xml:space="preserve">этом, в случае получения письменного уведомления об уступке требования на основании договора факторинга (Приложение N </w:t>
      </w:r>
      <w:r w:rsidR="00E64589" w:rsidRPr="00C0452F">
        <w:rPr>
          <w:rStyle w:val="ezkurwreuab5ozgtqnkl"/>
          <w:rFonts w:ascii="GHEA Grapalat" w:hAnsi="GHEA Grapalat"/>
          <w:sz w:val="20"/>
          <w:szCs w:val="20"/>
        </w:rPr>
        <w:t>5</w:t>
      </w:r>
      <w:r w:rsidRPr="00C0452F">
        <w:rPr>
          <w:rStyle w:val="ezkurwreuab5ozgtqnkl"/>
          <w:rFonts w:ascii="GHEA Grapalat" w:hAnsi="GHEA Grapalat"/>
          <w:sz w:val="20"/>
          <w:szCs w:val="20"/>
        </w:rPr>
        <w:t>) Заказчик</w:t>
      </w:r>
      <w:r w:rsidRPr="00C0452F">
        <w:rPr>
          <w:rFonts w:ascii="GHEA Grapalat" w:hAnsi="GHEA Grapalat"/>
          <w:sz w:val="20"/>
          <w:szCs w:val="20"/>
        </w:rPr>
        <w:t xml:space="preserve"> </w:t>
      </w:r>
      <w:r w:rsidRPr="00C0452F">
        <w:rPr>
          <w:rStyle w:val="ezkurwreuab5ozgtqnkl"/>
          <w:rFonts w:ascii="GHEA Grapalat" w:hAnsi="GHEA Grapalat"/>
          <w:sz w:val="20"/>
          <w:szCs w:val="20"/>
        </w:rPr>
        <w:t>производит платеж, установленный договором, финансовому</w:t>
      </w:r>
      <w:r w:rsidRPr="00C0452F">
        <w:rPr>
          <w:rFonts w:ascii="GHEA Grapalat" w:hAnsi="GHEA Grapalat"/>
          <w:sz w:val="20"/>
          <w:szCs w:val="20"/>
        </w:rPr>
        <w:t xml:space="preserve"> </w:t>
      </w:r>
      <w:r w:rsidRPr="00C0452F">
        <w:rPr>
          <w:rStyle w:val="ezkurwreuab5ozgtqnkl"/>
          <w:rFonts w:ascii="GHEA Grapalat" w:hAnsi="GHEA Grapalat"/>
          <w:sz w:val="20"/>
          <w:szCs w:val="20"/>
        </w:rPr>
        <w:t>агенту, если</w:t>
      </w:r>
      <w:r w:rsidRPr="00C0452F">
        <w:rPr>
          <w:rFonts w:ascii="GHEA Grapalat" w:hAnsi="GHEA Grapalat"/>
          <w:sz w:val="20"/>
          <w:szCs w:val="20"/>
        </w:rPr>
        <w:t xml:space="preserve"> </w:t>
      </w:r>
      <w:r w:rsidRPr="00C0452F">
        <w:rPr>
          <w:rStyle w:val="ezkurwreuab5ozgtqnkl"/>
          <w:rFonts w:ascii="GHEA Grapalat" w:hAnsi="GHEA Grapalat"/>
          <w:sz w:val="20"/>
          <w:szCs w:val="20"/>
        </w:rPr>
        <w:t>уведомление</w:t>
      </w:r>
      <w:r w:rsidRPr="00C0452F">
        <w:rPr>
          <w:rFonts w:ascii="GHEA Grapalat" w:hAnsi="GHEA Grapalat"/>
          <w:sz w:val="20"/>
          <w:szCs w:val="20"/>
        </w:rPr>
        <w:t xml:space="preserve"> </w:t>
      </w:r>
      <w:r w:rsidRPr="00C0452F">
        <w:rPr>
          <w:rStyle w:val="ezkurwreuab5ozgtqnkl"/>
          <w:rFonts w:ascii="GHEA Grapalat" w:hAnsi="GHEA Grapalat"/>
          <w:sz w:val="20"/>
          <w:szCs w:val="20"/>
        </w:rPr>
        <w:t>было получено</w:t>
      </w:r>
      <w:r w:rsidRPr="00C0452F">
        <w:rPr>
          <w:rFonts w:ascii="GHEA Grapalat" w:hAnsi="GHEA Grapalat"/>
          <w:sz w:val="20"/>
          <w:szCs w:val="20"/>
        </w:rPr>
        <w:t xml:space="preserve"> </w:t>
      </w:r>
      <w:r w:rsidRPr="00C0452F">
        <w:rPr>
          <w:rStyle w:val="ezkurwreuab5ozgtqnkl"/>
          <w:rFonts w:ascii="GHEA Grapalat" w:hAnsi="GHEA Grapalat"/>
          <w:sz w:val="20"/>
          <w:szCs w:val="20"/>
        </w:rPr>
        <w:t>в день, предшествующий дню внесения Заказчиком платежного поручения и копии протокола в казначейскую систему уполномоченного органа.</w:t>
      </w:r>
    </w:p>
    <w:p w14:paraId="69A497EB" w14:textId="77777777" w:rsidR="00BB28C8" w:rsidRPr="00C0452F" w:rsidRDefault="00BB28C8" w:rsidP="00D13DFB">
      <w:pPr>
        <w:widowControl w:val="0"/>
        <w:tabs>
          <w:tab w:val="left" w:pos="1134"/>
        </w:tabs>
        <w:ind w:firstLine="567"/>
        <w:jc w:val="both"/>
        <w:rPr>
          <w:rFonts w:ascii="GHEA Grapalat" w:hAnsi="GHEA Grapalat"/>
          <w:sz w:val="20"/>
          <w:szCs w:val="20"/>
        </w:rPr>
      </w:pPr>
      <w:r w:rsidRPr="00C0452F">
        <w:rPr>
          <w:rFonts w:ascii="GHEA Grapalat" w:hAnsi="GHEA Grapalat"/>
          <w:sz w:val="20"/>
          <w:szCs w:val="20"/>
        </w:rPr>
        <w:t>8.1</w:t>
      </w:r>
      <w:r w:rsidR="00244B5D" w:rsidRPr="00C0452F">
        <w:rPr>
          <w:rFonts w:ascii="GHEA Grapalat" w:hAnsi="GHEA Grapalat"/>
          <w:sz w:val="20"/>
          <w:szCs w:val="20"/>
        </w:rPr>
        <w:t>3</w:t>
      </w:r>
      <w:r w:rsidRPr="00C0452F">
        <w:rPr>
          <w:rFonts w:ascii="GHEA Grapalat" w:hAnsi="GHEA Grapalat"/>
          <w:sz w:val="20"/>
          <w:szCs w:val="20"/>
        </w:rPr>
        <w:t>.</w:t>
      </w:r>
      <w:r w:rsidRPr="00C0452F">
        <w:rPr>
          <w:rFonts w:ascii="GHEA Grapalat" w:hAnsi="GHEA Grapalat"/>
          <w:sz w:val="20"/>
          <w:szCs w:val="20"/>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6A65016A" w14:textId="77777777" w:rsidR="00BB28C8" w:rsidRPr="00C0452F" w:rsidRDefault="00BB28C8" w:rsidP="00D13DFB">
      <w:pPr>
        <w:widowControl w:val="0"/>
        <w:tabs>
          <w:tab w:val="left" w:pos="1134"/>
        </w:tabs>
        <w:ind w:firstLine="567"/>
        <w:jc w:val="both"/>
        <w:rPr>
          <w:rFonts w:ascii="GHEA Grapalat" w:hAnsi="GHEA Grapalat"/>
          <w:sz w:val="20"/>
          <w:szCs w:val="20"/>
        </w:rPr>
      </w:pPr>
      <w:r w:rsidRPr="00C0452F">
        <w:rPr>
          <w:rFonts w:ascii="GHEA Grapalat" w:hAnsi="GHEA Grapalat"/>
          <w:sz w:val="20"/>
          <w:szCs w:val="20"/>
        </w:rPr>
        <w:t>8.1</w:t>
      </w:r>
      <w:r w:rsidR="00244B5D" w:rsidRPr="00C0452F">
        <w:rPr>
          <w:rFonts w:ascii="GHEA Grapalat" w:hAnsi="GHEA Grapalat"/>
          <w:sz w:val="20"/>
          <w:szCs w:val="20"/>
        </w:rPr>
        <w:t>4</w:t>
      </w:r>
      <w:r w:rsidRPr="00C0452F">
        <w:rPr>
          <w:rFonts w:ascii="GHEA Grapalat" w:hAnsi="GHEA Grapalat"/>
          <w:sz w:val="20"/>
          <w:szCs w:val="20"/>
        </w:rPr>
        <w:t>.</w:t>
      </w:r>
      <w:r w:rsidRPr="00C0452F">
        <w:rPr>
          <w:rFonts w:ascii="GHEA Grapalat" w:hAnsi="GHEA Grapalat"/>
          <w:sz w:val="20"/>
          <w:szCs w:val="20"/>
        </w:rPr>
        <w:tab/>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w:t>
      </w:r>
      <w:r w:rsidR="002346A4" w:rsidRPr="00C0452F">
        <w:rPr>
          <w:rFonts w:ascii="GHEA Grapalat" w:hAnsi="GHEA Grapalat"/>
          <w:sz w:val="20"/>
          <w:szCs w:val="20"/>
        </w:rPr>
        <w:t>,</w:t>
      </w:r>
      <w:r w:rsidRPr="00C0452F">
        <w:rPr>
          <w:rFonts w:ascii="GHEA Grapalat" w:hAnsi="GHEA Grapalat"/>
          <w:sz w:val="20"/>
          <w:szCs w:val="20"/>
        </w:rPr>
        <w:t xml:space="preserve"> № 4.1 </w:t>
      </w:r>
      <w:r w:rsidR="002346A4" w:rsidRPr="00C0452F">
        <w:rPr>
          <w:rFonts w:ascii="GHEA Grapalat" w:hAnsi="GHEA Grapalat"/>
          <w:sz w:val="20"/>
          <w:szCs w:val="20"/>
        </w:rPr>
        <w:t xml:space="preserve">и № 5 </w:t>
      </w:r>
      <w:r w:rsidRPr="00C0452F">
        <w:rPr>
          <w:rFonts w:ascii="GHEA Grapalat" w:hAnsi="GHEA Grapalat"/>
          <w:sz w:val="20"/>
          <w:szCs w:val="20"/>
        </w:rPr>
        <w:t>к настоящему договору считаются неотъемлемой частью договора.</w:t>
      </w:r>
    </w:p>
    <w:p w14:paraId="3FF420B1" w14:textId="77777777" w:rsidR="009F799F" w:rsidRPr="00C0452F" w:rsidRDefault="00BB28C8" w:rsidP="00D13DFB">
      <w:pPr>
        <w:widowControl w:val="0"/>
        <w:tabs>
          <w:tab w:val="left" w:pos="1134"/>
        </w:tabs>
        <w:ind w:firstLine="567"/>
        <w:jc w:val="both"/>
        <w:rPr>
          <w:rFonts w:ascii="GHEA Grapalat" w:hAnsi="GHEA Grapalat"/>
          <w:sz w:val="20"/>
          <w:szCs w:val="20"/>
        </w:rPr>
      </w:pPr>
      <w:r w:rsidRPr="00C0452F">
        <w:rPr>
          <w:rFonts w:ascii="GHEA Grapalat" w:hAnsi="GHEA Grapalat"/>
          <w:sz w:val="20"/>
          <w:szCs w:val="20"/>
        </w:rPr>
        <w:t>8.1</w:t>
      </w:r>
      <w:r w:rsidR="00244B5D" w:rsidRPr="00C0452F">
        <w:rPr>
          <w:rFonts w:ascii="GHEA Grapalat" w:hAnsi="GHEA Grapalat"/>
          <w:sz w:val="20"/>
          <w:szCs w:val="20"/>
        </w:rPr>
        <w:t>5</w:t>
      </w:r>
      <w:r w:rsidRPr="00C0452F">
        <w:rPr>
          <w:rFonts w:ascii="GHEA Grapalat" w:hAnsi="GHEA Grapalat"/>
          <w:sz w:val="20"/>
          <w:szCs w:val="20"/>
        </w:rPr>
        <w:t>.</w:t>
      </w:r>
      <w:r w:rsidRPr="00C0452F">
        <w:rPr>
          <w:rFonts w:ascii="GHEA Grapalat" w:hAnsi="GHEA Grapalat"/>
          <w:sz w:val="20"/>
          <w:szCs w:val="20"/>
        </w:rPr>
        <w:tab/>
        <w:t>К отношениям, связанным с настоящим договором, применяется право Республики Армения.</w:t>
      </w:r>
    </w:p>
    <w:p w14:paraId="74706112" w14:textId="14762AA7" w:rsidR="00BB28C8" w:rsidRPr="00C0452F" w:rsidRDefault="00BB28C8" w:rsidP="00D13DFB">
      <w:pPr>
        <w:widowControl w:val="0"/>
        <w:tabs>
          <w:tab w:val="left" w:pos="1134"/>
          <w:tab w:val="left" w:pos="1276"/>
        </w:tabs>
        <w:ind w:firstLine="567"/>
        <w:jc w:val="both"/>
        <w:rPr>
          <w:rFonts w:ascii="Cambria Math" w:hAnsi="Cambria Math"/>
          <w:lang w:val="hy-AM"/>
        </w:rPr>
      </w:pPr>
      <w:r w:rsidRPr="00C0452F">
        <w:rPr>
          <w:rFonts w:ascii="GHEA Grapalat" w:hAnsi="GHEA Grapalat"/>
          <w:sz w:val="20"/>
          <w:szCs w:val="20"/>
        </w:rPr>
        <w:t>8.1</w:t>
      </w:r>
      <w:r w:rsidR="00244B5D" w:rsidRPr="00C0452F">
        <w:rPr>
          <w:rFonts w:ascii="GHEA Grapalat" w:hAnsi="GHEA Grapalat"/>
          <w:sz w:val="20"/>
          <w:szCs w:val="20"/>
        </w:rPr>
        <w:t>6</w:t>
      </w:r>
      <w:r w:rsidRPr="00C0452F">
        <w:rPr>
          <w:rFonts w:ascii="GHEA Grapalat" w:hAnsi="GHEA Grapalat"/>
          <w:sz w:val="20"/>
          <w:szCs w:val="20"/>
        </w:rPr>
        <w:t>.</w:t>
      </w:r>
      <w:r w:rsidRPr="00C0452F">
        <w:rPr>
          <w:rFonts w:ascii="GHEA Grapalat" w:hAnsi="GHEA Grapalat"/>
          <w:sz w:val="20"/>
          <w:szCs w:val="20"/>
        </w:rPr>
        <w:tab/>
        <w:t xml:space="preserve">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00E27E53" w:rsidRPr="00C0452F">
        <w:rPr>
          <w:rFonts w:ascii="GHEA Grapalat" w:hAnsi="GHEA Grapalat"/>
          <w:sz w:val="20"/>
          <w:szCs w:val="20"/>
        </w:rPr>
        <w:t xml:space="preserve">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выполнения работ, установленного предыдущим соглашением. </w:t>
      </w:r>
      <w:r w:rsidRPr="00C0452F">
        <w:rPr>
          <w:rFonts w:ascii="GHEA Grapalat" w:hAnsi="GHEA Grapalat"/>
          <w:sz w:val="20"/>
          <w:szCs w:val="20"/>
        </w:rPr>
        <w:t xml:space="preserve">Если размер выделенных для исполнения договора финансовых средств превышает </w:t>
      </w:r>
      <w:r w:rsidR="004E3919" w:rsidRPr="00C0452F">
        <w:rPr>
          <w:rFonts w:ascii="GHEA Grapalat" w:hAnsi="GHEA Grapalat"/>
          <w:sz w:val="20"/>
          <w:szCs w:val="20"/>
        </w:rPr>
        <w:t xml:space="preserve">двадцатипятикратный </w:t>
      </w:r>
      <w:r w:rsidRPr="00C0452F">
        <w:rPr>
          <w:rFonts w:ascii="GHEA Grapalat" w:hAnsi="GHEA Grapalat"/>
          <w:sz w:val="20"/>
          <w:szCs w:val="20"/>
        </w:rPr>
        <w:t>кратный размер базовой единицы закупок, то Заказчиком будет заключенo соглашение в случае, если представленн</w:t>
      </w:r>
      <w:r w:rsidR="00F005EE" w:rsidRPr="00C0452F">
        <w:rPr>
          <w:rFonts w:ascii="GHEA Grapalat" w:hAnsi="GHEA Grapalat"/>
          <w:sz w:val="20"/>
          <w:szCs w:val="20"/>
        </w:rPr>
        <w:t>ые</w:t>
      </w:r>
      <w:r w:rsidRPr="00C0452F">
        <w:rPr>
          <w:rFonts w:ascii="GHEA Grapalat" w:hAnsi="GHEA Grapalat"/>
          <w:sz w:val="20"/>
          <w:szCs w:val="20"/>
        </w:rPr>
        <w:t xml:space="preserve"> Подрядчиком в виде неустойки </w:t>
      </w:r>
      <w:r w:rsidR="00605DF5" w:rsidRPr="00C0452F">
        <w:rPr>
          <w:rFonts w:ascii="GHEA Grapalat" w:hAnsi="GHEA Grapalat"/>
          <w:sz w:val="20"/>
          <w:szCs w:val="20"/>
        </w:rPr>
        <w:t xml:space="preserve">обеспечение </w:t>
      </w:r>
      <w:r w:rsidRPr="00C0452F">
        <w:rPr>
          <w:rFonts w:ascii="GHEA Grapalat" w:hAnsi="GHEA Grapalat"/>
          <w:sz w:val="20"/>
          <w:szCs w:val="20"/>
        </w:rPr>
        <w:t>договора заменя</w:t>
      </w:r>
      <w:r w:rsidR="00C3050C" w:rsidRPr="00C0452F">
        <w:rPr>
          <w:rFonts w:ascii="GHEA Grapalat" w:hAnsi="GHEA Grapalat"/>
          <w:sz w:val="20"/>
          <w:szCs w:val="20"/>
        </w:rPr>
        <w:t>ю</w:t>
      </w:r>
      <w:r w:rsidRPr="00C0452F">
        <w:rPr>
          <w:rFonts w:ascii="GHEA Grapalat" w:hAnsi="GHEA Grapalat"/>
          <w:sz w:val="20"/>
          <w:szCs w:val="20"/>
        </w:rPr>
        <w:t>тся гарантией или наличными деньгами, с учетом требований абзаца "б" подпункта 1</w:t>
      </w:r>
      <w:r w:rsidR="00F005EE" w:rsidRPr="00C0452F">
        <w:rPr>
          <w:rFonts w:ascii="GHEA Grapalat" w:hAnsi="GHEA Grapalat"/>
          <w:sz w:val="20"/>
          <w:szCs w:val="20"/>
        </w:rPr>
        <w:t>7</w:t>
      </w:r>
      <w:r w:rsidRPr="00C0452F">
        <w:rPr>
          <w:rFonts w:ascii="GHEA Grapalat" w:hAnsi="GHEA Grapalat"/>
          <w:sz w:val="20"/>
          <w:szCs w:val="20"/>
        </w:rPr>
        <w:t xml:space="preserve"> пункта 32 Приложения № 1 к Постановлению Правительства Республики Армения № 526-N от 4 мая 2017 года. При этом Подрядчик заключает соглашение, а при замене </w:t>
      </w:r>
      <w:r w:rsidR="00817E19" w:rsidRPr="00C0452F">
        <w:rPr>
          <w:rFonts w:ascii="GHEA Grapalat" w:hAnsi="GHEA Grapalat"/>
          <w:sz w:val="20"/>
          <w:szCs w:val="20"/>
        </w:rPr>
        <w:t xml:space="preserve">обеспечения </w:t>
      </w:r>
      <w:r w:rsidRPr="00C0452F">
        <w:rPr>
          <w:rFonts w:ascii="GHEA Grapalat" w:hAnsi="GHEA Grapalat"/>
          <w:sz w:val="20"/>
          <w:szCs w:val="20"/>
        </w:rPr>
        <w:t xml:space="preserve">договора </w:t>
      </w:r>
      <w:r w:rsidR="00817E19" w:rsidRPr="00C0452F">
        <w:rPr>
          <w:rFonts w:ascii="GHEA Grapalat" w:hAnsi="GHEA Grapalat"/>
          <w:sz w:val="20"/>
          <w:szCs w:val="20"/>
        </w:rPr>
        <w:t>представленног</w:t>
      </w:r>
      <w:r w:rsidR="00D670E6" w:rsidRPr="00C0452F">
        <w:rPr>
          <w:rFonts w:ascii="GHEA Grapalat" w:hAnsi="GHEA Grapalat"/>
          <w:sz w:val="20"/>
          <w:szCs w:val="20"/>
        </w:rPr>
        <w:t>о</w:t>
      </w:r>
      <w:r w:rsidR="00817E19" w:rsidRPr="00C0452F">
        <w:rPr>
          <w:rFonts w:ascii="GHEA Grapalat" w:hAnsi="GHEA Grapalat"/>
          <w:sz w:val="20"/>
          <w:szCs w:val="20"/>
        </w:rPr>
        <w:t xml:space="preserve"> </w:t>
      </w:r>
      <w:r w:rsidRPr="00C0452F">
        <w:rPr>
          <w:rFonts w:ascii="GHEA Grapalat" w:hAnsi="GHEA Grapalat"/>
          <w:sz w:val="20"/>
          <w:szCs w:val="20"/>
        </w:rPr>
        <w:t>в виде неустойки, также представляет Заказчику нов</w:t>
      </w:r>
      <w:r w:rsidR="003937C5" w:rsidRPr="00C0452F">
        <w:rPr>
          <w:rFonts w:ascii="GHEA Grapalat" w:hAnsi="GHEA Grapalat"/>
          <w:sz w:val="20"/>
          <w:szCs w:val="20"/>
        </w:rPr>
        <w:t>ые</w:t>
      </w:r>
      <w:r w:rsidRPr="00C0452F">
        <w:rPr>
          <w:rFonts w:ascii="GHEA Grapalat" w:hAnsi="GHEA Grapalat"/>
          <w:sz w:val="20"/>
          <w:szCs w:val="20"/>
        </w:rPr>
        <w:t xml:space="preserve"> обеспечени</w:t>
      </w:r>
      <w:r w:rsidR="003937C5" w:rsidRPr="00C0452F">
        <w:rPr>
          <w:rFonts w:ascii="GHEA Grapalat" w:hAnsi="GHEA Grapalat"/>
          <w:sz w:val="20"/>
          <w:szCs w:val="20"/>
        </w:rPr>
        <w:t xml:space="preserve">я </w:t>
      </w:r>
      <w:r w:rsidRPr="00C0452F">
        <w:rPr>
          <w:rFonts w:ascii="GHEA Grapalat" w:hAnsi="GHEA Grapalat"/>
          <w:sz w:val="20"/>
          <w:szCs w:val="20"/>
        </w:rPr>
        <w:t xml:space="preserve"> в течение </w:t>
      </w:r>
      <w:r w:rsidR="00A66D88" w:rsidRPr="00C0452F">
        <w:rPr>
          <w:rFonts w:ascii="GHEA Grapalat" w:hAnsi="GHEA Grapalat"/>
          <w:sz w:val="20"/>
          <w:szCs w:val="20"/>
        </w:rPr>
        <w:t xml:space="preserve"> ---- </w:t>
      </w:r>
      <w:r w:rsidRPr="00C0452F">
        <w:rPr>
          <w:rFonts w:ascii="GHEA Grapalat" w:hAnsi="GHEA Grapalat"/>
          <w:sz w:val="20"/>
          <w:szCs w:val="20"/>
        </w:rPr>
        <w:t>рабочих дней со дня получения извещения о заключении соглашения. В противном случае договор расторгается Заказчиком в одностороннем порядке</w:t>
      </w:r>
      <w:r w:rsidR="00E4523E" w:rsidRPr="00C0452F">
        <w:rPr>
          <w:rFonts w:ascii="Cambria Math" w:hAnsi="Cambria Math"/>
          <w:sz w:val="20"/>
          <w:szCs w:val="20"/>
          <w:lang w:val="hy-AM"/>
        </w:rPr>
        <w:t>․</w:t>
      </w:r>
    </w:p>
    <w:p w14:paraId="1648EB2C" w14:textId="61EFAB8D" w:rsidR="00BB28C8" w:rsidRPr="00C0452F" w:rsidRDefault="00BB28C8" w:rsidP="00AC7843">
      <w:pPr>
        <w:widowControl w:val="0"/>
        <w:jc w:val="center"/>
        <w:rPr>
          <w:rFonts w:ascii="GHEA Grapalat" w:hAnsi="GHEA Grapalat"/>
          <w:b/>
          <w:sz w:val="20"/>
          <w:szCs w:val="20"/>
        </w:rPr>
      </w:pPr>
      <w:r w:rsidRPr="00C0452F">
        <w:rPr>
          <w:rFonts w:ascii="GHEA Grapalat" w:hAnsi="GHEA Grapalat"/>
          <w:b/>
          <w:sz w:val="20"/>
          <w:szCs w:val="20"/>
        </w:rPr>
        <w:t>9. АДРЕСА, БАНКОВСКИЕ РЕКВИЗИТЫ И ПОДПИСИ СТОРОН</w:t>
      </w:r>
    </w:p>
    <w:p w14:paraId="42952EF8" w14:textId="77777777" w:rsidR="00AC7843" w:rsidRPr="00C0452F" w:rsidRDefault="00AC7843" w:rsidP="00AC7843">
      <w:pPr>
        <w:widowControl w:val="0"/>
        <w:jc w:val="center"/>
        <w:rPr>
          <w:rFonts w:ascii="GHEA Grapalat" w:hAnsi="GHEA Grapalat" w:cs="Sylfaen"/>
          <w:b/>
          <w:sz w:val="20"/>
          <w:szCs w:val="20"/>
        </w:rPr>
      </w:pPr>
    </w:p>
    <w:tbl>
      <w:tblPr>
        <w:tblW w:w="9639" w:type="dxa"/>
        <w:jc w:val="center"/>
        <w:tblLayout w:type="fixed"/>
        <w:tblLook w:val="0000" w:firstRow="0" w:lastRow="0" w:firstColumn="0" w:lastColumn="0" w:noHBand="0" w:noVBand="0"/>
      </w:tblPr>
      <w:tblGrid>
        <w:gridCol w:w="4536"/>
        <w:gridCol w:w="760"/>
        <w:gridCol w:w="4343"/>
      </w:tblGrid>
      <w:tr w:rsidR="00BB28C8" w:rsidRPr="00C0452F" w14:paraId="527F1D7F" w14:textId="77777777" w:rsidTr="003D2146">
        <w:trPr>
          <w:jc w:val="center"/>
        </w:trPr>
        <w:tc>
          <w:tcPr>
            <w:tcW w:w="4536" w:type="dxa"/>
          </w:tcPr>
          <w:p w14:paraId="0672C5BD" w14:textId="7037A566" w:rsidR="00BB28C8" w:rsidRPr="00C0452F" w:rsidRDefault="00BB28C8" w:rsidP="00AC7843">
            <w:pPr>
              <w:widowControl w:val="0"/>
              <w:jc w:val="center"/>
              <w:rPr>
                <w:rFonts w:ascii="GHEA Grapalat" w:hAnsi="GHEA Grapalat"/>
                <w:b/>
                <w:sz w:val="20"/>
                <w:szCs w:val="20"/>
              </w:rPr>
            </w:pPr>
            <w:r w:rsidRPr="00C0452F">
              <w:rPr>
                <w:rFonts w:ascii="GHEA Grapalat" w:hAnsi="GHEA Grapalat"/>
                <w:b/>
                <w:sz w:val="20"/>
                <w:szCs w:val="20"/>
              </w:rPr>
              <w:t>ЗАКАЗЧИК</w:t>
            </w:r>
          </w:p>
          <w:p w14:paraId="21D13AEF" w14:textId="77777777" w:rsidR="00AC7843" w:rsidRPr="00C0452F" w:rsidRDefault="00AC7843" w:rsidP="00AC7843">
            <w:pPr>
              <w:widowControl w:val="0"/>
              <w:jc w:val="center"/>
              <w:rPr>
                <w:rFonts w:ascii="GHEA Grapalat" w:hAnsi="GHEA Grapalat" w:cs="Sylfaen"/>
                <w:b/>
                <w:bCs/>
                <w:sz w:val="20"/>
                <w:szCs w:val="20"/>
              </w:rPr>
            </w:pPr>
          </w:p>
          <w:p w14:paraId="7C189376" w14:textId="77777777" w:rsidR="00BB28C8" w:rsidRPr="00C0452F" w:rsidRDefault="00BB28C8" w:rsidP="00AC7843">
            <w:pPr>
              <w:widowControl w:val="0"/>
              <w:jc w:val="center"/>
              <w:rPr>
                <w:rFonts w:ascii="GHEA Grapalat" w:hAnsi="GHEA Grapalat"/>
                <w:sz w:val="20"/>
                <w:szCs w:val="20"/>
                <w:lang w:val="en-US"/>
              </w:rPr>
            </w:pPr>
            <w:r w:rsidRPr="00C0452F">
              <w:rPr>
                <w:rFonts w:ascii="GHEA Grapalat" w:hAnsi="GHEA Grapalat"/>
                <w:sz w:val="20"/>
                <w:szCs w:val="20"/>
                <w:lang w:val="en-US"/>
              </w:rPr>
              <w:t>______________________</w:t>
            </w:r>
          </w:p>
          <w:p w14:paraId="55DE11B9" w14:textId="2EDBC0DE" w:rsidR="00BB28C8" w:rsidRPr="00C0452F" w:rsidRDefault="00BB28C8" w:rsidP="00AC7843">
            <w:pPr>
              <w:widowControl w:val="0"/>
              <w:jc w:val="center"/>
              <w:rPr>
                <w:rFonts w:ascii="GHEA Grapalat" w:hAnsi="GHEA Grapalat"/>
                <w:sz w:val="20"/>
                <w:szCs w:val="20"/>
                <w:vertAlign w:val="superscript"/>
              </w:rPr>
            </w:pPr>
            <w:r w:rsidRPr="00C0452F">
              <w:rPr>
                <w:rFonts w:ascii="GHEA Grapalat" w:hAnsi="GHEA Grapalat"/>
                <w:sz w:val="20"/>
                <w:szCs w:val="20"/>
                <w:vertAlign w:val="superscript"/>
              </w:rPr>
              <w:t>/подпись/</w:t>
            </w:r>
          </w:p>
          <w:p w14:paraId="3F82BEB8" w14:textId="77777777" w:rsidR="00AC7843" w:rsidRPr="00C0452F" w:rsidRDefault="00AC7843" w:rsidP="00AC7843">
            <w:pPr>
              <w:widowControl w:val="0"/>
              <w:jc w:val="center"/>
              <w:rPr>
                <w:rFonts w:ascii="GHEA Grapalat" w:hAnsi="GHEA Grapalat"/>
                <w:sz w:val="20"/>
                <w:szCs w:val="20"/>
                <w:vertAlign w:val="superscript"/>
              </w:rPr>
            </w:pPr>
          </w:p>
          <w:p w14:paraId="435AC9C9" w14:textId="77777777" w:rsidR="00BB28C8" w:rsidRPr="00C0452F" w:rsidRDefault="00BB28C8" w:rsidP="00AC7843">
            <w:pPr>
              <w:widowControl w:val="0"/>
              <w:jc w:val="center"/>
              <w:rPr>
                <w:rFonts w:ascii="GHEA Grapalat" w:hAnsi="GHEA Grapalat"/>
                <w:sz w:val="20"/>
                <w:szCs w:val="20"/>
              </w:rPr>
            </w:pPr>
            <w:r w:rsidRPr="00C0452F">
              <w:rPr>
                <w:rFonts w:ascii="GHEA Grapalat" w:hAnsi="GHEA Grapalat"/>
                <w:sz w:val="20"/>
                <w:szCs w:val="20"/>
              </w:rPr>
              <w:t>М. П.</w:t>
            </w:r>
          </w:p>
        </w:tc>
        <w:tc>
          <w:tcPr>
            <w:tcW w:w="760" w:type="dxa"/>
          </w:tcPr>
          <w:p w14:paraId="0CFC0D39" w14:textId="77777777" w:rsidR="00BB28C8" w:rsidRPr="00C0452F" w:rsidRDefault="00BB28C8" w:rsidP="00AC7843">
            <w:pPr>
              <w:widowControl w:val="0"/>
              <w:jc w:val="center"/>
              <w:rPr>
                <w:rFonts w:ascii="GHEA Grapalat" w:hAnsi="GHEA Grapalat"/>
                <w:sz w:val="20"/>
                <w:szCs w:val="20"/>
              </w:rPr>
            </w:pPr>
          </w:p>
        </w:tc>
        <w:tc>
          <w:tcPr>
            <w:tcW w:w="4343" w:type="dxa"/>
          </w:tcPr>
          <w:p w14:paraId="3C93F815" w14:textId="72CEA67B" w:rsidR="00BB28C8" w:rsidRPr="00C0452F" w:rsidRDefault="00BB28C8" w:rsidP="00AC7843">
            <w:pPr>
              <w:widowControl w:val="0"/>
              <w:jc w:val="center"/>
              <w:rPr>
                <w:rFonts w:ascii="GHEA Grapalat" w:hAnsi="GHEA Grapalat"/>
                <w:b/>
                <w:sz w:val="20"/>
                <w:szCs w:val="20"/>
              </w:rPr>
            </w:pPr>
            <w:r w:rsidRPr="00C0452F">
              <w:rPr>
                <w:rFonts w:ascii="GHEA Grapalat" w:hAnsi="GHEA Grapalat"/>
                <w:b/>
                <w:sz w:val="20"/>
                <w:szCs w:val="20"/>
              </w:rPr>
              <w:t>ПОДРЯДЧИК</w:t>
            </w:r>
          </w:p>
          <w:p w14:paraId="7CD5BDB5" w14:textId="77777777" w:rsidR="00AC7843" w:rsidRPr="00C0452F" w:rsidRDefault="00AC7843" w:rsidP="00AC7843">
            <w:pPr>
              <w:widowControl w:val="0"/>
              <w:jc w:val="center"/>
              <w:rPr>
                <w:rFonts w:ascii="GHEA Grapalat" w:hAnsi="GHEA Grapalat" w:cs="Sylfaen"/>
                <w:b/>
                <w:bCs/>
                <w:sz w:val="20"/>
                <w:szCs w:val="20"/>
              </w:rPr>
            </w:pPr>
          </w:p>
          <w:p w14:paraId="13A11632" w14:textId="77777777" w:rsidR="00BB28C8" w:rsidRPr="00C0452F" w:rsidRDefault="00BB28C8" w:rsidP="00AC7843">
            <w:pPr>
              <w:widowControl w:val="0"/>
              <w:jc w:val="center"/>
              <w:rPr>
                <w:rFonts w:ascii="GHEA Grapalat" w:hAnsi="GHEA Grapalat"/>
                <w:sz w:val="20"/>
                <w:szCs w:val="20"/>
                <w:lang w:val="en-US"/>
              </w:rPr>
            </w:pPr>
            <w:r w:rsidRPr="00C0452F">
              <w:rPr>
                <w:rFonts w:ascii="GHEA Grapalat" w:hAnsi="GHEA Grapalat"/>
                <w:sz w:val="20"/>
                <w:szCs w:val="20"/>
                <w:lang w:val="en-US"/>
              </w:rPr>
              <w:t>___________________</w:t>
            </w:r>
          </w:p>
          <w:p w14:paraId="25DD4A77" w14:textId="15DB69EB" w:rsidR="00BB28C8" w:rsidRPr="00C0452F" w:rsidRDefault="00BB28C8" w:rsidP="00AC7843">
            <w:pPr>
              <w:widowControl w:val="0"/>
              <w:jc w:val="center"/>
              <w:rPr>
                <w:rFonts w:ascii="GHEA Grapalat" w:hAnsi="GHEA Grapalat"/>
                <w:sz w:val="20"/>
                <w:szCs w:val="20"/>
                <w:vertAlign w:val="superscript"/>
              </w:rPr>
            </w:pPr>
            <w:r w:rsidRPr="00C0452F">
              <w:rPr>
                <w:rFonts w:ascii="GHEA Grapalat" w:hAnsi="GHEA Grapalat"/>
                <w:sz w:val="20"/>
                <w:szCs w:val="20"/>
                <w:vertAlign w:val="superscript"/>
              </w:rPr>
              <w:t>/подпись/</w:t>
            </w:r>
          </w:p>
          <w:p w14:paraId="1D7B2461" w14:textId="77777777" w:rsidR="00AC7843" w:rsidRPr="00C0452F" w:rsidRDefault="00AC7843" w:rsidP="00AC7843">
            <w:pPr>
              <w:widowControl w:val="0"/>
              <w:jc w:val="center"/>
              <w:rPr>
                <w:rFonts w:ascii="GHEA Grapalat" w:hAnsi="GHEA Grapalat"/>
                <w:sz w:val="20"/>
                <w:szCs w:val="20"/>
                <w:vertAlign w:val="superscript"/>
              </w:rPr>
            </w:pPr>
          </w:p>
          <w:p w14:paraId="357E89F4" w14:textId="77777777" w:rsidR="00BB28C8" w:rsidRPr="00C0452F" w:rsidRDefault="00BB28C8" w:rsidP="00AC7843">
            <w:pPr>
              <w:widowControl w:val="0"/>
              <w:jc w:val="center"/>
              <w:rPr>
                <w:rFonts w:ascii="GHEA Grapalat" w:hAnsi="GHEA Grapalat"/>
                <w:sz w:val="20"/>
                <w:szCs w:val="20"/>
              </w:rPr>
            </w:pPr>
            <w:r w:rsidRPr="00C0452F">
              <w:rPr>
                <w:rFonts w:ascii="GHEA Grapalat" w:hAnsi="GHEA Grapalat"/>
                <w:sz w:val="20"/>
                <w:szCs w:val="20"/>
              </w:rPr>
              <w:t>М. П.</w:t>
            </w:r>
          </w:p>
        </w:tc>
      </w:tr>
    </w:tbl>
    <w:p w14:paraId="719B7264" w14:textId="77777777" w:rsidR="00BB28C8" w:rsidRPr="00C0452F" w:rsidRDefault="00BB28C8" w:rsidP="00394BB3">
      <w:pPr>
        <w:widowControl w:val="0"/>
        <w:tabs>
          <w:tab w:val="left" w:pos="1276"/>
        </w:tabs>
        <w:ind w:firstLine="567"/>
        <w:jc w:val="both"/>
        <w:rPr>
          <w:rFonts w:ascii="GHEA Grapalat" w:hAnsi="GHEA Grapalat"/>
          <w:i/>
          <w:sz w:val="20"/>
          <w:szCs w:val="20"/>
          <w:lang w:val="en-US"/>
        </w:rPr>
      </w:pPr>
    </w:p>
    <w:p w14:paraId="73805DB0" w14:textId="77777777" w:rsidR="00BB28C8" w:rsidRPr="00C0452F" w:rsidRDefault="00BB28C8" w:rsidP="00394BB3">
      <w:pPr>
        <w:widowControl w:val="0"/>
        <w:tabs>
          <w:tab w:val="left" w:pos="1276"/>
        </w:tabs>
        <w:ind w:firstLine="567"/>
        <w:jc w:val="both"/>
        <w:rPr>
          <w:rFonts w:ascii="GHEA Grapalat" w:hAnsi="GHEA Grapalat"/>
          <w:sz w:val="20"/>
          <w:szCs w:val="20"/>
          <w:u w:val="single"/>
        </w:rPr>
      </w:pPr>
      <w:r w:rsidRPr="00C0452F">
        <w:rPr>
          <w:rFonts w:ascii="GHEA Grapalat" w:hAnsi="GHEA Grapalat"/>
          <w:i/>
          <w:sz w:val="20"/>
          <w:szCs w:val="20"/>
        </w:rPr>
        <w:t>В случае необходимости в проект договора могут быть включены не противоречащие законодательству Республики Армения положения.</w:t>
      </w:r>
    </w:p>
    <w:p w14:paraId="7ECA1393" w14:textId="2B0F6081" w:rsidR="00323C68" w:rsidRPr="00C0452F" w:rsidRDefault="00323C68">
      <w:pPr>
        <w:rPr>
          <w:rFonts w:ascii="GHEA Grapalat" w:hAnsi="GHEA Grapalat"/>
          <w:i/>
          <w:lang w:val="hy-AM"/>
        </w:rPr>
      </w:pPr>
    </w:p>
    <w:p w14:paraId="07F61034" w14:textId="674B761D" w:rsidR="00394BB3" w:rsidRPr="00C0452F" w:rsidRDefault="00394BB3">
      <w:pPr>
        <w:rPr>
          <w:rFonts w:ascii="GHEA Grapalat" w:hAnsi="GHEA Grapalat"/>
          <w:i/>
          <w:lang w:val="hy-AM"/>
        </w:rPr>
      </w:pPr>
    </w:p>
    <w:p w14:paraId="54FF25F4" w14:textId="5B5FDF4D" w:rsidR="009006E1" w:rsidRPr="00C0452F" w:rsidRDefault="009006E1">
      <w:pPr>
        <w:rPr>
          <w:rFonts w:ascii="GHEA Grapalat" w:hAnsi="GHEA Grapalat"/>
          <w:i/>
          <w:lang w:val="hy-AM"/>
        </w:rPr>
      </w:pPr>
    </w:p>
    <w:p w14:paraId="080668C3" w14:textId="78EDC7DE" w:rsidR="009006E1" w:rsidRPr="00C0452F" w:rsidRDefault="009006E1">
      <w:pPr>
        <w:rPr>
          <w:rFonts w:ascii="GHEA Grapalat" w:hAnsi="GHEA Grapalat"/>
          <w:i/>
          <w:lang w:val="hy-AM"/>
        </w:rPr>
      </w:pPr>
    </w:p>
    <w:p w14:paraId="55199758" w14:textId="51CFE302" w:rsidR="009006E1" w:rsidRPr="00C0452F" w:rsidRDefault="009006E1">
      <w:pPr>
        <w:rPr>
          <w:rFonts w:ascii="GHEA Grapalat" w:hAnsi="GHEA Grapalat"/>
          <w:i/>
          <w:lang w:val="hy-AM"/>
        </w:rPr>
      </w:pPr>
    </w:p>
    <w:p w14:paraId="2F44ADFA" w14:textId="78D31906" w:rsidR="009006E1" w:rsidRPr="00C0452F" w:rsidRDefault="009006E1">
      <w:pPr>
        <w:rPr>
          <w:rFonts w:ascii="GHEA Grapalat" w:hAnsi="GHEA Grapalat"/>
          <w:i/>
          <w:lang w:val="hy-AM"/>
        </w:rPr>
      </w:pPr>
    </w:p>
    <w:p w14:paraId="5573E6C7" w14:textId="4EC40B56" w:rsidR="009006E1" w:rsidRPr="00C0452F" w:rsidRDefault="009006E1">
      <w:pPr>
        <w:rPr>
          <w:rFonts w:ascii="GHEA Grapalat" w:hAnsi="GHEA Grapalat"/>
          <w:i/>
          <w:lang w:val="hy-AM"/>
        </w:rPr>
      </w:pPr>
    </w:p>
    <w:p w14:paraId="51F3C599" w14:textId="0FF052E1" w:rsidR="00276EB7" w:rsidRPr="00C0452F" w:rsidRDefault="00276EB7">
      <w:pPr>
        <w:rPr>
          <w:rFonts w:ascii="GHEA Grapalat" w:hAnsi="GHEA Grapalat"/>
          <w:i/>
          <w:lang w:val="hy-AM"/>
        </w:rPr>
      </w:pPr>
    </w:p>
    <w:p w14:paraId="11A8427B" w14:textId="7F0B19C2" w:rsidR="00276EB7" w:rsidRPr="00C0452F" w:rsidRDefault="00276EB7">
      <w:pPr>
        <w:rPr>
          <w:rFonts w:ascii="GHEA Grapalat" w:hAnsi="GHEA Grapalat"/>
          <w:i/>
          <w:lang w:val="hy-AM"/>
        </w:rPr>
      </w:pPr>
    </w:p>
    <w:p w14:paraId="509DDD5F" w14:textId="2BCE3FF5" w:rsidR="00276EB7" w:rsidRPr="00C0452F" w:rsidRDefault="00276EB7">
      <w:pPr>
        <w:rPr>
          <w:rFonts w:ascii="GHEA Grapalat" w:hAnsi="GHEA Grapalat"/>
          <w:i/>
          <w:lang w:val="hy-AM"/>
        </w:rPr>
      </w:pPr>
    </w:p>
    <w:p w14:paraId="3702B254" w14:textId="7D80224B" w:rsidR="00276EB7" w:rsidRPr="00C0452F" w:rsidRDefault="00276EB7">
      <w:pPr>
        <w:rPr>
          <w:rFonts w:ascii="GHEA Grapalat" w:hAnsi="GHEA Grapalat"/>
          <w:i/>
          <w:lang w:val="hy-AM"/>
        </w:rPr>
      </w:pPr>
    </w:p>
    <w:p w14:paraId="295DDCC6" w14:textId="77777777" w:rsidR="00BB28C8" w:rsidRPr="00C0452F" w:rsidRDefault="00BB28C8" w:rsidP="00394BB3">
      <w:pPr>
        <w:widowControl w:val="0"/>
        <w:ind w:firstLine="567"/>
        <w:jc w:val="right"/>
        <w:rPr>
          <w:rFonts w:ascii="GHEA Grapalat" w:hAnsi="GHEA Grapalat" w:cs="Arial"/>
          <w:iCs/>
          <w:sz w:val="20"/>
          <w:szCs w:val="20"/>
        </w:rPr>
      </w:pPr>
      <w:r w:rsidRPr="00C0452F">
        <w:rPr>
          <w:rFonts w:ascii="GHEA Grapalat" w:hAnsi="GHEA Grapalat"/>
          <w:iCs/>
          <w:sz w:val="20"/>
          <w:szCs w:val="20"/>
        </w:rPr>
        <w:t>Приложение № 1</w:t>
      </w:r>
    </w:p>
    <w:p w14:paraId="42BF3F18" w14:textId="77777777" w:rsidR="00C303E1" w:rsidRPr="00C0452F" w:rsidRDefault="00BB28C8" w:rsidP="00C303E1">
      <w:pPr>
        <w:widowControl w:val="0"/>
        <w:ind w:firstLine="567"/>
        <w:jc w:val="right"/>
        <w:rPr>
          <w:rFonts w:ascii="GHEA Grapalat" w:hAnsi="GHEA Grapalat"/>
          <w:iCs/>
          <w:sz w:val="20"/>
          <w:szCs w:val="20"/>
          <w:lang w:val="hy-AM"/>
        </w:rPr>
      </w:pPr>
      <w:r w:rsidRPr="00C0452F">
        <w:rPr>
          <w:rFonts w:ascii="GHEA Grapalat" w:hAnsi="GHEA Grapalat"/>
          <w:iCs/>
          <w:sz w:val="20"/>
          <w:szCs w:val="20"/>
        </w:rPr>
        <w:t>к Договору под кодом</w:t>
      </w:r>
      <w:r w:rsidR="00394BB3" w:rsidRPr="00C0452F">
        <w:rPr>
          <w:rFonts w:ascii="GHEA Grapalat" w:hAnsi="GHEA Grapalat"/>
          <w:iCs/>
          <w:sz w:val="20"/>
          <w:szCs w:val="20"/>
          <w:lang w:val="hy-AM"/>
        </w:rPr>
        <w:t xml:space="preserve"> </w:t>
      </w:r>
    </w:p>
    <w:p w14:paraId="10EB60D7" w14:textId="0385E56D" w:rsidR="00BB28C8" w:rsidRPr="00C0452F" w:rsidRDefault="00394BB3" w:rsidP="00C303E1">
      <w:pPr>
        <w:widowControl w:val="0"/>
        <w:ind w:firstLine="567"/>
        <w:jc w:val="right"/>
        <w:rPr>
          <w:rFonts w:ascii="GHEA Grapalat" w:hAnsi="GHEA Grapalat"/>
          <w:iCs/>
          <w:sz w:val="20"/>
          <w:szCs w:val="20"/>
          <w:lang w:val="hy-AM"/>
        </w:rPr>
      </w:pPr>
      <w:r w:rsidRPr="00C0452F">
        <w:rPr>
          <w:rFonts w:ascii="GHEA Grapalat" w:hAnsi="GHEA Grapalat"/>
          <w:b/>
          <w:iCs/>
          <w:sz w:val="20"/>
          <w:szCs w:val="20"/>
        </w:rPr>
        <w:t>HH NGN K BMAShDzB</w:t>
      </w:r>
      <w:r w:rsidRPr="00C0452F">
        <w:rPr>
          <w:rFonts w:ascii="GHEA Grapalat" w:hAnsi="GHEA Grapalat"/>
          <w:b/>
          <w:iCs/>
          <w:sz w:val="20"/>
          <w:szCs w:val="20"/>
          <w:lang w:val="hy-AM"/>
        </w:rPr>
        <w:t>-25</w:t>
      </w:r>
      <w:r w:rsidRPr="00C0452F">
        <w:rPr>
          <w:rFonts w:ascii="GHEA Grapalat" w:hAnsi="GHEA Grapalat"/>
          <w:b/>
          <w:iCs/>
          <w:sz w:val="20"/>
          <w:szCs w:val="20"/>
        </w:rPr>
        <w:t>/</w:t>
      </w:r>
      <w:r w:rsidRPr="00C0452F">
        <w:rPr>
          <w:rFonts w:ascii="GHEA Grapalat" w:hAnsi="GHEA Grapalat"/>
          <w:b/>
          <w:iCs/>
          <w:sz w:val="20"/>
          <w:szCs w:val="20"/>
          <w:lang w:val="hy-AM"/>
        </w:rPr>
        <w:t>5</w:t>
      </w:r>
      <w:r w:rsidR="00BB28C8" w:rsidRPr="00C0452F">
        <w:rPr>
          <w:rFonts w:ascii="GHEA Grapalat" w:hAnsi="GHEA Grapalat" w:cs="Arial"/>
          <w:iCs/>
          <w:sz w:val="20"/>
          <w:szCs w:val="20"/>
        </w:rPr>
        <w:br/>
      </w:r>
      <w:r w:rsidR="00BB28C8" w:rsidRPr="00C0452F">
        <w:rPr>
          <w:rFonts w:ascii="GHEA Grapalat" w:hAnsi="GHEA Grapalat"/>
          <w:iCs/>
          <w:sz w:val="20"/>
          <w:szCs w:val="20"/>
        </w:rPr>
        <w:t xml:space="preserve">заключенному " </w:t>
      </w:r>
      <w:r w:rsidRPr="00C0452F">
        <w:rPr>
          <w:rFonts w:ascii="GHEA Grapalat" w:hAnsi="GHEA Grapalat"/>
          <w:iCs/>
          <w:sz w:val="20"/>
          <w:szCs w:val="20"/>
          <w:lang w:val="hy-AM"/>
        </w:rPr>
        <w:t xml:space="preserve"> </w:t>
      </w:r>
      <w:r w:rsidR="00BB28C8" w:rsidRPr="00C0452F">
        <w:rPr>
          <w:rFonts w:ascii="GHEA Grapalat" w:hAnsi="GHEA Grapalat"/>
          <w:iCs/>
          <w:sz w:val="20"/>
          <w:szCs w:val="20"/>
        </w:rPr>
        <w:t>"  20</w:t>
      </w:r>
      <w:r w:rsidRPr="00C0452F">
        <w:rPr>
          <w:rFonts w:ascii="GHEA Grapalat" w:hAnsi="GHEA Grapalat"/>
          <w:iCs/>
          <w:sz w:val="20"/>
          <w:szCs w:val="20"/>
          <w:lang w:val="hy-AM"/>
        </w:rPr>
        <w:t>25</w:t>
      </w:r>
      <w:r w:rsidR="00BB28C8" w:rsidRPr="00C0452F">
        <w:rPr>
          <w:rFonts w:ascii="GHEA Grapalat" w:hAnsi="GHEA Grapalat"/>
          <w:iCs/>
          <w:sz w:val="20"/>
          <w:szCs w:val="20"/>
        </w:rPr>
        <w:t>г.</w:t>
      </w:r>
    </w:p>
    <w:p w14:paraId="30EEC178" w14:textId="77777777" w:rsidR="00BB28C8" w:rsidRPr="00C0452F" w:rsidRDefault="00BB28C8" w:rsidP="00BB28C8">
      <w:pPr>
        <w:widowControl w:val="0"/>
        <w:spacing w:after="160" w:line="360" w:lineRule="auto"/>
        <w:ind w:firstLine="567"/>
        <w:jc w:val="center"/>
        <w:rPr>
          <w:rFonts w:ascii="GHEA Grapalat" w:hAnsi="GHEA Grapalat"/>
          <w:b/>
        </w:rPr>
      </w:pPr>
    </w:p>
    <w:p w14:paraId="5280D642" w14:textId="77777777" w:rsidR="00BB28C8" w:rsidRPr="00C0452F" w:rsidRDefault="008B56A4" w:rsidP="00BB28C8">
      <w:pPr>
        <w:widowControl w:val="0"/>
        <w:spacing w:after="160" w:line="360" w:lineRule="auto"/>
        <w:ind w:firstLine="567"/>
        <w:jc w:val="center"/>
        <w:rPr>
          <w:rFonts w:ascii="GHEA Grapalat" w:hAnsi="GHEA Grapalat" w:cs="Arial"/>
          <w:b/>
        </w:rPr>
      </w:pPr>
      <w:r w:rsidRPr="00C0452F">
        <w:rPr>
          <w:rFonts w:ascii="GHEA Grapalat" w:hAnsi="GHEA Grapalat"/>
          <w:b/>
          <w:sz w:val="28"/>
          <w:szCs w:val="28"/>
        </w:rPr>
        <w:t>Объемная ведомость-смета</w:t>
      </w:r>
      <w:r w:rsidR="00BB28C8" w:rsidRPr="00C0452F">
        <w:rPr>
          <w:rFonts w:ascii="GHEA Grapalat" w:hAnsi="GHEA Grapalat"/>
          <w:b/>
        </w:rPr>
        <w:t>*</w:t>
      </w:r>
    </w:p>
    <w:p w14:paraId="33A88EA0" w14:textId="77777777" w:rsidR="00BB28C8" w:rsidRPr="00C0452F" w:rsidRDefault="00BB28C8" w:rsidP="00937109">
      <w:pPr>
        <w:widowControl w:val="0"/>
        <w:ind w:firstLine="567"/>
        <w:jc w:val="right"/>
        <w:rPr>
          <w:rFonts w:ascii="GHEA Grapalat" w:hAnsi="GHEA Grapalat"/>
          <w:i/>
        </w:rPr>
      </w:pPr>
    </w:p>
    <w:p w14:paraId="60C26067" w14:textId="77777777" w:rsidR="00BC1DEE" w:rsidRPr="00C0452F" w:rsidRDefault="00BC1DEE" w:rsidP="00937109">
      <w:pPr>
        <w:widowControl w:val="0"/>
        <w:spacing w:after="160"/>
        <w:ind w:firstLine="567"/>
        <w:jc w:val="center"/>
        <w:rPr>
          <w:rFonts w:ascii="GHEA Grapalat" w:hAnsi="GHEA Grapalat"/>
          <w:sz w:val="28"/>
          <w:szCs w:val="28"/>
        </w:rPr>
      </w:pPr>
      <w:bookmarkStart w:id="26" w:name="_Hlk207284039"/>
      <w:r w:rsidRPr="00C0452F">
        <w:rPr>
          <w:rFonts w:ascii="GHEA Grapalat" w:hAnsi="GHEA Grapalat"/>
          <w:sz w:val="28"/>
          <w:szCs w:val="28"/>
        </w:rPr>
        <w:t xml:space="preserve">Строительные работы зданий, сооружений или их частей </w:t>
      </w:r>
    </w:p>
    <w:p w14:paraId="0ED66041" w14:textId="3D0415BA" w:rsidR="000A359E" w:rsidRPr="00C0452F" w:rsidRDefault="00BC1DEE" w:rsidP="00937109">
      <w:pPr>
        <w:widowControl w:val="0"/>
        <w:spacing w:after="160"/>
        <w:ind w:firstLine="567"/>
        <w:jc w:val="center"/>
        <w:rPr>
          <w:rFonts w:ascii="GHEA Grapalat" w:hAnsi="GHEA Grapalat"/>
          <w:b/>
          <w:sz w:val="28"/>
          <w:szCs w:val="28"/>
        </w:rPr>
      </w:pPr>
      <w:r w:rsidRPr="00C0452F">
        <w:rPr>
          <w:rFonts w:ascii="GHEA Grapalat" w:hAnsi="GHEA Grapalat"/>
          <w:sz w:val="28"/>
          <w:szCs w:val="28"/>
        </w:rPr>
        <w:t>/</w:t>
      </w:r>
      <w:r w:rsidRPr="00C0452F">
        <w:rPr>
          <w:rFonts w:ascii="GHEA Grapalat" w:hAnsi="GHEA Grapalat"/>
          <w:b/>
          <w:sz w:val="28"/>
          <w:szCs w:val="28"/>
        </w:rPr>
        <w:t xml:space="preserve"> </w:t>
      </w:r>
      <w:r w:rsidRPr="00C0452F">
        <w:rPr>
          <w:rFonts w:ascii="GHEA Grapalat" w:hAnsi="GHEA Grapalat"/>
          <w:sz w:val="28"/>
          <w:szCs w:val="28"/>
        </w:rPr>
        <w:t>новых</w:t>
      </w:r>
      <w:r w:rsidRPr="00C0452F">
        <w:rPr>
          <w:rFonts w:ascii="GHEA Grapalat" w:hAnsi="GHEA Grapalat"/>
          <w:b/>
          <w:sz w:val="28"/>
          <w:szCs w:val="28"/>
        </w:rPr>
        <w:t xml:space="preserve"> </w:t>
      </w:r>
      <w:r w:rsidRPr="00C0452F">
        <w:rPr>
          <w:rFonts w:ascii="GHEA Grapalat" w:hAnsi="GHEA Grapalat"/>
          <w:sz w:val="28"/>
          <w:szCs w:val="28"/>
        </w:rPr>
        <w:t>общежитий</w:t>
      </w:r>
      <w:r w:rsidRPr="00C0452F">
        <w:rPr>
          <w:rFonts w:ascii="GHEA Grapalat" w:hAnsi="GHEA Grapalat"/>
          <w:b/>
          <w:sz w:val="28"/>
          <w:szCs w:val="28"/>
        </w:rPr>
        <w:t xml:space="preserve"> </w:t>
      </w:r>
      <w:r w:rsidR="00937109" w:rsidRPr="00C0452F">
        <w:rPr>
          <w:rFonts w:ascii="GHEA Grapalat" w:hAnsi="GHEA Grapalat"/>
          <w:b/>
          <w:sz w:val="28"/>
          <w:szCs w:val="28"/>
        </w:rPr>
        <w:t xml:space="preserve">/ </w:t>
      </w:r>
      <w:bookmarkEnd w:id="26"/>
    </w:p>
    <w:p w14:paraId="51374A1F" w14:textId="77777777" w:rsidR="000A359E" w:rsidRPr="00C0452F" w:rsidRDefault="000A359E" w:rsidP="00BB28C8">
      <w:pPr>
        <w:widowControl w:val="0"/>
        <w:spacing w:after="160" w:line="360" w:lineRule="auto"/>
        <w:ind w:firstLine="567"/>
        <w:jc w:val="center"/>
        <w:rPr>
          <w:rFonts w:ascii="GHEA Grapalat" w:hAnsi="GHEA Grapalat"/>
          <w:b/>
          <w:sz w:val="20"/>
          <w:szCs w:val="20"/>
          <w:lang w:val="hy-AM"/>
        </w:rPr>
      </w:pPr>
    </w:p>
    <w:p w14:paraId="51235D0E" w14:textId="6326BD79" w:rsidR="00BB28C8" w:rsidRPr="00C0452F" w:rsidRDefault="00BB28C8" w:rsidP="00BB28C8">
      <w:pPr>
        <w:widowControl w:val="0"/>
        <w:spacing w:after="160" w:line="360" w:lineRule="auto"/>
        <w:ind w:firstLine="567"/>
        <w:rPr>
          <w:rFonts w:ascii="GHEA Grapalat" w:hAnsi="GHEA Grapalat"/>
          <w:i/>
          <w:sz w:val="22"/>
          <w:szCs w:val="22"/>
          <w:lang w:val="hy-AM"/>
        </w:rPr>
      </w:pPr>
      <w:r w:rsidRPr="00C0452F">
        <w:rPr>
          <w:rFonts w:ascii="GHEA Grapalat" w:hAnsi="GHEA Grapalat"/>
          <w:sz w:val="22"/>
          <w:szCs w:val="22"/>
        </w:rPr>
        <w:t xml:space="preserve"> Подрядчик выполняет работы по адресу</w:t>
      </w:r>
      <w:r w:rsidR="009006E1" w:rsidRPr="00C0452F">
        <w:rPr>
          <w:rFonts w:ascii="GHEA Grapalat" w:hAnsi="GHEA Grapalat"/>
          <w:sz w:val="22"/>
          <w:szCs w:val="22"/>
          <w:lang w:val="hy-AM"/>
        </w:rPr>
        <w:t>։</w:t>
      </w:r>
      <w:r w:rsidRPr="00C0452F">
        <w:rPr>
          <w:rFonts w:ascii="GHEA Grapalat" w:hAnsi="GHEA Grapalat"/>
          <w:sz w:val="22"/>
          <w:szCs w:val="22"/>
        </w:rPr>
        <w:t xml:space="preserve"> </w:t>
      </w:r>
      <w:r w:rsidR="00C44F5E" w:rsidRPr="00C0452F">
        <w:rPr>
          <w:rFonts w:ascii="GHEA Grapalat" w:hAnsi="GHEA Grapalat"/>
          <w:b/>
          <w:bCs/>
          <w:sz w:val="22"/>
          <w:szCs w:val="22"/>
        </w:rPr>
        <w:t>г. Ереван, проспект Адмирал Исаков 29</w:t>
      </w:r>
    </w:p>
    <w:p w14:paraId="54B5BB1A" w14:textId="77777777" w:rsidR="00BB28C8" w:rsidRPr="00C0452F" w:rsidRDefault="00BB28C8" w:rsidP="00BB28C8">
      <w:pPr>
        <w:widowControl w:val="0"/>
        <w:spacing w:after="160" w:line="360" w:lineRule="auto"/>
        <w:ind w:firstLine="567"/>
        <w:jc w:val="right"/>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B28C8" w:rsidRPr="00C0452F" w14:paraId="6D1282F9" w14:textId="77777777" w:rsidTr="003D2146">
        <w:trPr>
          <w:jc w:val="center"/>
        </w:trPr>
        <w:tc>
          <w:tcPr>
            <w:tcW w:w="4536" w:type="dxa"/>
          </w:tcPr>
          <w:p w14:paraId="5AD7A631" w14:textId="77777777" w:rsidR="00BB28C8" w:rsidRPr="00C0452F" w:rsidRDefault="00BB28C8" w:rsidP="003D2146">
            <w:pPr>
              <w:widowControl w:val="0"/>
              <w:spacing w:after="160" w:line="360" w:lineRule="auto"/>
              <w:ind w:firstLine="34"/>
              <w:jc w:val="center"/>
              <w:rPr>
                <w:rFonts w:ascii="GHEA Grapalat" w:hAnsi="GHEA Grapalat" w:cs="Sylfaen"/>
                <w:b/>
                <w:bCs/>
              </w:rPr>
            </w:pPr>
            <w:r w:rsidRPr="00C0452F">
              <w:rPr>
                <w:rFonts w:ascii="GHEA Grapalat" w:hAnsi="GHEA Grapalat"/>
                <w:b/>
              </w:rPr>
              <w:t>ЗАКАЗЧИК</w:t>
            </w:r>
          </w:p>
          <w:p w14:paraId="1E0F8629" w14:textId="77777777" w:rsidR="00BB28C8" w:rsidRPr="00C0452F" w:rsidRDefault="00BB28C8" w:rsidP="003D2146">
            <w:pPr>
              <w:widowControl w:val="0"/>
              <w:ind w:firstLine="34"/>
              <w:jc w:val="center"/>
              <w:rPr>
                <w:rFonts w:ascii="GHEA Grapalat" w:hAnsi="GHEA Grapalat"/>
                <w:lang w:val="en-US"/>
              </w:rPr>
            </w:pPr>
            <w:r w:rsidRPr="00C0452F">
              <w:rPr>
                <w:rFonts w:ascii="GHEA Grapalat" w:hAnsi="GHEA Grapalat"/>
                <w:lang w:val="en-US"/>
              </w:rPr>
              <w:t>_______________________</w:t>
            </w:r>
          </w:p>
          <w:p w14:paraId="549A9CFF" w14:textId="77777777" w:rsidR="00BB28C8" w:rsidRPr="00C0452F" w:rsidRDefault="00BB28C8" w:rsidP="003D2146">
            <w:pPr>
              <w:widowControl w:val="0"/>
              <w:spacing w:after="160" w:line="360" w:lineRule="auto"/>
              <w:ind w:firstLine="34"/>
              <w:jc w:val="center"/>
              <w:rPr>
                <w:rFonts w:ascii="GHEA Grapalat" w:hAnsi="GHEA Grapalat"/>
                <w:vertAlign w:val="superscript"/>
              </w:rPr>
            </w:pPr>
            <w:r w:rsidRPr="00C0452F">
              <w:rPr>
                <w:rFonts w:ascii="GHEA Grapalat" w:hAnsi="GHEA Grapalat"/>
                <w:vertAlign w:val="superscript"/>
              </w:rPr>
              <w:t>/подпись/</w:t>
            </w:r>
          </w:p>
          <w:p w14:paraId="4A85D520" w14:textId="77777777" w:rsidR="00BB28C8" w:rsidRPr="00C0452F" w:rsidRDefault="00BB28C8" w:rsidP="003D2146">
            <w:pPr>
              <w:widowControl w:val="0"/>
              <w:spacing w:after="160" w:line="360" w:lineRule="auto"/>
              <w:ind w:firstLine="34"/>
              <w:jc w:val="center"/>
              <w:rPr>
                <w:rFonts w:ascii="GHEA Grapalat" w:hAnsi="GHEA Grapalat"/>
              </w:rPr>
            </w:pPr>
            <w:r w:rsidRPr="00C0452F">
              <w:rPr>
                <w:rFonts w:ascii="GHEA Grapalat" w:hAnsi="GHEA Grapalat"/>
              </w:rPr>
              <w:t>М. П.</w:t>
            </w:r>
          </w:p>
        </w:tc>
        <w:tc>
          <w:tcPr>
            <w:tcW w:w="760" w:type="dxa"/>
          </w:tcPr>
          <w:p w14:paraId="0B4E1B73" w14:textId="77777777" w:rsidR="00BB28C8" w:rsidRPr="00C0452F" w:rsidRDefault="00BB28C8" w:rsidP="003D2146">
            <w:pPr>
              <w:widowControl w:val="0"/>
              <w:spacing w:after="160" w:line="360" w:lineRule="auto"/>
              <w:ind w:firstLine="34"/>
              <w:jc w:val="center"/>
              <w:rPr>
                <w:rFonts w:ascii="GHEA Grapalat" w:hAnsi="GHEA Grapalat"/>
              </w:rPr>
            </w:pPr>
          </w:p>
        </w:tc>
        <w:tc>
          <w:tcPr>
            <w:tcW w:w="4343" w:type="dxa"/>
          </w:tcPr>
          <w:p w14:paraId="4E7FB0B1" w14:textId="77777777" w:rsidR="00BB28C8" w:rsidRPr="00C0452F" w:rsidRDefault="00BB28C8" w:rsidP="003D2146">
            <w:pPr>
              <w:widowControl w:val="0"/>
              <w:spacing w:after="160" w:line="360" w:lineRule="auto"/>
              <w:ind w:firstLine="34"/>
              <w:jc w:val="center"/>
              <w:rPr>
                <w:rFonts w:ascii="GHEA Grapalat" w:hAnsi="GHEA Grapalat" w:cs="Sylfaen"/>
                <w:b/>
                <w:bCs/>
              </w:rPr>
            </w:pPr>
            <w:r w:rsidRPr="00C0452F">
              <w:rPr>
                <w:rFonts w:ascii="GHEA Grapalat" w:hAnsi="GHEA Grapalat"/>
                <w:b/>
              </w:rPr>
              <w:t>ПОДРЯДЧИК</w:t>
            </w:r>
          </w:p>
          <w:p w14:paraId="13AA4CB2" w14:textId="77777777" w:rsidR="00BB28C8" w:rsidRPr="00C0452F" w:rsidRDefault="00BB28C8" w:rsidP="003D2146">
            <w:pPr>
              <w:widowControl w:val="0"/>
              <w:ind w:firstLine="34"/>
              <w:jc w:val="center"/>
              <w:rPr>
                <w:rFonts w:ascii="GHEA Grapalat" w:hAnsi="GHEA Grapalat"/>
                <w:lang w:val="en-US"/>
              </w:rPr>
            </w:pPr>
            <w:r w:rsidRPr="00C0452F">
              <w:rPr>
                <w:rFonts w:ascii="GHEA Grapalat" w:hAnsi="GHEA Grapalat"/>
                <w:lang w:val="en-US"/>
              </w:rPr>
              <w:t>___________________</w:t>
            </w:r>
          </w:p>
          <w:p w14:paraId="074D0CB4" w14:textId="77777777" w:rsidR="00BB28C8" w:rsidRPr="00C0452F" w:rsidRDefault="00BB28C8" w:rsidP="003D2146">
            <w:pPr>
              <w:widowControl w:val="0"/>
              <w:spacing w:after="160" w:line="360" w:lineRule="auto"/>
              <w:ind w:firstLine="34"/>
              <w:jc w:val="center"/>
              <w:rPr>
                <w:rFonts w:ascii="GHEA Grapalat" w:hAnsi="GHEA Grapalat"/>
                <w:vertAlign w:val="superscript"/>
              </w:rPr>
            </w:pPr>
            <w:r w:rsidRPr="00C0452F">
              <w:rPr>
                <w:rFonts w:ascii="GHEA Grapalat" w:hAnsi="GHEA Grapalat"/>
                <w:vertAlign w:val="superscript"/>
              </w:rPr>
              <w:t>/подпись/</w:t>
            </w:r>
          </w:p>
          <w:p w14:paraId="31ED062C" w14:textId="77777777" w:rsidR="00BB28C8" w:rsidRPr="00C0452F" w:rsidRDefault="00BB28C8" w:rsidP="003D2146">
            <w:pPr>
              <w:widowControl w:val="0"/>
              <w:spacing w:after="160" w:line="360" w:lineRule="auto"/>
              <w:ind w:firstLine="34"/>
              <w:jc w:val="center"/>
              <w:rPr>
                <w:rFonts w:ascii="GHEA Grapalat" w:hAnsi="GHEA Grapalat"/>
              </w:rPr>
            </w:pPr>
            <w:r w:rsidRPr="00C0452F">
              <w:rPr>
                <w:rFonts w:ascii="GHEA Grapalat" w:hAnsi="GHEA Grapalat"/>
              </w:rPr>
              <w:t>М. П.</w:t>
            </w:r>
          </w:p>
        </w:tc>
      </w:tr>
    </w:tbl>
    <w:p w14:paraId="69249FAC" w14:textId="77777777" w:rsidR="00A56A45" w:rsidRDefault="00A56A45" w:rsidP="00BB28C8">
      <w:pPr>
        <w:rPr>
          <w:rFonts w:ascii="GHEA Grapalat" w:hAnsi="GHEA Grapalat"/>
          <w:i/>
        </w:rPr>
      </w:pPr>
    </w:p>
    <w:p w14:paraId="7CD6CCFA" w14:textId="77777777" w:rsidR="00A56A45" w:rsidRDefault="00A56A45" w:rsidP="00BB28C8">
      <w:pPr>
        <w:rPr>
          <w:rFonts w:ascii="GHEA Grapalat" w:hAnsi="GHEA Grapalat"/>
          <w:i/>
        </w:rPr>
      </w:pPr>
    </w:p>
    <w:p w14:paraId="2397B915" w14:textId="77777777" w:rsidR="00A56A45" w:rsidRDefault="00A56A45" w:rsidP="00BB28C8">
      <w:pPr>
        <w:rPr>
          <w:rFonts w:ascii="GHEA Grapalat" w:hAnsi="GHEA Grapalat"/>
          <w:i/>
        </w:rPr>
      </w:pPr>
    </w:p>
    <w:p w14:paraId="3EFA90B6" w14:textId="26CD0DD0" w:rsidR="00BB28C8" w:rsidRPr="00A56A45" w:rsidRDefault="00A56A45" w:rsidP="00BB28C8">
      <w:pPr>
        <w:rPr>
          <w:rFonts w:ascii="GHEA Grapalat" w:hAnsi="GHEA Grapalat"/>
          <w:b/>
          <w:i/>
          <w:sz w:val="28"/>
          <w:szCs w:val="28"/>
        </w:rPr>
      </w:pPr>
      <w:r w:rsidRPr="00A56A45">
        <w:rPr>
          <w:rStyle w:val="anegp0gi0b9av8jahpyh"/>
          <w:rFonts w:ascii="GHEA Grapalat" w:hAnsi="GHEA Grapalat"/>
          <w:b/>
          <w:sz w:val="28"/>
          <w:szCs w:val="28"/>
        </w:rPr>
        <w:t>См.: проект-смета</w:t>
      </w:r>
      <w:r w:rsidRPr="00A56A45">
        <w:rPr>
          <w:rFonts w:ascii="GHEA Grapalat" w:hAnsi="GHEA Grapalat"/>
          <w:b/>
          <w:sz w:val="28"/>
          <w:szCs w:val="28"/>
        </w:rPr>
        <w:t xml:space="preserve">, </w:t>
      </w:r>
      <w:r w:rsidRPr="00A56A45">
        <w:rPr>
          <w:rStyle w:val="anegp0gi0b9av8jahpyh"/>
          <w:rFonts w:ascii="GHEA Grapalat" w:hAnsi="GHEA Grapalat"/>
          <w:b/>
          <w:sz w:val="28"/>
          <w:szCs w:val="28"/>
        </w:rPr>
        <w:t>заключение</w:t>
      </w:r>
      <w:r w:rsidRPr="00A56A45">
        <w:rPr>
          <w:rFonts w:ascii="GHEA Grapalat" w:hAnsi="GHEA Grapalat"/>
          <w:b/>
          <w:sz w:val="28"/>
          <w:szCs w:val="28"/>
        </w:rPr>
        <w:t xml:space="preserve"> </w:t>
      </w:r>
      <w:r w:rsidRPr="00A56A45">
        <w:rPr>
          <w:rStyle w:val="anegp0gi0b9av8jahpyh"/>
          <w:rFonts w:ascii="GHEA Grapalat" w:hAnsi="GHEA Grapalat"/>
          <w:b/>
          <w:sz w:val="28"/>
          <w:szCs w:val="28"/>
        </w:rPr>
        <w:t>экспертизы, объемный лист документы, вло</w:t>
      </w:r>
      <w:bookmarkStart w:id="27" w:name="_GoBack"/>
      <w:bookmarkEnd w:id="27"/>
      <w:r w:rsidRPr="00A56A45">
        <w:rPr>
          <w:rStyle w:val="anegp0gi0b9av8jahpyh"/>
          <w:rFonts w:ascii="GHEA Grapalat" w:hAnsi="GHEA Grapalat"/>
          <w:b/>
          <w:sz w:val="28"/>
          <w:szCs w:val="28"/>
        </w:rPr>
        <w:t>женные</w:t>
      </w:r>
      <w:r w:rsidRPr="00A56A45">
        <w:rPr>
          <w:rFonts w:ascii="GHEA Grapalat" w:hAnsi="GHEA Grapalat"/>
          <w:b/>
          <w:sz w:val="28"/>
          <w:szCs w:val="28"/>
        </w:rPr>
        <w:t xml:space="preserve"> </w:t>
      </w:r>
      <w:r w:rsidRPr="00A56A45">
        <w:rPr>
          <w:rStyle w:val="anegp0gi0b9av8jahpyh"/>
          <w:rFonts w:ascii="GHEA Grapalat" w:hAnsi="GHEA Grapalat"/>
          <w:b/>
          <w:sz w:val="28"/>
          <w:szCs w:val="28"/>
        </w:rPr>
        <w:t>в ZIP-файл.</w:t>
      </w:r>
      <w:r w:rsidR="00BB28C8" w:rsidRPr="00A56A45">
        <w:rPr>
          <w:rFonts w:ascii="GHEA Grapalat" w:hAnsi="GHEA Grapalat"/>
          <w:b/>
          <w:i/>
          <w:sz w:val="28"/>
          <w:szCs w:val="28"/>
        </w:rPr>
        <w:br w:type="page"/>
      </w:r>
    </w:p>
    <w:p w14:paraId="2C573A27" w14:textId="55CCB0F2" w:rsidR="00C303E1" w:rsidRPr="00C0452F" w:rsidRDefault="00C303E1" w:rsidP="00C303E1">
      <w:pPr>
        <w:widowControl w:val="0"/>
        <w:ind w:firstLine="567"/>
        <w:jc w:val="right"/>
        <w:rPr>
          <w:rFonts w:ascii="GHEA Grapalat" w:hAnsi="GHEA Grapalat" w:cs="Arial"/>
          <w:iCs/>
          <w:sz w:val="20"/>
          <w:szCs w:val="20"/>
          <w:lang w:val="hy-AM"/>
        </w:rPr>
      </w:pPr>
      <w:r w:rsidRPr="00C0452F">
        <w:rPr>
          <w:rFonts w:ascii="GHEA Grapalat" w:hAnsi="GHEA Grapalat"/>
          <w:iCs/>
          <w:sz w:val="20"/>
          <w:szCs w:val="20"/>
        </w:rPr>
        <w:lastRenderedPageBreak/>
        <w:t xml:space="preserve">Приложение № </w:t>
      </w:r>
      <w:r w:rsidRPr="00C0452F">
        <w:rPr>
          <w:rFonts w:ascii="GHEA Grapalat" w:hAnsi="GHEA Grapalat"/>
          <w:iCs/>
          <w:sz w:val="20"/>
          <w:szCs w:val="20"/>
          <w:lang w:val="hy-AM"/>
        </w:rPr>
        <w:t>2</w:t>
      </w:r>
    </w:p>
    <w:p w14:paraId="295EA25E" w14:textId="77777777" w:rsidR="00C303E1" w:rsidRPr="00C0452F" w:rsidRDefault="00C303E1" w:rsidP="00C303E1">
      <w:pPr>
        <w:widowControl w:val="0"/>
        <w:ind w:firstLine="567"/>
        <w:jc w:val="right"/>
        <w:rPr>
          <w:rFonts w:ascii="GHEA Grapalat" w:hAnsi="GHEA Grapalat"/>
          <w:iCs/>
          <w:sz w:val="20"/>
          <w:szCs w:val="20"/>
          <w:lang w:val="hy-AM"/>
        </w:rPr>
      </w:pPr>
      <w:r w:rsidRPr="00C0452F">
        <w:rPr>
          <w:rFonts w:ascii="GHEA Grapalat" w:hAnsi="GHEA Grapalat"/>
          <w:iCs/>
          <w:sz w:val="20"/>
          <w:szCs w:val="20"/>
        </w:rPr>
        <w:t>к Договору под кодом</w:t>
      </w:r>
      <w:r w:rsidRPr="00C0452F">
        <w:rPr>
          <w:rFonts w:ascii="GHEA Grapalat" w:hAnsi="GHEA Grapalat"/>
          <w:iCs/>
          <w:sz w:val="20"/>
          <w:szCs w:val="20"/>
          <w:lang w:val="hy-AM"/>
        </w:rPr>
        <w:t xml:space="preserve"> </w:t>
      </w:r>
    </w:p>
    <w:p w14:paraId="2E87AC78" w14:textId="77777777" w:rsidR="00C303E1" w:rsidRPr="00C0452F" w:rsidRDefault="00C303E1" w:rsidP="00C303E1">
      <w:pPr>
        <w:widowControl w:val="0"/>
        <w:ind w:firstLine="567"/>
        <w:jc w:val="right"/>
        <w:rPr>
          <w:rFonts w:ascii="GHEA Grapalat" w:hAnsi="GHEA Grapalat"/>
          <w:iCs/>
          <w:sz w:val="20"/>
          <w:szCs w:val="20"/>
          <w:lang w:val="hy-AM"/>
        </w:rPr>
      </w:pPr>
      <w:r w:rsidRPr="00C0452F">
        <w:rPr>
          <w:rFonts w:ascii="GHEA Grapalat" w:hAnsi="GHEA Grapalat"/>
          <w:b/>
          <w:iCs/>
          <w:sz w:val="20"/>
          <w:szCs w:val="20"/>
        </w:rPr>
        <w:t>HH NGN K BMAShDzB</w:t>
      </w:r>
      <w:r w:rsidRPr="00C0452F">
        <w:rPr>
          <w:rFonts w:ascii="GHEA Grapalat" w:hAnsi="GHEA Grapalat"/>
          <w:b/>
          <w:iCs/>
          <w:sz w:val="20"/>
          <w:szCs w:val="20"/>
          <w:lang w:val="hy-AM"/>
        </w:rPr>
        <w:t>-25</w:t>
      </w:r>
      <w:r w:rsidRPr="00C0452F">
        <w:rPr>
          <w:rFonts w:ascii="GHEA Grapalat" w:hAnsi="GHEA Grapalat"/>
          <w:b/>
          <w:iCs/>
          <w:sz w:val="20"/>
          <w:szCs w:val="20"/>
        </w:rPr>
        <w:t>/</w:t>
      </w:r>
      <w:r w:rsidRPr="00C0452F">
        <w:rPr>
          <w:rFonts w:ascii="GHEA Grapalat" w:hAnsi="GHEA Grapalat"/>
          <w:b/>
          <w:iCs/>
          <w:sz w:val="20"/>
          <w:szCs w:val="20"/>
          <w:lang w:val="hy-AM"/>
        </w:rPr>
        <w:t>5</w:t>
      </w:r>
      <w:r w:rsidRPr="00C0452F">
        <w:rPr>
          <w:rFonts w:ascii="GHEA Grapalat" w:hAnsi="GHEA Grapalat" w:cs="Arial"/>
          <w:iCs/>
          <w:sz w:val="20"/>
          <w:szCs w:val="20"/>
        </w:rPr>
        <w:br/>
      </w:r>
      <w:r w:rsidRPr="00C0452F">
        <w:rPr>
          <w:rFonts w:ascii="GHEA Grapalat" w:hAnsi="GHEA Grapalat"/>
          <w:iCs/>
          <w:sz w:val="20"/>
          <w:szCs w:val="20"/>
        </w:rPr>
        <w:t xml:space="preserve">заключенному " </w:t>
      </w:r>
      <w:r w:rsidRPr="00C0452F">
        <w:rPr>
          <w:rFonts w:ascii="GHEA Grapalat" w:hAnsi="GHEA Grapalat"/>
          <w:iCs/>
          <w:sz w:val="20"/>
          <w:szCs w:val="20"/>
          <w:lang w:val="hy-AM"/>
        </w:rPr>
        <w:t xml:space="preserve"> </w:t>
      </w:r>
      <w:r w:rsidRPr="00C0452F">
        <w:rPr>
          <w:rFonts w:ascii="GHEA Grapalat" w:hAnsi="GHEA Grapalat"/>
          <w:iCs/>
          <w:sz w:val="20"/>
          <w:szCs w:val="20"/>
        </w:rPr>
        <w:t>"  20</w:t>
      </w:r>
      <w:r w:rsidRPr="00C0452F">
        <w:rPr>
          <w:rFonts w:ascii="GHEA Grapalat" w:hAnsi="GHEA Grapalat"/>
          <w:iCs/>
          <w:sz w:val="20"/>
          <w:szCs w:val="20"/>
          <w:lang w:val="hy-AM"/>
        </w:rPr>
        <w:t>25</w:t>
      </w:r>
      <w:r w:rsidRPr="00C0452F">
        <w:rPr>
          <w:rFonts w:ascii="GHEA Grapalat" w:hAnsi="GHEA Grapalat"/>
          <w:iCs/>
          <w:sz w:val="20"/>
          <w:szCs w:val="20"/>
        </w:rPr>
        <w:t>г.</w:t>
      </w:r>
    </w:p>
    <w:p w14:paraId="492AFA75" w14:textId="692D0D14" w:rsidR="00BB28C8" w:rsidRPr="00C0452F" w:rsidRDefault="00BB28C8" w:rsidP="00BB28C8">
      <w:pPr>
        <w:widowControl w:val="0"/>
        <w:spacing w:after="160" w:line="360" w:lineRule="auto"/>
        <w:ind w:firstLine="567"/>
        <w:jc w:val="center"/>
        <w:rPr>
          <w:rFonts w:ascii="GHEA Grapalat" w:hAnsi="GHEA Grapalat"/>
          <w:b/>
          <w:lang w:val="hy-AM"/>
        </w:rPr>
      </w:pPr>
      <w:r w:rsidRPr="00C0452F">
        <w:rPr>
          <w:rFonts w:ascii="GHEA Grapalat" w:hAnsi="GHEA Grapalat"/>
          <w:b/>
          <w:lang w:val="hy-AM"/>
        </w:rPr>
        <w:t>КАЛЕНДАРНЫЙ ГРАФИК</w:t>
      </w:r>
      <w:r w:rsidR="00CD2E1D" w:rsidRPr="00C0452F">
        <w:rPr>
          <w:rFonts w:ascii="GHEA Grapalat" w:hAnsi="GHEA Grapalat"/>
          <w:b/>
          <w:lang w:val="hy-AM"/>
        </w:rPr>
        <w:t>*</w:t>
      </w:r>
    </w:p>
    <w:p w14:paraId="69709841" w14:textId="0C150FF1" w:rsidR="00937109" w:rsidRPr="00C0452F" w:rsidRDefault="00BC1DEE" w:rsidP="00937109">
      <w:pPr>
        <w:widowControl w:val="0"/>
        <w:spacing w:after="160"/>
        <w:ind w:firstLine="567"/>
        <w:jc w:val="center"/>
        <w:rPr>
          <w:rFonts w:ascii="Sylfaen" w:hAnsi="Sylfaen"/>
          <w:sz w:val="20"/>
          <w:szCs w:val="20"/>
          <w:lang w:val="hy-AM"/>
        </w:rPr>
      </w:pPr>
      <w:r w:rsidRPr="00C0452F">
        <w:rPr>
          <w:rStyle w:val="anegp0gi0b9av8jahpyh"/>
        </w:rPr>
        <w:t>Строительные работы зданий, сооружений или их частей /</w:t>
      </w:r>
      <w:r w:rsidRPr="00C0452F">
        <w:t xml:space="preserve"> </w:t>
      </w:r>
      <w:r w:rsidRPr="00C0452F">
        <w:rPr>
          <w:rStyle w:val="anegp0gi0b9av8jahpyh"/>
        </w:rPr>
        <w:t>новых</w:t>
      </w:r>
      <w:r w:rsidRPr="00C0452F">
        <w:t xml:space="preserve"> </w:t>
      </w:r>
      <w:r w:rsidRPr="00C0452F">
        <w:rPr>
          <w:rStyle w:val="anegp0gi0b9av8jahpyh"/>
        </w:rPr>
        <w:t>общежитий/</w:t>
      </w:r>
    </w:p>
    <w:tbl>
      <w:tblPr>
        <w:tblW w:w="111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3"/>
        <w:gridCol w:w="619"/>
        <w:gridCol w:w="2296"/>
        <w:gridCol w:w="2240"/>
        <w:gridCol w:w="760"/>
        <w:gridCol w:w="80"/>
        <w:gridCol w:w="3786"/>
        <w:gridCol w:w="477"/>
      </w:tblGrid>
      <w:tr w:rsidR="00BB28C8" w:rsidRPr="00C0452F" w14:paraId="40C56CD8" w14:textId="77777777" w:rsidTr="003270D5">
        <w:trPr>
          <w:gridAfter w:val="1"/>
          <w:wAfter w:w="477" w:type="dxa"/>
          <w:cantSplit/>
          <w:trHeight w:val="63"/>
          <w:jc w:val="center"/>
        </w:trPr>
        <w:tc>
          <w:tcPr>
            <w:tcW w:w="913" w:type="dxa"/>
            <w:vMerge w:val="restart"/>
            <w:vAlign w:val="center"/>
          </w:tcPr>
          <w:p w14:paraId="51AB0D01" w14:textId="77777777" w:rsidR="003270D5" w:rsidRPr="00C0452F" w:rsidRDefault="00BB28C8" w:rsidP="00370F27">
            <w:pPr>
              <w:widowControl w:val="0"/>
              <w:jc w:val="center"/>
              <w:rPr>
                <w:rFonts w:ascii="GHEA Grapalat" w:hAnsi="GHEA Grapalat"/>
                <w:b/>
                <w:bCs/>
                <w:sz w:val="20"/>
                <w:szCs w:val="20"/>
              </w:rPr>
            </w:pPr>
            <w:r w:rsidRPr="00C0452F">
              <w:rPr>
                <w:rFonts w:ascii="GHEA Grapalat" w:hAnsi="GHEA Grapalat"/>
                <w:b/>
                <w:bCs/>
                <w:sz w:val="20"/>
                <w:szCs w:val="20"/>
              </w:rPr>
              <w:t>№</w:t>
            </w:r>
          </w:p>
          <w:p w14:paraId="2CBD7199" w14:textId="78B1A244" w:rsidR="00BB28C8" w:rsidRPr="00C0452F" w:rsidRDefault="00BB28C8" w:rsidP="00370F27">
            <w:pPr>
              <w:widowControl w:val="0"/>
              <w:jc w:val="center"/>
              <w:rPr>
                <w:rFonts w:ascii="GHEA Grapalat" w:hAnsi="GHEA Grapalat"/>
                <w:b/>
                <w:bCs/>
                <w:sz w:val="20"/>
                <w:szCs w:val="20"/>
              </w:rPr>
            </w:pPr>
            <w:r w:rsidRPr="00C0452F">
              <w:rPr>
                <w:rFonts w:ascii="GHEA Grapalat" w:hAnsi="GHEA Grapalat"/>
                <w:b/>
                <w:bCs/>
                <w:sz w:val="20"/>
                <w:szCs w:val="20"/>
              </w:rPr>
              <w:t xml:space="preserve"> п/п</w:t>
            </w:r>
          </w:p>
        </w:tc>
        <w:tc>
          <w:tcPr>
            <w:tcW w:w="2915" w:type="dxa"/>
            <w:gridSpan w:val="2"/>
            <w:vMerge w:val="restart"/>
            <w:vAlign w:val="center"/>
          </w:tcPr>
          <w:p w14:paraId="7ABBBB04" w14:textId="77777777" w:rsidR="00BB28C8" w:rsidRPr="00C0452F" w:rsidRDefault="00BB28C8" w:rsidP="00370F27">
            <w:pPr>
              <w:widowControl w:val="0"/>
              <w:jc w:val="center"/>
              <w:rPr>
                <w:rFonts w:ascii="GHEA Grapalat" w:hAnsi="GHEA Grapalat"/>
                <w:b/>
                <w:bCs/>
                <w:sz w:val="20"/>
                <w:szCs w:val="20"/>
              </w:rPr>
            </w:pPr>
            <w:r w:rsidRPr="00C0452F">
              <w:rPr>
                <w:rFonts w:ascii="GHEA Grapalat" w:hAnsi="GHEA Grapalat"/>
                <w:b/>
                <w:bCs/>
                <w:sz w:val="20"/>
                <w:szCs w:val="20"/>
              </w:rPr>
              <w:t>Наименования</w:t>
            </w:r>
          </w:p>
          <w:p w14:paraId="0F0290C0" w14:textId="77777777" w:rsidR="00BB28C8" w:rsidRPr="00C0452F" w:rsidRDefault="00BB28C8" w:rsidP="00370F27">
            <w:pPr>
              <w:widowControl w:val="0"/>
              <w:spacing w:after="120"/>
              <w:jc w:val="center"/>
              <w:rPr>
                <w:rFonts w:ascii="GHEA Grapalat" w:hAnsi="GHEA Grapalat"/>
                <w:b/>
                <w:bCs/>
                <w:sz w:val="20"/>
                <w:szCs w:val="20"/>
              </w:rPr>
            </w:pPr>
            <w:r w:rsidRPr="00C0452F">
              <w:rPr>
                <w:rFonts w:ascii="GHEA Grapalat" w:hAnsi="GHEA Grapalat"/>
                <w:b/>
                <w:bCs/>
                <w:sz w:val="20"/>
                <w:szCs w:val="20"/>
              </w:rPr>
              <w:t>выполняемых Подрядчиком отдельных видов работ</w:t>
            </w:r>
          </w:p>
        </w:tc>
        <w:tc>
          <w:tcPr>
            <w:tcW w:w="6866" w:type="dxa"/>
            <w:gridSpan w:val="4"/>
            <w:vAlign w:val="center"/>
          </w:tcPr>
          <w:p w14:paraId="7077D8CF" w14:textId="77777777" w:rsidR="00BB28C8" w:rsidRPr="00C0452F" w:rsidRDefault="00BB28C8" w:rsidP="003D2146">
            <w:pPr>
              <w:widowControl w:val="0"/>
              <w:spacing w:after="120"/>
              <w:jc w:val="center"/>
              <w:rPr>
                <w:rFonts w:ascii="GHEA Grapalat" w:hAnsi="GHEA Grapalat"/>
                <w:b/>
                <w:bCs/>
                <w:sz w:val="20"/>
                <w:szCs w:val="20"/>
                <w:lang w:val="en-US"/>
              </w:rPr>
            </w:pPr>
            <w:r w:rsidRPr="00C0452F">
              <w:rPr>
                <w:rFonts w:ascii="GHEA Grapalat" w:hAnsi="GHEA Grapalat"/>
                <w:b/>
                <w:bCs/>
                <w:sz w:val="20"/>
                <w:szCs w:val="20"/>
              </w:rPr>
              <w:t>Срок выполнения работ</w:t>
            </w:r>
            <w:r w:rsidRPr="00C0452F">
              <w:rPr>
                <w:rStyle w:val="af6"/>
                <w:rFonts w:ascii="GHEA Grapalat" w:hAnsi="GHEA Grapalat"/>
                <w:b/>
                <w:bCs/>
                <w:sz w:val="20"/>
                <w:szCs w:val="20"/>
              </w:rPr>
              <w:footnoteReference w:customMarkFollows="1" w:id="5"/>
              <w:t>**</w:t>
            </w:r>
          </w:p>
        </w:tc>
      </w:tr>
      <w:tr w:rsidR="00BB28C8" w:rsidRPr="00C0452F" w14:paraId="28D1718F" w14:textId="77777777" w:rsidTr="003270D5">
        <w:trPr>
          <w:gridAfter w:val="1"/>
          <w:wAfter w:w="477" w:type="dxa"/>
          <w:cantSplit/>
          <w:trHeight w:val="63"/>
          <w:jc w:val="center"/>
        </w:trPr>
        <w:tc>
          <w:tcPr>
            <w:tcW w:w="913" w:type="dxa"/>
            <w:vMerge/>
            <w:vAlign w:val="center"/>
          </w:tcPr>
          <w:p w14:paraId="70ED66D1" w14:textId="77777777" w:rsidR="00BB28C8" w:rsidRPr="00C0452F" w:rsidRDefault="00BB28C8" w:rsidP="00370F27">
            <w:pPr>
              <w:widowControl w:val="0"/>
              <w:jc w:val="both"/>
              <w:rPr>
                <w:rFonts w:ascii="GHEA Grapalat" w:hAnsi="GHEA Grapalat"/>
                <w:b/>
                <w:bCs/>
                <w:sz w:val="20"/>
                <w:szCs w:val="20"/>
              </w:rPr>
            </w:pPr>
          </w:p>
        </w:tc>
        <w:tc>
          <w:tcPr>
            <w:tcW w:w="2915" w:type="dxa"/>
            <w:gridSpan w:val="2"/>
            <w:vMerge/>
          </w:tcPr>
          <w:p w14:paraId="5E8E63A6" w14:textId="77777777" w:rsidR="00BB28C8" w:rsidRPr="00C0452F" w:rsidRDefault="00BB28C8" w:rsidP="00370F27">
            <w:pPr>
              <w:widowControl w:val="0"/>
              <w:rPr>
                <w:rFonts w:ascii="GHEA Grapalat" w:hAnsi="GHEA Grapalat"/>
                <w:b/>
                <w:bCs/>
                <w:sz w:val="20"/>
                <w:szCs w:val="20"/>
              </w:rPr>
            </w:pPr>
          </w:p>
        </w:tc>
        <w:tc>
          <w:tcPr>
            <w:tcW w:w="3080" w:type="dxa"/>
            <w:gridSpan w:val="3"/>
            <w:vAlign w:val="center"/>
          </w:tcPr>
          <w:p w14:paraId="1791BDBC" w14:textId="77777777" w:rsidR="00BB28C8" w:rsidRPr="00C0452F" w:rsidRDefault="00BB28C8" w:rsidP="00370F27">
            <w:pPr>
              <w:widowControl w:val="0"/>
              <w:jc w:val="center"/>
              <w:rPr>
                <w:rFonts w:ascii="GHEA Grapalat" w:hAnsi="GHEA Grapalat"/>
                <w:b/>
                <w:bCs/>
                <w:sz w:val="20"/>
                <w:szCs w:val="20"/>
              </w:rPr>
            </w:pPr>
            <w:r w:rsidRPr="00C0452F">
              <w:rPr>
                <w:rFonts w:ascii="GHEA Grapalat" w:hAnsi="GHEA Grapalat"/>
                <w:b/>
                <w:bCs/>
                <w:sz w:val="20"/>
                <w:szCs w:val="20"/>
              </w:rPr>
              <w:t>Начало</w:t>
            </w:r>
          </w:p>
        </w:tc>
        <w:tc>
          <w:tcPr>
            <w:tcW w:w="3786" w:type="dxa"/>
            <w:vAlign w:val="center"/>
          </w:tcPr>
          <w:p w14:paraId="4D289463" w14:textId="77777777" w:rsidR="00BB28C8" w:rsidRPr="00C0452F" w:rsidRDefault="00BB28C8" w:rsidP="00370F27">
            <w:pPr>
              <w:widowControl w:val="0"/>
              <w:jc w:val="center"/>
              <w:rPr>
                <w:rFonts w:ascii="GHEA Grapalat" w:hAnsi="GHEA Grapalat"/>
                <w:b/>
                <w:bCs/>
                <w:sz w:val="20"/>
                <w:szCs w:val="20"/>
              </w:rPr>
            </w:pPr>
            <w:r w:rsidRPr="00C0452F">
              <w:rPr>
                <w:rFonts w:ascii="GHEA Grapalat" w:hAnsi="GHEA Grapalat"/>
                <w:b/>
                <w:bCs/>
                <w:sz w:val="20"/>
                <w:szCs w:val="20"/>
              </w:rPr>
              <w:t>Конец</w:t>
            </w:r>
          </w:p>
        </w:tc>
      </w:tr>
      <w:tr w:rsidR="00354419" w:rsidRPr="00C0452F" w14:paraId="00579B9A" w14:textId="77777777" w:rsidTr="003270D5">
        <w:trPr>
          <w:gridAfter w:val="1"/>
          <w:wAfter w:w="477" w:type="dxa"/>
          <w:trHeight w:val="104"/>
          <w:jc w:val="center"/>
        </w:trPr>
        <w:tc>
          <w:tcPr>
            <w:tcW w:w="913" w:type="dxa"/>
            <w:vAlign w:val="center"/>
          </w:tcPr>
          <w:p w14:paraId="05FE3B64" w14:textId="77777777" w:rsidR="00354419" w:rsidRPr="00C0452F" w:rsidRDefault="00354419" w:rsidP="00354419">
            <w:pPr>
              <w:widowControl w:val="0"/>
              <w:jc w:val="center"/>
              <w:rPr>
                <w:rFonts w:ascii="GHEA Grapalat" w:hAnsi="GHEA Grapalat"/>
                <w:sz w:val="20"/>
                <w:szCs w:val="20"/>
              </w:rPr>
            </w:pPr>
            <w:r w:rsidRPr="00C0452F">
              <w:rPr>
                <w:rFonts w:ascii="GHEA Grapalat" w:hAnsi="GHEA Grapalat"/>
                <w:sz w:val="20"/>
                <w:szCs w:val="20"/>
              </w:rPr>
              <w:t>1</w:t>
            </w:r>
          </w:p>
        </w:tc>
        <w:tc>
          <w:tcPr>
            <w:tcW w:w="2915" w:type="dxa"/>
            <w:gridSpan w:val="2"/>
            <w:vAlign w:val="center"/>
          </w:tcPr>
          <w:p w14:paraId="5F969337" w14:textId="77777777" w:rsidR="00354419" w:rsidRPr="00C0452F" w:rsidRDefault="00354419" w:rsidP="005032EF">
            <w:pPr>
              <w:rPr>
                <w:rFonts w:ascii="GHEA Grapalat" w:hAnsi="GHEA Grapalat"/>
                <w:sz w:val="20"/>
                <w:szCs w:val="20"/>
                <w:lang w:val="pt-BR"/>
              </w:rPr>
            </w:pPr>
            <w:r w:rsidRPr="00C0452F">
              <w:rPr>
                <w:rFonts w:ascii="GHEA Grapalat" w:hAnsi="GHEA Grapalat"/>
                <w:sz w:val="20"/>
                <w:szCs w:val="20"/>
                <w:lang w:val="pt-BR"/>
              </w:rPr>
              <w:t>Подготовительный период</w:t>
            </w:r>
          </w:p>
          <w:p w14:paraId="053926E6" w14:textId="63E19178" w:rsidR="00354419" w:rsidRPr="00C0452F" w:rsidRDefault="00354419" w:rsidP="005032EF">
            <w:pPr>
              <w:widowControl w:val="0"/>
              <w:rPr>
                <w:rFonts w:ascii="GHEA Grapalat" w:hAnsi="GHEA Grapalat"/>
                <w:sz w:val="20"/>
                <w:szCs w:val="20"/>
              </w:rPr>
            </w:pPr>
          </w:p>
        </w:tc>
        <w:tc>
          <w:tcPr>
            <w:tcW w:w="3080" w:type="dxa"/>
            <w:gridSpan w:val="3"/>
          </w:tcPr>
          <w:p w14:paraId="7C96088A" w14:textId="4F13BB8A" w:rsidR="00354419" w:rsidRPr="00C0452F" w:rsidRDefault="00354419" w:rsidP="00354419">
            <w:pPr>
              <w:widowControl w:val="0"/>
              <w:jc w:val="center"/>
              <w:rPr>
                <w:rFonts w:ascii="GHEA Grapalat" w:hAnsi="GHEA Grapalat"/>
                <w:sz w:val="18"/>
                <w:szCs w:val="18"/>
              </w:rPr>
            </w:pPr>
            <w:r w:rsidRPr="00C0452F">
              <w:rPr>
                <w:rFonts w:ascii="GHEA Grapalat" w:hAnsi="GHEA Grapalat"/>
                <w:sz w:val="18"/>
                <w:szCs w:val="18"/>
                <w:lang w:val="pt-BR"/>
              </w:rPr>
              <w:t>В день вступления договора в силу</w:t>
            </w:r>
          </w:p>
        </w:tc>
        <w:tc>
          <w:tcPr>
            <w:tcW w:w="3786" w:type="dxa"/>
            <w:vAlign w:val="center"/>
          </w:tcPr>
          <w:p w14:paraId="22D27ECF" w14:textId="1BD4AD31" w:rsidR="00354419" w:rsidRPr="00C0452F" w:rsidRDefault="00354419" w:rsidP="00354419">
            <w:pPr>
              <w:widowControl w:val="0"/>
              <w:jc w:val="center"/>
              <w:rPr>
                <w:rFonts w:ascii="GHEA Grapalat" w:hAnsi="GHEA Grapalat"/>
                <w:sz w:val="18"/>
                <w:szCs w:val="18"/>
              </w:rPr>
            </w:pPr>
            <w:r w:rsidRPr="00C0452F">
              <w:rPr>
                <w:rFonts w:ascii="GHEA Grapalat" w:hAnsi="GHEA Grapalat"/>
                <w:sz w:val="18"/>
                <w:szCs w:val="18"/>
                <w:lang w:val="pt-BR"/>
              </w:rPr>
              <w:t>На 30-й день со дня вступления договора в силу</w:t>
            </w:r>
          </w:p>
        </w:tc>
      </w:tr>
      <w:tr w:rsidR="00354419" w:rsidRPr="00C0452F" w14:paraId="54F9940F" w14:textId="77777777" w:rsidTr="003270D5">
        <w:trPr>
          <w:gridAfter w:val="1"/>
          <w:wAfter w:w="477" w:type="dxa"/>
          <w:trHeight w:val="297"/>
          <w:jc w:val="center"/>
        </w:trPr>
        <w:tc>
          <w:tcPr>
            <w:tcW w:w="913" w:type="dxa"/>
            <w:vAlign w:val="center"/>
          </w:tcPr>
          <w:p w14:paraId="3BF9129A" w14:textId="77777777" w:rsidR="00354419" w:rsidRPr="00C0452F" w:rsidRDefault="00354419" w:rsidP="00354419">
            <w:pPr>
              <w:widowControl w:val="0"/>
              <w:jc w:val="center"/>
              <w:rPr>
                <w:rFonts w:ascii="GHEA Grapalat" w:hAnsi="GHEA Grapalat"/>
                <w:sz w:val="20"/>
                <w:szCs w:val="20"/>
              </w:rPr>
            </w:pPr>
            <w:r w:rsidRPr="00C0452F">
              <w:rPr>
                <w:rFonts w:ascii="GHEA Grapalat" w:hAnsi="GHEA Grapalat"/>
                <w:sz w:val="20"/>
                <w:szCs w:val="20"/>
              </w:rPr>
              <w:t>2</w:t>
            </w:r>
          </w:p>
        </w:tc>
        <w:tc>
          <w:tcPr>
            <w:tcW w:w="2915" w:type="dxa"/>
            <w:gridSpan w:val="2"/>
            <w:vAlign w:val="center"/>
          </w:tcPr>
          <w:p w14:paraId="7ABA9088" w14:textId="77777777" w:rsidR="00354419" w:rsidRPr="00C0452F" w:rsidRDefault="00354419" w:rsidP="005032EF">
            <w:pPr>
              <w:rPr>
                <w:rFonts w:ascii="GHEA Grapalat" w:hAnsi="GHEA Grapalat"/>
                <w:sz w:val="20"/>
                <w:szCs w:val="20"/>
                <w:lang w:val="pt-BR"/>
              </w:rPr>
            </w:pPr>
            <w:r w:rsidRPr="00C0452F">
              <w:rPr>
                <w:rFonts w:ascii="GHEA Grapalat" w:hAnsi="GHEA Grapalat"/>
                <w:sz w:val="20"/>
                <w:szCs w:val="20"/>
                <w:lang w:val="pt-BR"/>
              </w:rPr>
              <w:t>Работы по сносу</w:t>
            </w:r>
          </w:p>
          <w:p w14:paraId="5D4B6580" w14:textId="2E9A9107" w:rsidR="00354419" w:rsidRPr="00C0452F" w:rsidRDefault="00354419" w:rsidP="005032EF">
            <w:pPr>
              <w:widowControl w:val="0"/>
              <w:rPr>
                <w:rFonts w:ascii="GHEA Grapalat" w:hAnsi="GHEA Grapalat"/>
                <w:sz w:val="20"/>
                <w:szCs w:val="20"/>
              </w:rPr>
            </w:pPr>
          </w:p>
        </w:tc>
        <w:tc>
          <w:tcPr>
            <w:tcW w:w="3080" w:type="dxa"/>
            <w:gridSpan w:val="3"/>
          </w:tcPr>
          <w:p w14:paraId="3081D9A2" w14:textId="608771FB" w:rsidR="00354419" w:rsidRPr="00C0452F" w:rsidRDefault="00354419" w:rsidP="00354419">
            <w:pPr>
              <w:widowControl w:val="0"/>
              <w:jc w:val="center"/>
              <w:rPr>
                <w:rFonts w:ascii="GHEA Grapalat" w:hAnsi="GHEA Grapalat"/>
                <w:sz w:val="18"/>
                <w:szCs w:val="18"/>
              </w:rPr>
            </w:pPr>
            <w:r w:rsidRPr="00C0452F">
              <w:rPr>
                <w:rFonts w:ascii="GHEA Grapalat" w:hAnsi="GHEA Grapalat"/>
                <w:sz w:val="18"/>
                <w:szCs w:val="18"/>
                <w:lang w:val="pt-BR"/>
              </w:rPr>
              <w:t>На 8-й день после вступления договора в силу</w:t>
            </w:r>
          </w:p>
        </w:tc>
        <w:tc>
          <w:tcPr>
            <w:tcW w:w="3786" w:type="dxa"/>
            <w:vAlign w:val="center"/>
          </w:tcPr>
          <w:p w14:paraId="0086F88B" w14:textId="17048FFA" w:rsidR="00354419" w:rsidRPr="00C0452F" w:rsidRDefault="00354419" w:rsidP="00354419">
            <w:pPr>
              <w:widowControl w:val="0"/>
              <w:jc w:val="center"/>
              <w:rPr>
                <w:rFonts w:ascii="GHEA Grapalat" w:hAnsi="GHEA Grapalat"/>
                <w:sz w:val="18"/>
                <w:szCs w:val="18"/>
              </w:rPr>
            </w:pPr>
            <w:r w:rsidRPr="00C0452F">
              <w:rPr>
                <w:rFonts w:ascii="GHEA Grapalat" w:hAnsi="GHEA Grapalat"/>
                <w:sz w:val="18"/>
                <w:szCs w:val="18"/>
                <w:lang w:val="pt-BR"/>
              </w:rPr>
              <w:t>На 40-й день со дня вступления договора в силу</w:t>
            </w:r>
          </w:p>
        </w:tc>
      </w:tr>
      <w:tr w:rsidR="00354419" w:rsidRPr="00C0452F" w14:paraId="4F464B7F" w14:textId="77777777" w:rsidTr="003270D5">
        <w:trPr>
          <w:gridAfter w:val="1"/>
          <w:wAfter w:w="477" w:type="dxa"/>
          <w:trHeight w:val="586"/>
          <w:jc w:val="center"/>
        </w:trPr>
        <w:tc>
          <w:tcPr>
            <w:tcW w:w="913" w:type="dxa"/>
            <w:vAlign w:val="center"/>
          </w:tcPr>
          <w:p w14:paraId="05B1D9B2" w14:textId="77777777" w:rsidR="00354419" w:rsidRPr="00C0452F" w:rsidRDefault="00354419" w:rsidP="00354419">
            <w:pPr>
              <w:widowControl w:val="0"/>
              <w:jc w:val="center"/>
              <w:rPr>
                <w:rFonts w:ascii="GHEA Grapalat" w:hAnsi="GHEA Grapalat"/>
                <w:sz w:val="20"/>
                <w:szCs w:val="20"/>
              </w:rPr>
            </w:pPr>
            <w:r w:rsidRPr="00C0452F">
              <w:rPr>
                <w:rFonts w:ascii="GHEA Grapalat" w:hAnsi="GHEA Grapalat"/>
                <w:sz w:val="20"/>
                <w:szCs w:val="20"/>
              </w:rPr>
              <w:t>3</w:t>
            </w:r>
          </w:p>
        </w:tc>
        <w:tc>
          <w:tcPr>
            <w:tcW w:w="2915" w:type="dxa"/>
            <w:gridSpan w:val="2"/>
            <w:vAlign w:val="center"/>
          </w:tcPr>
          <w:p w14:paraId="72CBE6F9" w14:textId="77777777" w:rsidR="00354419" w:rsidRPr="00C0452F" w:rsidRDefault="00354419" w:rsidP="005032EF">
            <w:pPr>
              <w:rPr>
                <w:rFonts w:ascii="GHEA Grapalat" w:hAnsi="GHEA Grapalat" w:cs="Arial"/>
                <w:sz w:val="20"/>
                <w:szCs w:val="20"/>
                <w:lang w:val="pt-BR"/>
              </w:rPr>
            </w:pPr>
            <w:r w:rsidRPr="00C0452F">
              <w:rPr>
                <w:rFonts w:ascii="GHEA Grapalat" w:hAnsi="GHEA Grapalat" w:cs="Arial"/>
                <w:sz w:val="20"/>
                <w:szCs w:val="20"/>
                <w:lang w:val="pt-BR"/>
              </w:rPr>
              <w:t>Перегородки и стены</w:t>
            </w:r>
          </w:p>
          <w:p w14:paraId="12F9433B" w14:textId="6247AD30" w:rsidR="00354419" w:rsidRPr="00C0452F" w:rsidRDefault="00354419" w:rsidP="005032EF">
            <w:pPr>
              <w:widowControl w:val="0"/>
              <w:rPr>
                <w:rFonts w:ascii="GHEA Grapalat" w:hAnsi="GHEA Grapalat"/>
                <w:sz w:val="20"/>
                <w:szCs w:val="20"/>
              </w:rPr>
            </w:pPr>
          </w:p>
        </w:tc>
        <w:tc>
          <w:tcPr>
            <w:tcW w:w="3080" w:type="dxa"/>
            <w:gridSpan w:val="3"/>
          </w:tcPr>
          <w:p w14:paraId="7F94DF6F" w14:textId="11278D9A" w:rsidR="00354419" w:rsidRPr="00C0452F" w:rsidRDefault="00354419" w:rsidP="00354419">
            <w:pPr>
              <w:widowControl w:val="0"/>
              <w:jc w:val="center"/>
              <w:rPr>
                <w:rFonts w:ascii="GHEA Grapalat" w:hAnsi="GHEA Grapalat"/>
                <w:sz w:val="18"/>
                <w:szCs w:val="18"/>
              </w:rPr>
            </w:pPr>
            <w:r w:rsidRPr="00C0452F">
              <w:rPr>
                <w:rFonts w:ascii="GHEA Grapalat" w:hAnsi="GHEA Grapalat"/>
                <w:sz w:val="18"/>
                <w:szCs w:val="18"/>
                <w:lang w:val="pt-BR"/>
              </w:rPr>
              <w:t>На 30-й день после вступления договора в силу</w:t>
            </w:r>
          </w:p>
        </w:tc>
        <w:tc>
          <w:tcPr>
            <w:tcW w:w="3786" w:type="dxa"/>
            <w:vAlign w:val="center"/>
          </w:tcPr>
          <w:p w14:paraId="0D4C9D96" w14:textId="258D983E" w:rsidR="00354419" w:rsidRPr="00C0452F" w:rsidRDefault="00354419" w:rsidP="00354419">
            <w:pPr>
              <w:widowControl w:val="0"/>
              <w:jc w:val="center"/>
              <w:rPr>
                <w:rFonts w:ascii="GHEA Grapalat" w:hAnsi="GHEA Grapalat"/>
                <w:sz w:val="18"/>
                <w:szCs w:val="18"/>
              </w:rPr>
            </w:pPr>
            <w:r w:rsidRPr="00C0452F">
              <w:rPr>
                <w:rFonts w:ascii="GHEA Grapalat" w:hAnsi="GHEA Grapalat"/>
                <w:sz w:val="18"/>
                <w:szCs w:val="18"/>
                <w:lang w:val="pt-BR"/>
              </w:rPr>
              <w:t>На 60-й день со дня вступления договора в силу</w:t>
            </w:r>
          </w:p>
        </w:tc>
      </w:tr>
      <w:tr w:rsidR="00354419" w:rsidRPr="00C0452F" w14:paraId="23BE94F7" w14:textId="77777777" w:rsidTr="003270D5">
        <w:trPr>
          <w:gridAfter w:val="1"/>
          <w:wAfter w:w="477" w:type="dxa"/>
          <w:trHeight w:val="586"/>
          <w:jc w:val="center"/>
        </w:trPr>
        <w:tc>
          <w:tcPr>
            <w:tcW w:w="913" w:type="dxa"/>
            <w:vAlign w:val="center"/>
          </w:tcPr>
          <w:p w14:paraId="56CB3654" w14:textId="77777777" w:rsidR="00354419" w:rsidRPr="00C0452F" w:rsidRDefault="00354419" w:rsidP="00354419">
            <w:pPr>
              <w:widowControl w:val="0"/>
              <w:jc w:val="center"/>
              <w:rPr>
                <w:rFonts w:ascii="GHEA Grapalat" w:hAnsi="GHEA Grapalat"/>
                <w:sz w:val="20"/>
                <w:szCs w:val="20"/>
              </w:rPr>
            </w:pPr>
            <w:r w:rsidRPr="00C0452F">
              <w:rPr>
                <w:rFonts w:ascii="GHEA Grapalat" w:hAnsi="GHEA Grapalat"/>
                <w:sz w:val="20"/>
                <w:szCs w:val="20"/>
              </w:rPr>
              <w:t>4</w:t>
            </w:r>
          </w:p>
        </w:tc>
        <w:tc>
          <w:tcPr>
            <w:tcW w:w="2915" w:type="dxa"/>
            <w:gridSpan w:val="2"/>
            <w:vAlign w:val="center"/>
          </w:tcPr>
          <w:p w14:paraId="4CF023A2" w14:textId="355317D6" w:rsidR="00354419" w:rsidRPr="00C0452F" w:rsidRDefault="00354419" w:rsidP="005032EF">
            <w:pPr>
              <w:widowControl w:val="0"/>
              <w:rPr>
                <w:rFonts w:ascii="GHEA Grapalat" w:hAnsi="GHEA Grapalat"/>
                <w:sz w:val="20"/>
                <w:szCs w:val="20"/>
              </w:rPr>
            </w:pPr>
            <w:r w:rsidRPr="00C0452F">
              <w:rPr>
                <w:rFonts w:ascii="GHEA Grapalat" w:hAnsi="GHEA Grapalat" w:cs="Arial"/>
                <w:sz w:val="20"/>
                <w:szCs w:val="20"/>
              </w:rPr>
              <w:t>Подвесные потолки</w:t>
            </w:r>
          </w:p>
        </w:tc>
        <w:tc>
          <w:tcPr>
            <w:tcW w:w="3080" w:type="dxa"/>
            <w:gridSpan w:val="3"/>
          </w:tcPr>
          <w:p w14:paraId="3393E601" w14:textId="27AE9B4C" w:rsidR="00354419" w:rsidRPr="00C0452F" w:rsidRDefault="00354419" w:rsidP="00354419">
            <w:pPr>
              <w:widowControl w:val="0"/>
              <w:jc w:val="center"/>
              <w:rPr>
                <w:rFonts w:ascii="GHEA Grapalat" w:hAnsi="GHEA Grapalat"/>
                <w:sz w:val="18"/>
                <w:szCs w:val="18"/>
              </w:rPr>
            </w:pPr>
            <w:r w:rsidRPr="00C0452F">
              <w:rPr>
                <w:rFonts w:ascii="GHEA Grapalat" w:hAnsi="GHEA Grapalat"/>
                <w:sz w:val="18"/>
                <w:szCs w:val="18"/>
                <w:lang w:val="pt-BR"/>
              </w:rPr>
              <w:t>На 60-й день после вступления договора в силу</w:t>
            </w:r>
          </w:p>
        </w:tc>
        <w:tc>
          <w:tcPr>
            <w:tcW w:w="3786" w:type="dxa"/>
            <w:vAlign w:val="center"/>
          </w:tcPr>
          <w:p w14:paraId="4BEB7A45" w14:textId="3E872BB9" w:rsidR="00354419" w:rsidRPr="00C0452F" w:rsidRDefault="00354419" w:rsidP="00354419">
            <w:pPr>
              <w:widowControl w:val="0"/>
              <w:jc w:val="center"/>
              <w:rPr>
                <w:rFonts w:ascii="GHEA Grapalat" w:hAnsi="GHEA Grapalat"/>
                <w:sz w:val="18"/>
                <w:szCs w:val="18"/>
              </w:rPr>
            </w:pPr>
            <w:r w:rsidRPr="00C0452F">
              <w:rPr>
                <w:rFonts w:ascii="GHEA Grapalat" w:hAnsi="GHEA Grapalat"/>
                <w:sz w:val="18"/>
                <w:szCs w:val="18"/>
                <w:lang w:val="pt-BR"/>
              </w:rPr>
              <w:t>На 90-й день со дня вступления договора в силу</w:t>
            </w:r>
          </w:p>
        </w:tc>
      </w:tr>
      <w:tr w:rsidR="00354419" w:rsidRPr="00C0452F" w14:paraId="66D2823C" w14:textId="77777777" w:rsidTr="003270D5">
        <w:trPr>
          <w:gridAfter w:val="1"/>
          <w:wAfter w:w="477" w:type="dxa"/>
          <w:trHeight w:val="586"/>
          <w:jc w:val="center"/>
        </w:trPr>
        <w:tc>
          <w:tcPr>
            <w:tcW w:w="913" w:type="dxa"/>
            <w:vAlign w:val="center"/>
          </w:tcPr>
          <w:p w14:paraId="616590C9" w14:textId="77777777" w:rsidR="00354419" w:rsidRPr="00C0452F" w:rsidRDefault="00354419" w:rsidP="00354419">
            <w:pPr>
              <w:widowControl w:val="0"/>
              <w:jc w:val="center"/>
              <w:rPr>
                <w:rFonts w:ascii="GHEA Grapalat" w:hAnsi="GHEA Grapalat"/>
                <w:sz w:val="20"/>
                <w:szCs w:val="20"/>
              </w:rPr>
            </w:pPr>
            <w:r w:rsidRPr="00C0452F">
              <w:rPr>
                <w:rFonts w:ascii="GHEA Grapalat" w:hAnsi="GHEA Grapalat"/>
                <w:sz w:val="20"/>
                <w:szCs w:val="20"/>
              </w:rPr>
              <w:t>5</w:t>
            </w:r>
          </w:p>
        </w:tc>
        <w:tc>
          <w:tcPr>
            <w:tcW w:w="2915" w:type="dxa"/>
            <w:gridSpan w:val="2"/>
            <w:vAlign w:val="center"/>
          </w:tcPr>
          <w:p w14:paraId="012D5ABB" w14:textId="77777777" w:rsidR="00354419" w:rsidRPr="00C0452F" w:rsidRDefault="00354419" w:rsidP="005032EF">
            <w:pPr>
              <w:rPr>
                <w:rFonts w:ascii="GHEA Grapalat" w:hAnsi="GHEA Grapalat" w:cs="Arial"/>
                <w:sz w:val="20"/>
                <w:szCs w:val="20"/>
                <w:lang w:val="pt-BR"/>
              </w:rPr>
            </w:pPr>
            <w:r w:rsidRPr="00C0452F">
              <w:rPr>
                <w:rFonts w:ascii="GHEA Grapalat" w:hAnsi="GHEA Grapalat" w:cs="Arial"/>
                <w:sz w:val="20"/>
                <w:szCs w:val="20"/>
                <w:lang w:val="pt-BR"/>
              </w:rPr>
              <w:t>Установка дверей и окон</w:t>
            </w:r>
          </w:p>
          <w:p w14:paraId="10704CAF" w14:textId="4FC63007" w:rsidR="00354419" w:rsidRPr="00C0452F" w:rsidRDefault="00354419" w:rsidP="005032EF">
            <w:pPr>
              <w:widowControl w:val="0"/>
              <w:rPr>
                <w:rFonts w:ascii="GHEA Grapalat" w:hAnsi="GHEA Grapalat"/>
                <w:sz w:val="20"/>
                <w:szCs w:val="20"/>
              </w:rPr>
            </w:pPr>
          </w:p>
        </w:tc>
        <w:tc>
          <w:tcPr>
            <w:tcW w:w="3080" w:type="dxa"/>
            <w:gridSpan w:val="3"/>
          </w:tcPr>
          <w:p w14:paraId="3F3A8B00" w14:textId="735EABFB" w:rsidR="00354419" w:rsidRPr="00C0452F" w:rsidRDefault="00354419" w:rsidP="00354419">
            <w:pPr>
              <w:widowControl w:val="0"/>
              <w:jc w:val="center"/>
              <w:rPr>
                <w:rFonts w:ascii="GHEA Grapalat" w:hAnsi="GHEA Grapalat"/>
                <w:sz w:val="18"/>
                <w:szCs w:val="18"/>
              </w:rPr>
            </w:pPr>
            <w:r w:rsidRPr="00C0452F">
              <w:rPr>
                <w:rFonts w:ascii="GHEA Grapalat" w:hAnsi="GHEA Grapalat"/>
                <w:sz w:val="18"/>
                <w:szCs w:val="18"/>
                <w:lang w:val="pt-BR"/>
              </w:rPr>
              <w:t>На 60-й день после вступления договора в силу</w:t>
            </w:r>
          </w:p>
        </w:tc>
        <w:tc>
          <w:tcPr>
            <w:tcW w:w="3786" w:type="dxa"/>
            <w:vAlign w:val="center"/>
          </w:tcPr>
          <w:p w14:paraId="43F34608" w14:textId="0D857D8B" w:rsidR="00354419" w:rsidRPr="00C0452F" w:rsidRDefault="00354419" w:rsidP="00354419">
            <w:pPr>
              <w:widowControl w:val="0"/>
              <w:jc w:val="center"/>
              <w:rPr>
                <w:rFonts w:ascii="GHEA Grapalat" w:hAnsi="GHEA Grapalat"/>
                <w:sz w:val="18"/>
                <w:szCs w:val="18"/>
              </w:rPr>
            </w:pPr>
            <w:r w:rsidRPr="00C0452F">
              <w:rPr>
                <w:rFonts w:ascii="GHEA Grapalat" w:hAnsi="GHEA Grapalat"/>
                <w:sz w:val="18"/>
                <w:szCs w:val="18"/>
                <w:lang w:val="pt-BR"/>
              </w:rPr>
              <w:t>На 90-й день со дня вступления договора в силу</w:t>
            </w:r>
          </w:p>
        </w:tc>
      </w:tr>
      <w:tr w:rsidR="00354419" w:rsidRPr="00C0452F" w14:paraId="551FFE79" w14:textId="77777777" w:rsidTr="00370F27">
        <w:trPr>
          <w:gridAfter w:val="1"/>
          <w:wAfter w:w="477" w:type="dxa"/>
          <w:trHeight w:val="305"/>
          <w:jc w:val="center"/>
        </w:trPr>
        <w:tc>
          <w:tcPr>
            <w:tcW w:w="913" w:type="dxa"/>
            <w:vAlign w:val="center"/>
          </w:tcPr>
          <w:p w14:paraId="34DB3621" w14:textId="483F577D" w:rsidR="00354419" w:rsidRPr="00C0452F" w:rsidRDefault="00354419" w:rsidP="00354419">
            <w:pPr>
              <w:widowControl w:val="0"/>
              <w:jc w:val="center"/>
              <w:rPr>
                <w:rFonts w:ascii="GHEA Grapalat" w:hAnsi="GHEA Grapalat"/>
                <w:sz w:val="20"/>
                <w:szCs w:val="20"/>
                <w:lang w:val="hy-AM"/>
              </w:rPr>
            </w:pPr>
            <w:r w:rsidRPr="00C0452F">
              <w:rPr>
                <w:rFonts w:ascii="GHEA Grapalat" w:hAnsi="GHEA Grapalat"/>
                <w:sz w:val="20"/>
                <w:szCs w:val="20"/>
                <w:lang w:val="hy-AM"/>
              </w:rPr>
              <w:t>6</w:t>
            </w:r>
          </w:p>
        </w:tc>
        <w:tc>
          <w:tcPr>
            <w:tcW w:w="2915" w:type="dxa"/>
            <w:gridSpan w:val="2"/>
            <w:vAlign w:val="center"/>
          </w:tcPr>
          <w:p w14:paraId="1445B77B" w14:textId="77777777" w:rsidR="00354419" w:rsidRPr="00C0452F" w:rsidRDefault="00354419" w:rsidP="005032EF">
            <w:pPr>
              <w:rPr>
                <w:rFonts w:ascii="GHEA Grapalat" w:hAnsi="GHEA Grapalat"/>
                <w:sz w:val="20"/>
                <w:szCs w:val="20"/>
                <w:lang w:val="pt-BR"/>
              </w:rPr>
            </w:pPr>
            <w:r w:rsidRPr="00C0452F">
              <w:rPr>
                <w:rFonts w:ascii="GHEA Grapalat" w:hAnsi="GHEA Grapalat"/>
                <w:sz w:val="20"/>
                <w:szCs w:val="20"/>
                <w:lang w:val="pt-BR"/>
              </w:rPr>
              <w:t>Внутренняя отделка</w:t>
            </w:r>
          </w:p>
          <w:p w14:paraId="58B84CE7" w14:textId="43FE77C6" w:rsidR="00354419" w:rsidRPr="00C0452F" w:rsidRDefault="00354419" w:rsidP="005032EF">
            <w:pPr>
              <w:widowControl w:val="0"/>
              <w:rPr>
                <w:rFonts w:ascii="GHEA Grapalat" w:hAnsi="GHEA Grapalat"/>
                <w:sz w:val="20"/>
                <w:szCs w:val="20"/>
              </w:rPr>
            </w:pPr>
          </w:p>
        </w:tc>
        <w:tc>
          <w:tcPr>
            <w:tcW w:w="3080" w:type="dxa"/>
            <w:gridSpan w:val="3"/>
          </w:tcPr>
          <w:p w14:paraId="316B2D9C" w14:textId="606DDC03" w:rsidR="00354419" w:rsidRPr="00C0452F" w:rsidRDefault="00354419" w:rsidP="00354419">
            <w:pPr>
              <w:widowControl w:val="0"/>
              <w:jc w:val="center"/>
              <w:rPr>
                <w:rFonts w:ascii="GHEA Grapalat" w:hAnsi="GHEA Grapalat"/>
                <w:sz w:val="18"/>
                <w:szCs w:val="18"/>
              </w:rPr>
            </w:pPr>
            <w:r w:rsidRPr="00C0452F">
              <w:rPr>
                <w:rFonts w:ascii="GHEA Grapalat" w:hAnsi="GHEA Grapalat"/>
                <w:sz w:val="18"/>
                <w:szCs w:val="18"/>
                <w:lang w:val="pt-BR"/>
              </w:rPr>
              <w:t>На 75-й день после вступления договора в силу</w:t>
            </w:r>
          </w:p>
        </w:tc>
        <w:tc>
          <w:tcPr>
            <w:tcW w:w="3786" w:type="dxa"/>
            <w:vAlign w:val="center"/>
          </w:tcPr>
          <w:p w14:paraId="77C17E87" w14:textId="618A0B22" w:rsidR="00354419" w:rsidRPr="00C0452F" w:rsidRDefault="00354419" w:rsidP="00354419">
            <w:pPr>
              <w:widowControl w:val="0"/>
              <w:jc w:val="center"/>
              <w:rPr>
                <w:rFonts w:ascii="GHEA Grapalat" w:hAnsi="GHEA Grapalat"/>
                <w:sz w:val="18"/>
                <w:szCs w:val="18"/>
              </w:rPr>
            </w:pPr>
            <w:r w:rsidRPr="00C0452F">
              <w:rPr>
                <w:rFonts w:ascii="GHEA Grapalat" w:hAnsi="GHEA Grapalat"/>
                <w:sz w:val="18"/>
                <w:szCs w:val="18"/>
                <w:lang w:val="pt-BR"/>
              </w:rPr>
              <w:t>На 120-й день со дня вступления договора в силу</w:t>
            </w:r>
          </w:p>
        </w:tc>
      </w:tr>
      <w:tr w:rsidR="00354419" w:rsidRPr="00C0452F" w14:paraId="1B3073A2" w14:textId="77777777" w:rsidTr="00370F27">
        <w:trPr>
          <w:gridAfter w:val="1"/>
          <w:wAfter w:w="477" w:type="dxa"/>
          <w:trHeight w:val="343"/>
          <w:jc w:val="center"/>
        </w:trPr>
        <w:tc>
          <w:tcPr>
            <w:tcW w:w="913" w:type="dxa"/>
            <w:vAlign w:val="center"/>
          </w:tcPr>
          <w:p w14:paraId="1BAA693C" w14:textId="2CD0D735" w:rsidR="00354419" w:rsidRPr="00C0452F" w:rsidRDefault="00354419" w:rsidP="00354419">
            <w:pPr>
              <w:widowControl w:val="0"/>
              <w:jc w:val="center"/>
              <w:rPr>
                <w:rFonts w:ascii="GHEA Grapalat" w:hAnsi="GHEA Grapalat"/>
                <w:sz w:val="20"/>
                <w:szCs w:val="20"/>
                <w:lang w:val="hy-AM"/>
              </w:rPr>
            </w:pPr>
            <w:r w:rsidRPr="00C0452F">
              <w:rPr>
                <w:rFonts w:ascii="GHEA Grapalat" w:hAnsi="GHEA Grapalat"/>
                <w:sz w:val="20"/>
                <w:szCs w:val="20"/>
                <w:lang w:val="hy-AM"/>
              </w:rPr>
              <w:t>7</w:t>
            </w:r>
          </w:p>
        </w:tc>
        <w:tc>
          <w:tcPr>
            <w:tcW w:w="2915" w:type="dxa"/>
            <w:gridSpan w:val="2"/>
            <w:vAlign w:val="center"/>
          </w:tcPr>
          <w:p w14:paraId="7393F12B" w14:textId="0381DA53" w:rsidR="00354419" w:rsidRPr="00C0452F" w:rsidRDefault="00354419" w:rsidP="005032EF">
            <w:pPr>
              <w:widowControl w:val="0"/>
              <w:rPr>
                <w:rFonts w:ascii="GHEA Grapalat" w:hAnsi="GHEA Grapalat"/>
                <w:sz w:val="20"/>
                <w:szCs w:val="20"/>
              </w:rPr>
            </w:pPr>
            <w:r w:rsidRPr="00C0452F">
              <w:rPr>
                <w:rFonts w:ascii="GHEA Grapalat" w:hAnsi="GHEA Grapalat" w:cs="Arial"/>
                <w:sz w:val="20"/>
                <w:szCs w:val="20"/>
              </w:rPr>
              <w:t>Проведение коммуникаций</w:t>
            </w:r>
          </w:p>
        </w:tc>
        <w:tc>
          <w:tcPr>
            <w:tcW w:w="3080" w:type="dxa"/>
            <w:gridSpan w:val="3"/>
          </w:tcPr>
          <w:p w14:paraId="0D97FEAD" w14:textId="546A7865" w:rsidR="00354419" w:rsidRPr="00C0452F" w:rsidRDefault="00354419" w:rsidP="00354419">
            <w:pPr>
              <w:widowControl w:val="0"/>
              <w:jc w:val="center"/>
              <w:rPr>
                <w:rFonts w:ascii="GHEA Grapalat" w:hAnsi="GHEA Grapalat"/>
                <w:sz w:val="18"/>
                <w:szCs w:val="18"/>
              </w:rPr>
            </w:pPr>
            <w:r w:rsidRPr="00C0452F">
              <w:rPr>
                <w:rFonts w:ascii="GHEA Grapalat" w:hAnsi="GHEA Grapalat"/>
                <w:sz w:val="18"/>
                <w:szCs w:val="18"/>
                <w:lang w:val="pt-BR"/>
              </w:rPr>
              <w:t>На 90-й день после вступления договора в силу</w:t>
            </w:r>
          </w:p>
        </w:tc>
        <w:tc>
          <w:tcPr>
            <w:tcW w:w="3786" w:type="dxa"/>
            <w:vAlign w:val="center"/>
          </w:tcPr>
          <w:p w14:paraId="1B11F6A9" w14:textId="08569AE4" w:rsidR="00354419" w:rsidRPr="00C0452F" w:rsidRDefault="00354419" w:rsidP="00354419">
            <w:pPr>
              <w:widowControl w:val="0"/>
              <w:jc w:val="center"/>
              <w:rPr>
                <w:rFonts w:ascii="GHEA Grapalat" w:hAnsi="GHEA Grapalat"/>
                <w:sz w:val="18"/>
                <w:szCs w:val="18"/>
              </w:rPr>
            </w:pPr>
            <w:r w:rsidRPr="00C0452F">
              <w:rPr>
                <w:rFonts w:ascii="GHEA Grapalat" w:hAnsi="GHEA Grapalat"/>
                <w:sz w:val="18"/>
                <w:szCs w:val="18"/>
                <w:lang w:val="pt-BR"/>
              </w:rPr>
              <w:t>На 150-й день со дня вступления договора в силу</w:t>
            </w:r>
          </w:p>
        </w:tc>
      </w:tr>
      <w:tr w:rsidR="00354419" w:rsidRPr="00C0452F" w14:paraId="3DE48758" w14:textId="77777777" w:rsidTr="003270D5">
        <w:trPr>
          <w:gridAfter w:val="1"/>
          <w:wAfter w:w="477" w:type="dxa"/>
          <w:trHeight w:val="586"/>
          <w:jc w:val="center"/>
        </w:trPr>
        <w:tc>
          <w:tcPr>
            <w:tcW w:w="913" w:type="dxa"/>
            <w:vAlign w:val="center"/>
          </w:tcPr>
          <w:p w14:paraId="6BE259BB" w14:textId="62DCDF6C" w:rsidR="00354419" w:rsidRPr="00C0452F" w:rsidRDefault="00354419" w:rsidP="00354419">
            <w:pPr>
              <w:widowControl w:val="0"/>
              <w:jc w:val="center"/>
              <w:rPr>
                <w:rFonts w:ascii="GHEA Grapalat" w:hAnsi="GHEA Grapalat"/>
                <w:sz w:val="20"/>
                <w:szCs w:val="20"/>
                <w:lang w:val="hy-AM"/>
              </w:rPr>
            </w:pPr>
            <w:r w:rsidRPr="00C0452F">
              <w:rPr>
                <w:rFonts w:ascii="GHEA Grapalat" w:hAnsi="GHEA Grapalat"/>
                <w:sz w:val="20"/>
                <w:szCs w:val="20"/>
                <w:lang w:val="hy-AM"/>
              </w:rPr>
              <w:t>8</w:t>
            </w:r>
          </w:p>
        </w:tc>
        <w:tc>
          <w:tcPr>
            <w:tcW w:w="2915" w:type="dxa"/>
            <w:gridSpan w:val="2"/>
            <w:vAlign w:val="center"/>
          </w:tcPr>
          <w:p w14:paraId="6599525E" w14:textId="73A98FCB" w:rsidR="00354419" w:rsidRPr="00C0452F" w:rsidRDefault="00354419" w:rsidP="005032EF">
            <w:pPr>
              <w:widowControl w:val="0"/>
              <w:rPr>
                <w:rFonts w:ascii="GHEA Grapalat" w:hAnsi="GHEA Grapalat"/>
                <w:sz w:val="20"/>
                <w:szCs w:val="20"/>
              </w:rPr>
            </w:pPr>
            <w:r w:rsidRPr="00C0452F">
              <w:rPr>
                <w:rFonts w:ascii="GHEA Grapalat" w:hAnsi="GHEA Grapalat"/>
                <w:sz w:val="20"/>
                <w:szCs w:val="20"/>
              </w:rPr>
              <w:t>Полы</w:t>
            </w:r>
          </w:p>
        </w:tc>
        <w:tc>
          <w:tcPr>
            <w:tcW w:w="3080" w:type="dxa"/>
            <w:gridSpan w:val="3"/>
          </w:tcPr>
          <w:p w14:paraId="45F9CEAB" w14:textId="4F4BAE75" w:rsidR="00354419" w:rsidRPr="00C0452F" w:rsidRDefault="00354419" w:rsidP="00354419">
            <w:pPr>
              <w:widowControl w:val="0"/>
              <w:jc w:val="center"/>
              <w:rPr>
                <w:rFonts w:ascii="GHEA Grapalat" w:hAnsi="GHEA Grapalat"/>
                <w:sz w:val="18"/>
                <w:szCs w:val="18"/>
              </w:rPr>
            </w:pPr>
            <w:r w:rsidRPr="00C0452F">
              <w:rPr>
                <w:rFonts w:ascii="GHEA Grapalat" w:hAnsi="GHEA Grapalat"/>
                <w:sz w:val="18"/>
                <w:szCs w:val="18"/>
                <w:lang w:val="pt-BR"/>
              </w:rPr>
              <w:t>На 120-й день после вступления договора в силу</w:t>
            </w:r>
          </w:p>
        </w:tc>
        <w:tc>
          <w:tcPr>
            <w:tcW w:w="3786" w:type="dxa"/>
            <w:vAlign w:val="center"/>
          </w:tcPr>
          <w:p w14:paraId="1B7A4CE4" w14:textId="6F291041" w:rsidR="00354419" w:rsidRPr="00C0452F" w:rsidRDefault="00354419" w:rsidP="00354419">
            <w:pPr>
              <w:widowControl w:val="0"/>
              <w:jc w:val="center"/>
              <w:rPr>
                <w:rFonts w:ascii="GHEA Grapalat" w:hAnsi="GHEA Grapalat"/>
                <w:sz w:val="18"/>
                <w:szCs w:val="18"/>
              </w:rPr>
            </w:pPr>
            <w:r w:rsidRPr="00C0452F">
              <w:rPr>
                <w:rFonts w:ascii="GHEA Grapalat" w:hAnsi="GHEA Grapalat"/>
                <w:sz w:val="18"/>
                <w:szCs w:val="18"/>
                <w:lang w:val="pt-BR"/>
              </w:rPr>
              <w:t>На 165-й день со дня вступления договора в силу</w:t>
            </w:r>
          </w:p>
        </w:tc>
      </w:tr>
      <w:tr w:rsidR="00354419" w:rsidRPr="00C0452F" w14:paraId="526E1368" w14:textId="77777777" w:rsidTr="003270D5">
        <w:trPr>
          <w:gridAfter w:val="1"/>
          <w:wAfter w:w="477" w:type="dxa"/>
          <w:trHeight w:val="586"/>
          <w:jc w:val="center"/>
        </w:trPr>
        <w:tc>
          <w:tcPr>
            <w:tcW w:w="913" w:type="dxa"/>
            <w:vAlign w:val="center"/>
          </w:tcPr>
          <w:p w14:paraId="0493FE1A" w14:textId="4E7423E6" w:rsidR="00354419" w:rsidRPr="00C0452F" w:rsidRDefault="00354419" w:rsidP="00354419">
            <w:pPr>
              <w:widowControl w:val="0"/>
              <w:jc w:val="center"/>
              <w:rPr>
                <w:rFonts w:ascii="GHEA Grapalat" w:hAnsi="GHEA Grapalat"/>
                <w:sz w:val="20"/>
                <w:szCs w:val="20"/>
                <w:lang w:val="hy-AM"/>
              </w:rPr>
            </w:pPr>
            <w:r w:rsidRPr="00C0452F">
              <w:rPr>
                <w:rFonts w:ascii="GHEA Grapalat" w:hAnsi="GHEA Grapalat"/>
                <w:sz w:val="20"/>
                <w:szCs w:val="20"/>
                <w:lang w:val="hy-AM"/>
              </w:rPr>
              <w:t>9</w:t>
            </w:r>
          </w:p>
        </w:tc>
        <w:tc>
          <w:tcPr>
            <w:tcW w:w="2915" w:type="dxa"/>
            <w:gridSpan w:val="2"/>
            <w:vAlign w:val="center"/>
          </w:tcPr>
          <w:p w14:paraId="1CACD518" w14:textId="77777777" w:rsidR="00354419" w:rsidRPr="00C0452F" w:rsidRDefault="00354419" w:rsidP="005032EF">
            <w:pPr>
              <w:rPr>
                <w:rFonts w:ascii="GHEA Grapalat" w:hAnsi="GHEA Grapalat"/>
                <w:sz w:val="20"/>
                <w:szCs w:val="20"/>
                <w:lang w:val="pt-BR"/>
              </w:rPr>
            </w:pPr>
            <w:r w:rsidRPr="00C0452F">
              <w:rPr>
                <w:rFonts w:ascii="GHEA Grapalat" w:hAnsi="GHEA Grapalat"/>
                <w:sz w:val="20"/>
                <w:szCs w:val="20"/>
                <w:lang w:val="pt-BR"/>
              </w:rPr>
              <w:t>Внешняя отделка</w:t>
            </w:r>
          </w:p>
          <w:p w14:paraId="3C87E9B6" w14:textId="4AFE6671" w:rsidR="00354419" w:rsidRPr="00C0452F" w:rsidRDefault="00354419" w:rsidP="005032EF">
            <w:pPr>
              <w:widowControl w:val="0"/>
              <w:rPr>
                <w:rFonts w:ascii="GHEA Grapalat" w:hAnsi="GHEA Grapalat"/>
                <w:sz w:val="20"/>
                <w:szCs w:val="20"/>
              </w:rPr>
            </w:pPr>
          </w:p>
        </w:tc>
        <w:tc>
          <w:tcPr>
            <w:tcW w:w="3080" w:type="dxa"/>
            <w:gridSpan w:val="3"/>
          </w:tcPr>
          <w:p w14:paraId="451DC2C9" w14:textId="58513647" w:rsidR="00354419" w:rsidRPr="00C0452F" w:rsidRDefault="00354419" w:rsidP="00354419">
            <w:pPr>
              <w:widowControl w:val="0"/>
              <w:jc w:val="center"/>
              <w:rPr>
                <w:rFonts w:ascii="GHEA Grapalat" w:hAnsi="GHEA Grapalat"/>
                <w:sz w:val="18"/>
                <w:szCs w:val="18"/>
              </w:rPr>
            </w:pPr>
            <w:r w:rsidRPr="00C0452F">
              <w:rPr>
                <w:rFonts w:ascii="GHEA Grapalat" w:hAnsi="GHEA Grapalat"/>
                <w:sz w:val="18"/>
                <w:szCs w:val="18"/>
                <w:lang w:val="pt-BR"/>
              </w:rPr>
              <w:t>На 150-й день после вступления договора в силу</w:t>
            </w:r>
          </w:p>
        </w:tc>
        <w:tc>
          <w:tcPr>
            <w:tcW w:w="3786" w:type="dxa"/>
            <w:vAlign w:val="center"/>
          </w:tcPr>
          <w:p w14:paraId="21C6606E" w14:textId="0863AA6E" w:rsidR="00354419" w:rsidRPr="00C0452F" w:rsidRDefault="00354419" w:rsidP="00354419">
            <w:pPr>
              <w:widowControl w:val="0"/>
              <w:jc w:val="center"/>
              <w:rPr>
                <w:rFonts w:ascii="GHEA Grapalat" w:hAnsi="GHEA Grapalat"/>
                <w:sz w:val="18"/>
                <w:szCs w:val="18"/>
              </w:rPr>
            </w:pPr>
            <w:r w:rsidRPr="00C0452F">
              <w:rPr>
                <w:rFonts w:ascii="GHEA Grapalat" w:hAnsi="GHEA Grapalat"/>
                <w:sz w:val="18"/>
                <w:szCs w:val="18"/>
                <w:lang w:val="pt-BR"/>
              </w:rPr>
              <w:t>На 210-й день со дня вступления договора в силу</w:t>
            </w:r>
          </w:p>
        </w:tc>
      </w:tr>
      <w:tr w:rsidR="00354419" w:rsidRPr="00C0452F" w14:paraId="45146F8E" w14:textId="77777777" w:rsidTr="005032EF">
        <w:trPr>
          <w:gridAfter w:val="1"/>
          <w:wAfter w:w="477" w:type="dxa"/>
          <w:trHeight w:val="215"/>
          <w:jc w:val="center"/>
        </w:trPr>
        <w:tc>
          <w:tcPr>
            <w:tcW w:w="913" w:type="dxa"/>
            <w:vAlign w:val="center"/>
          </w:tcPr>
          <w:p w14:paraId="79175687" w14:textId="78809805" w:rsidR="00354419" w:rsidRPr="00C0452F" w:rsidRDefault="00354419" w:rsidP="00354419">
            <w:pPr>
              <w:widowControl w:val="0"/>
              <w:jc w:val="center"/>
              <w:rPr>
                <w:rFonts w:ascii="GHEA Grapalat" w:hAnsi="GHEA Grapalat"/>
                <w:sz w:val="20"/>
                <w:szCs w:val="20"/>
                <w:lang w:val="hy-AM"/>
              </w:rPr>
            </w:pPr>
            <w:r w:rsidRPr="00C0452F">
              <w:rPr>
                <w:rFonts w:ascii="GHEA Grapalat" w:hAnsi="GHEA Grapalat"/>
                <w:sz w:val="20"/>
                <w:szCs w:val="20"/>
                <w:lang w:val="hy-AM"/>
              </w:rPr>
              <w:t>10</w:t>
            </w:r>
          </w:p>
        </w:tc>
        <w:tc>
          <w:tcPr>
            <w:tcW w:w="2915" w:type="dxa"/>
            <w:gridSpan w:val="2"/>
            <w:vAlign w:val="center"/>
          </w:tcPr>
          <w:p w14:paraId="65B1AC83" w14:textId="77777777" w:rsidR="00354419" w:rsidRPr="00C0452F" w:rsidRDefault="00354419" w:rsidP="005032EF">
            <w:pPr>
              <w:rPr>
                <w:rFonts w:ascii="GHEA Grapalat" w:hAnsi="GHEA Grapalat"/>
                <w:sz w:val="20"/>
                <w:szCs w:val="20"/>
                <w:lang w:val="pt-BR"/>
              </w:rPr>
            </w:pPr>
            <w:r w:rsidRPr="00C0452F">
              <w:rPr>
                <w:rFonts w:ascii="GHEA Grapalat" w:hAnsi="GHEA Grapalat"/>
                <w:sz w:val="20"/>
                <w:szCs w:val="20"/>
                <w:lang w:val="pt-BR"/>
              </w:rPr>
              <w:t>Сбор и вывоз строительного мусора</w:t>
            </w:r>
          </w:p>
          <w:p w14:paraId="0F5F74C1" w14:textId="2D77BD9B" w:rsidR="00354419" w:rsidRPr="00C0452F" w:rsidRDefault="00354419" w:rsidP="005032EF">
            <w:pPr>
              <w:widowControl w:val="0"/>
              <w:rPr>
                <w:rFonts w:ascii="GHEA Grapalat" w:hAnsi="GHEA Grapalat"/>
                <w:sz w:val="20"/>
                <w:szCs w:val="20"/>
              </w:rPr>
            </w:pPr>
          </w:p>
        </w:tc>
        <w:tc>
          <w:tcPr>
            <w:tcW w:w="3080" w:type="dxa"/>
            <w:gridSpan w:val="3"/>
          </w:tcPr>
          <w:p w14:paraId="5C0EBF64" w14:textId="4968D363" w:rsidR="00354419" w:rsidRPr="00C0452F" w:rsidRDefault="00354419" w:rsidP="00354419">
            <w:pPr>
              <w:widowControl w:val="0"/>
              <w:jc w:val="center"/>
              <w:rPr>
                <w:rFonts w:ascii="GHEA Grapalat" w:hAnsi="GHEA Grapalat"/>
                <w:sz w:val="18"/>
                <w:szCs w:val="18"/>
              </w:rPr>
            </w:pPr>
            <w:r w:rsidRPr="00C0452F">
              <w:rPr>
                <w:rFonts w:ascii="GHEA Grapalat" w:hAnsi="GHEA Grapalat"/>
                <w:sz w:val="18"/>
                <w:szCs w:val="18"/>
                <w:lang w:val="pt-BR"/>
              </w:rPr>
              <w:t>На 180-й день после вступления договора в силу</w:t>
            </w:r>
          </w:p>
        </w:tc>
        <w:tc>
          <w:tcPr>
            <w:tcW w:w="3786" w:type="dxa"/>
            <w:vAlign w:val="center"/>
          </w:tcPr>
          <w:p w14:paraId="3CD150C5" w14:textId="042C2FCE" w:rsidR="00354419" w:rsidRPr="00C0452F" w:rsidRDefault="00354419" w:rsidP="00354419">
            <w:pPr>
              <w:widowControl w:val="0"/>
              <w:jc w:val="center"/>
              <w:rPr>
                <w:rFonts w:ascii="GHEA Grapalat" w:hAnsi="GHEA Grapalat"/>
                <w:sz w:val="18"/>
                <w:szCs w:val="18"/>
              </w:rPr>
            </w:pPr>
            <w:r w:rsidRPr="00C0452F">
              <w:rPr>
                <w:rFonts w:ascii="GHEA Grapalat" w:hAnsi="GHEA Grapalat"/>
                <w:sz w:val="18"/>
                <w:szCs w:val="18"/>
                <w:lang w:val="pt-BR"/>
              </w:rPr>
              <w:t>На 210-й день со дня вступления договора в силу</w:t>
            </w:r>
          </w:p>
        </w:tc>
      </w:tr>
      <w:tr w:rsidR="005032EF" w:rsidRPr="00C0452F" w14:paraId="40AF2BE2" w14:textId="77777777" w:rsidTr="00B91578">
        <w:trPr>
          <w:gridAfter w:val="1"/>
          <w:wAfter w:w="477" w:type="dxa"/>
          <w:cantSplit/>
          <w:trHeight w:val="225"/>
          <w:jc w:val="center"/>
        </w:trPr>
        <w:tc>
          <w:tcPr>
            <w:tcW w:w="3828" w:type="dxa"/>
            <w:gridSpan w:val="3"/>
            <w:vAlign w:val="center"/>
          </w:tcPr>
          <w:p w14:paraId="05BA7C21" w14:textId="66A126C5" w:rsidR="005032EF" w:rsidRPr="00C0452F" w:rsidRDefault="005032EF" w:rsidP="005032EF">
            <w:pPr>
              <w:widowControl w:val="0"/>
              <w:spacing w:after="120"/>
              <w:jc w:val="center"/>
              <w:rPr>
                <w:rFonts w:ascii="GHEA Grapalat" w:hAnsi="GHEA Grapalat"/>
                <w:b/>
                <w:sz w:val="20"/>
                <w:szCs w:val="20"/>
              </w:rPr>
            </w:pPr>
            <w:r w:rsidRPr="00C0452F">
              <w:rPr>
                <w:rFonts w:ascii="GHEA Grapalat" w:hAnsi="GHEA Grapalat"/>
                <w:b/>
                <w:sz w:val="20"/>
                <w:szCs w:val="20"/>
              </w:rPr>
              <w:t>ВСЕГО</w:t>
            </w:r>
          </w:p>
        </w:tc>
        <w:tc>
          <w:tcPr>
            <w:tcW w:w="3080" w:type="dxa"/>
            <w:gridSpan w:val="3"/>
          </w:tcPr>
          <w:p w14:paraId="6E232D7A" w14:textId="6550F7F0" w:rsidR="005032EF" w:rsidRPr="00C0452F" w:rsidRDefault="005032EF" w:rsidP="005032EF">
            <w:pPr>
              <w:widowControl w:val="0"/>
              <w:spacing w:after="120"/>
              <w:jc w:val="center"/>
              <w:rPr>
                <w:rFonts w:ascii="GHEA Grapalat" w:hAnsi="GHEA Grapalat"/>
                <w:b/>
                <w:sz w:val="18"/>
                <w:szCs w:val="18"/>
              </w:rPr>
            </w:pPr>
            <w:r w:rsidRPr="00C0452F">
              <w:rPr>
                <w:rFonts w:ascii="GHEA Grapalat" w:hAnsi="GHEA Grapalat"/>
                <w:sz w:val="18"/>
                <w:szCs w:val="18"/>
                <w:lang w:val="pt-BR"/>
              </w:rPr>
              <w:t>В день вступления договора в силу</w:t>
            </w:r>
          </w:p>
        </w:tc>
        <w:tc>
          <w:tcPr>
            <w:tcW w:w="3786" w:type="dxa"/>
            <w:vAlign w:val="center"/>
          </w:tcPr>
          <w:p w14:paraId="5E38B61C" w14:textId="59773ACA" w:rsidR="005032EF" w:rsidRPr="00C0452F" w:rsidRDefault="005032EF" w:rsidP="005032EF">
            <w:pPr>
              <w:jc w:val="center"/>
              <w:rPr>
                <w:rFonts w:ascii="GHEA Grapalat" w:hAnsi="GHEA Grapalat"/>
                <w:b/>
                <w:sz w:val="18"/>
                <w:szCs w:val="18"/>
                <w:lang w:val="pt-BR"/>
              </w:rPr>
            </w:pPr>
            <w:bookmarkStart w:id="28" w:name="_Hlk207284094"/>
            <w:r w:rsidRPr="00C0452F">
              <w:rPr>
                <w:rFonts w:ascii="GHEA Grapalat" w:hAnsi="GHEA Grapalat"/>
                <w:sz w:val="18"/>
                <w:szCs w:val="18"/>
                <w:lang w:val="pt-BR"/>
              </w:rPr>
              <w:t>На 210-й день со дня вступления договора в силу</w:t>
            </w:r>
            <w:bookmarkEnd w:id="28"/>
          </w:p>
        </w:tc>
      </w:tr>
      <w:tr w:rsidR="00BB28C8" w:rsidRPr="00C0452F" w14:paraId="60031FB7" w14:textId="77777777" w:rsidTr="003270D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1532" w:type="dxa"/>
          <w:jc w:val="center"/>
        </w:trPr>
        <w:tc>
          <w:tcPr>
            <w:tcW w:w="4536" w:type="dxa"/>
            <w:gridSpan w:val="2"/>
          </w:tcPr>
          <w:p w14:paraId="4A586714" w14:textId="77777777" w:rsidR="003270D5" w:rsidRPr="00C0452F" w:rsidRDefault="003270D5" w:rsidP="003D2146">
            <w:pPr>
              <w:widowControl w:val="0"/>
              <w:spacing w:after="160" w:line="360" w:lineRule="auto"/>
              <w:jc w:val="center"/>
              <w:rPr>
                <w:rFonts w:ascii="GHEA Grapalat" w:hAnsi="GHEA Grapalat"/>
                <w:b/>
                <w:sz w:val="20"/>
                <w:szCs w:val="20"/>
              </w:rPr>
            </w:pPr>
          </w:p>
          <w:p w14:paraId="1D7E1780" w14:textId="2EFA1084" w:rsidR="00BB28C8" w:rsidRPr="00C0452F" w:rsidRDefault="00BB28C8" w:rsidP="003D2146">
            <w:pPr>
              <w:widowControl w:val="0"/>
              <w:spacing w:after="160" w:line="360" w:lineRule="auto"/>
              <w:jc w:val="center"/>
              <w:rPr>
                <w:rFonts w:ascii="GHEA Grapalat" w:hAnsi="GHEA Grapalat" w:cs="Sylfaen"/>
                <w:b/>
                <w:bCs/>
                <w:sz w:val="20"/>
                <w:szCs w:val="20"/>
              </w:rPr>
            </w:pPr>
            <w:r w:rsidRPr="00C0452F">
              <w:rPr>
                <w:rFonts w:ascii="GHEA Grapalat" w:hAnsi="GHEA Grapalat"/>
                <w:b/>
                <w:sz w:val="20"/>
                <w:szCs w:val="20"/>
              </w:rPr>
              <w:t>ЗАКАЗЧИК</w:t>
            </w:r>
          </w:p>
          <w:p w14:paraId="09583ABB" w14:textId="77777777" w:rsidR="00BB28C8" w:rsidRPr="00C0452F" w:rsidRDefault="00BB28C8" w:rsidP="003D2146">
            <w:pPr>
              <w:widowControl w:val="0"/>
              <w:jc w:val="center"/>
              <w:rPr>
                <w:rFonts w:ascii="GHEA Grapalat" w:hAnsi="GHEA Grapalat"/>
                <w:sz w:val="20"/>
                <w:szCs w:val="20"/>
                <w:lang w:val="en-US"/>
              </w:rPr>
            </w:pPr>
            <w:r w:rsidRPr="00C0452F">
              <w:rPr>
                <w:rFonts w:ascii="GHEA Grapalat" w:hAnsi="GHEA Grapalat"/>
                <w:sz w:val="20"/>
                <w:szCs w:val="20"/>
                <w:lang w:val="en-US"/>
              </w:rPr>
              <w:t>______________________</w:t>
            </w:r>
          </w:p>
          <w:p w14:paraId="18D1D860" w14:textId="77777777" w:rsidR="00BB28C8" w:rsidRPr="00C0452F" w:rsidRDefault="00BB28C8" w:rsidP="00C44F5E">
            <w:pPr>
              <w:widowControl w:val="0"/>
              <w:jc w:val="center"/>
              <w:rPr>
                <w:rFonts w:ascii="GHEA Grapalat" w:hAnsi="GHEA Grapalat"/>
                <w:sz w:val="20"/>
                <w:szCs w:val="20"/>
                <w:vertAlign w:val="superscript"/>
              </w:rPr>
            </w:pPr>
            <w:r w:rsidRPr="00C0452F">
              <w:rPr>
                <w:rFonts w:ascii="GHEA Grapalat" w:hAnsi="GHEA Grapalat"/>
                <w:sz w:val="20"/>
                <w:szCs w:val="20"/>
                <w:vertAlign w:val="superscript"/>
              </w:rPr>
              <w:t>/подпись/</w:t>
            </w:r>
          </w:p>
          <w:p w14:paraId="45669671" w14:textId="77777777" w:rsidR="00BB28C8" w:rsidRPr="00C0452F" w:rsidRDefault="00BB28C8" w:rsidP="003D2146">
            <w:pPr>
              <w:widowControl w:val="0"/>
              <w:spacing w:after="160" w:line="360" w:lineRule="auto"/>
              <w:jc w:val="center"/>
              <w:rPr>
                <w:rFonts w:ascii="GHEA Grapalat" w:hAnsi="GHEA Grapalat"/>
                <w:sz w:val="20"/>
                <w:szCs w:val="20"/>
              </w:rPr>
            </w:pPr>
            <w:r w:rsidRPr="00C0452F">
              <w:rPr>
                <w:rFonts w:ascii="GHEA Grapalat" w:hAnsi="GHEA Grapalat"/>
                <w:sz w:val="20"/>
                <w:szCs w:val="20"/>
              </w:rPr>
              <w:t>М. П.</w:t>
            </w:r>
          </w:p>
        </w:tc>
        <w:tc>
          <w:tcPr>
            <w:tcW w:w="760" w:type="dxa"/>
          </w:tcPr>
          <w:p w14:paraId="0BA65667" w14:textId="77777777" w:rsidR="00BB28C8" w:rsidRPr="00C0452F" w:rsidRDefault="00BB28C8" w:rsidP="003D2146">
            <w:pPr>
              <w:widowControl w:val="0"/>
              <w:spacing w:after="160" w:line="360" w:lineRule="auto"/>
              <w:jc w:val="center"/>
              <w:rPr>
                <w:rFonts w:ascii="GHEA Grapalat" w:hAnsi="GHEA Grapalat"/>
                <w:sz w:val="20"/>
                <w:szCs w:val="20"/>
              </w:rPr>
            </w:pPr>
          </w:p>
        </w:tc>
        <w:tc>
          <w:tcPr>
            <w:tcW w:w="4343" w:type="dxa"/>
            <w:gridSpan w:val="3"/>
          </w:tcPr>
          <w:p w14:paraId="5B5994A9" w14:textId="77777777" w:rsidR="003270D5" w:rsidRPr="00C0452F" w:rsidRDefault="003270D5" w:rsidP="003D2146">
            <w:pPr>
              <w:widowControl w:val="0"/>
              <w:spacing w:after="160" w:line="360" w:lineRule="auto"/>
              <w:jc w:val="center"/>
              <w:rPr>
                <w:rFonts w:ascii="GHEA Grapalat" w:hAnsi="GHEA Grapalat"/>
                <w:b/>
                <w:sz w:val="20"/>
                <w:szCs w:val="20"/>
              </w:rPr>
            </w:pPr>
          </w:p>
          <w:p w14:paraId="074D6FBC" w14:textId="597E3F91" w:rsidR="00BB28C8" w:rsidRPr="00C0452F" w:rsidRDefault="00BB28C8" w:rsidP="003D2146">
            <w:pPr>
              <w:widowControl w:val="0"/>
              <w:spacing w:after="160" w:line="360" w:lineRule="auto"/>
              <w:jc w:val="center"/>
              <w:rPr>
                <w:rFonts w:ascii="GHEA Grapalat" w:hAnsi="GHEA Grapalat" w:cs="Sylfaen"/>
                <w:b/>
                <w:bCs/>
                <w:sz w:val="20"/>
                <w:szCs w:val="20"/>
              </w:rPr>
            </w:pPr>
            <w:r w:rsidRPr="00C0452F">
              <w:rPr>
                <w:rFonts w:ascii="GHEA Grapalat" w:hAnsi="GHEA Grapalat"/>
                <w:b/>
                <w:sz w:val="20"/>
                <w:szCs w:val="20"/>
              </w:rPr>
              <w:t>ПОДРЯДЧИК</w:t>
            </w:r>
          </w:p>
          <w:p w14:paraId="40C42942" w14:textId="77777777" w:rsidR="00BB28C8" w:rsidRPr="00C0452F" w:rsidRDefault="00BB28C8" w:rsidP="00C44F5E">
            <w:pPr>
              <w:widowControl w:val="0"/>
              <w:jc w:val="center"/>
              <w:rPr>
                <w:rFonts w:ascii="GHEA Grapalat" w:hAnsi="GHEA Grapalat"/>
                <w:sz w:val="20"/>
                <w:szCs w:val="20"/>
                <w:lang w:val="en-US"/>
              </w:rPr>
            </w:pPr>
            <w:r w:rsidRPr="00C0452F">
              <w:rPr>
                <w:rFonts w:ascii="GHEA Grapalat" w:hAnsi="GHEA Grapalat"/>
                <w:sz w:val="20"/>
                <w:szCs w:val="20"/>
                <w:lang w:val="en-US"/>
              </w:rPr>
              <w:t>_____________________</w:t>
            </w:r>
          </w:p>
          <w:p w14:paraId="406F9807" w14:textId="77777777" w:rsidR="00BB28C8" w:rsidRPr="00C0452F" w:rsidRDefault="00BB28C8" w:rsidP="00C44F5E">
            <w:pPr>
              <w:widowControl w:val="0"/>
              <w:jc w:val="center"/>
              <w:rPr>
                <w:rFonts w:ascii="GHEA Grapalat" w:hAnsi="GHEA Grapalat"/>
                <w:sz w:val="20"/>
                <w:szCs w:val="20"/>
                <w:vertAlign w:val="superscript"/>
              </w:rPr>
            </w:pPr>
            <w:r w:rsidRPr="00C0452F">
              <w:rPr>
                <w:rFonts w:ascii="GHEA Grapalat" w:hAnsi="GHEA Grapalat"/>
                <w:sz w:val="20"/>
                <w:szCs w:val="20"/>
                <w:vertAlign w:val="superscript"/>
              </w:rPr>
              <w:t>/подпись/</w:t>
            </w:r>
          </w:p>
          <w:p w14:paraId="14281039" w14:textId="77777777" w:rsidR="00BB28C8" w:rsidRPr="00C0452F" w:rsidRDefault="00BB28C8" w:rsidP="00C44F5E">
            <w:pPr>
              <w:widowControl w:val="0"/>
              <w:spacing w:after="160"/>
              <w:jc w:val="center"/>
              <w:rPr>
                <w:rFonts w:ascii="GHEA Grapalat" w:hAnsi="GHEA Grapalat"/>
                <w:sz w:val="20"/>
                <w:szCs w:val="20"/>
              </w:rPr>
            </w:pPr>
            <w:r w:rsidRPr="00C0452F">
              <w:rPr>
                <w:rFonts w:ascii="GHEA Grapalat" w:hAnsi="GHEA Grapalat"/>
                <w:sz w:val="20"/>
                <w:szCs w:val="20"/>
              </w:rPr>
              <w:t>М. П.</w:t>
            </w:r>
          </w:p>
        </w:tc>
      </w:tr>
    </w:tbl>
    <w:p w14:paraId="03F525BC" w14:textId="6A4C7E55" w:rsidR="003270D5" w:rsidRPr="00C0452F" w:rsidRDefault="003270D5" w:rsidP="003270D5">
      <w:pPr>
        <w:pStyle w:val="af2"/>
        <w:widowControl w:val="0"/>
        <w:jc w:val="both"/>
        <w:rPr>
          <w:rFonts w:ascii="GHEA Grapalat" w:hAnsi="GHEA Grapalat"/>
          <w:i/>
          <w:lang w:val="hy-AM"/>
        </w:rPr>
      </w:pPr>
    </w:p>
    <w:p w14:paraId="558DAB9B" w14:textId="77777777" w:rsidR="003270D5" w:rsidRPr="00C0452F" w:rsidRDefault="003270D5" w:rsidP="003270D5">
      <w:pPr>
        <w:pStyle w:val="af2"/>
        <w:widowControl w:val="0"/>
        <w:jc w:val="right"/>
        <w:rPr>
          <w:rFonts w:ascii="GHEA Grapalat" w:hAnsi="GHEA Grapalat"/>
          <w:iCs/>
        </w:rPr>
      </w:pPr>
    </w:p>
    <w:p w14:paraId="20742F86" w14:textId="4208C246" w:rsidR="003270D5" w:rsidRPr="00C0452F" w:rsidRDefault="003270D5" w:rsidP="003270D5">
      <w:pPr>
        <w:pStyle w:val="af2"/>
        <w:widowControl w:val="0"/>
        <w:jc w:val="right"/>
        <w:rPr>
          <w:rFonts w:ascii="GHEA Grapalat" w:hAnsi="GHEA Grapalat"/>
          <w:iCs/>
        </w:rPr>
      </w:pPr>
    </w:p>
    <w:p w14:paraId="6511C19B" w14:textId="753D50C4" w:rsidR="004250E9" w:rsidRPr="00C0452F" w:rsidRDefault="004250E9" w:rsidP="003270D5">
      <w:pPr>
        <w:pStyle w:val="af2"/>
        <w:widowControl w:val="0"/>
        <w:jc w:val="right"/>
        <w:rPr>
          <w:rFonts w:ascii="GHEA Grapalat" w:hAnsi="GHEA Grapalat"/>
          <w:iCs/>
        </w:rPr>
      </w:pPr>
    </w:p>
    <w:p w14:paraId="4C5059E7" w14:textId="4195BF92" w:rsidR="004250E9" w:rsidRPr="00C0452F" w:rsidRDefault="004250E9" w:rsidP="003270D5">
      <w:pPr>
        <w:pStyle w:val="af2"/>
        <w:widowControl w:val="0"/>
        <w:jc w:val="right"/>
        <w:rPr>
          <w:rFonts w:ascii="GHEA Grapalat" w:hAnsi="GHEA Grapalat"/>
          <w:iCs/>
        </w:rPr>
      </w:pPr>
    </w:p>
    <w:p w14:paraId="28E316E9" w14:textId="77777777" w:rsidR="004250E9" w:rsidRPr="00C0452F" w:rsidRDefault="004250E9" w:rsidP="003270D5">
      <w:pPr>
        <w:pStyle w:val="af2"/>
        <w:widowControl w:val="0"/>
        <w:jc w:val="right"/>
        <w:rPr>
          <w:rFonts w:ascii="GHEA Grapalat" w:hAnsi="GHEA Grapalat"/>
          <w:iCs/>
        </w:rPr>
      </w:pPr>
    </w:p>
    <w:p w14:paraId="28AD0EBB" w14:textId="23957FAA" w:rsidR="00C303E1" w:rsidRPr="00C0452F" w:rsidRDefault="00C303E1" w:rsidP="003270D5">
      <w:pPr>
        <w:pStyle w:val="af2"/>
        <w:widowControl w:val="0"/>
        <w:jc w:val="right"/>
      </w:pPr>
      <w:r w:rsidRPr="00C0452F">
        <w:rPr>
          <w:rFonts w:ascii="GHEA Grapalat" w:hAnsi="GHEA Grapalat"/>
          <w:iCs/>
        </w:rPr>
        <w:lastRenderedPageBreak/>
        <w:t xml:space="preserve">Приложение № </w:t>
      </w:r>
      <w:r w:rsidRPr="00C0452F">
        <w:rPr>
          <w:rFonts w:ascii="GHEA Grapalat" w:hAnsi="GHEA Grapalat"/>
          <w:iCs/>
          <w:lang w:val="hy-AM"/>
        </w:rPr>
        <w:t>3</w:t>
      </w:r>
    </w:p>
    <w:p w14:paraId="121AD51B" w14:textId="77777777" w:rsidR="00C303E1" w:rsidRPr="00C0452F" w:rsidRDefault="00C303E1" w:rsidP="00C303E1">
      <w:pPr>
        <w:widowControl w:val="0"/>
        <w:ind w:firstLine="567"/>
        <w:jc w:val="right"/>
        <w:rPr>
          <w:rFonts w:ascii="GHEA Grapalat" w:hAnsi="GHEA Grapalat"/>
          <w:iCs/>
          <w:sz w:val="20"/>
          <w:szCs w:val="20"/>
          <w:lang w:val="hy-AM"/>
        </w:rPr>
      </w:pPr>
      <w:r w:rsidRPr="00C0452F">
        <w:rPr>
          <w:rFonts w:ascii="GHEA Grapalat" w:hAnsi="GHEA Grapalat"/>
          <w:iCs/>
          <w:sz w:val="20"/>
          <w:szCs w:val="20"/>
        </w:rPr>
        <w:t>к Договору под кодом</w:t>
      </w:r>
      <w:r w:rsidRPr="00C0452F">
        <w:rPr>
          <w:rFonts w:ascii="GHEA Grapalat" w:hAnsi="GHEA Grapalat"/>
          <w:iCs/>
          <w:sz w:val="20"/>
          <w:szCs w:val="20"/>
          <w:lang w:val="hy-AM"/>
        </w:rPr>
        <w:t xml:space="preserve"> </w:t>
      </w:r>
    </w:p>
    <w:p w14:paraId="2A6E36FD" w14:textId="77777777" w:rsidR="00C303E1" w:rsidRPr="00C0452F" w:rsidRDefault="00C303E1" w:rsidP="00C303E1">
      <w:pPr>
        <w:widowControl w:val="0"/>
        <w:ind w:firstLine="567"/>
        <w:jc w:val="right"/>
        <w:rPr>
          <w:rFonts w:ascii="GHEA Grapalat" w:hAnsi="GHEA Grapalat"/>
          <w:iCs/>
          <w:sz w:val="20"/>
          <w:szCs w:val="20"/>
          <w:lang w:val="hy-AM"/>
        </w:rPr>
      </w:pPr>
      <w:r w:rsidRPr="00C0452F">
        <w:rPr>
          <w:rFonts w:ascii="GHEA Grapalat" w:hAnsi="GHEA Grapalat"/>
          <w:b/>
          <w:iCs/>
          <w:sz w:val="20"/>
          <w:szCs w:val="20"/>
        </w:rPr>
        <w:t>HH NGN K BMAShDzB</w:t>
      </w:r>
      <w:r w:rsidRPr="00C0452F">
        <w:rPr>
          <w:rFonts w:ascii="GHEA Grapalat" w:hAnsi="GHEA Grapalat"/>
          <w:b/>
          <w:iCs/>
          <w:sz w:val="20"/>
          <w:szCs w:val="20"/>
          <w:lang w:val="hy-AM"/>
        </w:rPr>
        <w:t>-25</w:t>
      </w:r>
      <w:r w:rsidRPr="00C0452F">
        <w:rPr>
          <w:rFonts w:ascii="GHEA Grapalat" w:hAnsi="GHEA Grapalat"/>
          <w:b/>
          <w:iCs/>
          <w:sz w:val="20"/>
          <w:szCs w:val="20"/>
        </w:rPr>
        <w:t>/</w:t>
      </w:r>
      <w:r w:rsidRPr="00C0452F">
        <w:rPr>
          <w:rFonts w:ascii="GHEA Grapalat" w:hAnsi="GHEA Grapalat"/>
          <w:b/>
          <w:iCs/>
          <w:sz w:val="20"/>
          <w:szCs w:val="20"/>
          <w:lang w:val="hy-AM"/>
        </w:rPr>
        <w:t>5</w:t>
      </w:r>
      <w:r w:rsidRPr="00C0452F">
        <w:rPr>
          <w:rFonts w:ascii="GHEA Grapalat" w:hAnsi="GHEA Grapalat" w:cs="Arial"/>
          <w:iCs/>
          <w:sz w:val="20"/>
          <w:szCs w:val="20"/>
        </w:rPr>
        <w:br/>
      </w:r>
      <w:r w:rsidRPr="00C0452F">
        <w:rPr>
          <w:rFonts w:ascii="GHEA Grapalat" w:hAnsi="GHEA Grapalat"/>
          <w:iCs/>
          <w:sz w:val="20"/>
          <w:szCs w:val="20"/>
        </w:rPr>
        <w:t xml:space="preserve">заключенному " </w:t>
      </w:r>
      <w:r w:rsidRPr="00C0452F">
        <w:rPr>
          <w:rFonts w:ascii="GHEA Grapalat" w:hAnsi="GHEA Grapalat"/>
          <w:iCs/>
          <w:sz w:val="20"/>
          <w:szCs w:val="20"/>
          <w:lang w:val="hy-AM"/>
        </w:rPr>
        <w:t xml:space="preserve"> </w:t>
      </w:r>
      <w:r w:rsidRPr="00C0452F">
        <w:rPr>
          <w:rFonts w:ascii="GHEA Grapalat" w:hAnsi="GHEA Grapalat"/>
          <w:iCs/>
          <w:sz w:val="20"/>
          <w:szCs w:val="20"/>
        </w:rPr>
        <w:t>"  20</w:t>
      </w:r>
      <w:r w:rsidRPr="00C0452F">
        <w:rPr>
          <w:rFonts w:ascii="GHEA Grapalat" w:hAnsi="GHEA Grapalat"/>
          <w:iCs/>
          <w:sz w:val="20"/>
          <w:szCs w:val="20"/>
          <w:lang w:val="hy-AM"/>
        </w:rPr>
        <w:t>25</w:t>
      </w:r>
      <w:r w:rsidRPr="00C0452F">
        <w:rPr>
          <w:rFonts w:ascii="GHEA Grapalat" w:hAnsi="GHEA Grapalat"/>
          <w:iCs/>
          <w:sz w:val="20"/>
          <w:szCs w:val="20"/>
        </w:rPr>
        <w:t>г.</w:t>
      </w:r>
    </w:p>
    <w:p w14:paraId="5E54A62F" w14:textId="77777777" w:rsidR="00BB28C8" w:rsidRPr="00C0452F" w:rsidRDefault="00BB28C8" w:rsidP="00BB28C8">
      <w:pPr>
        <w:widowControl w:val="0"/>
        <w:tabs>
          <w:tab w:val="left" w:pos="9540"/>
        </w:tabs>
        <w:spacing w:after="160" w:line="360" w:lineRule="auto"/>
        <w:ind w:firstLine="567"/>
        <w:jc w:val="center"/>
        <w:rPr>
          <w:rFonts w:ascii="GHEA Grapalat" w:hAnsi="GHEA Grapalat"/>
          <w:lang w:val="hy-AM"/>
        </w:rPr>
      </w:pPr>
    </w:p>
    <w:p w14:paraId="707837EE" w14:textId="77777777" w:rsidR="00BB28C8" w:rsidRPr="00C0452F" w:rsidRDefault="00BB28C8" w:rsidP="00BB28C8">
      <w:pPr>
        <w:widowControl w:val="0"/>
        <w:spacing w:after="160" w:line="360" w:lineRule="auto"/>
        <w:ind w:firstLine="567"/>
        <w:jc w:val="center"/>
        <w:rPr>
          <w:rFonts w:ascii="GHEA Grapalat" w:hAnsi="GHEA Grapalat"/>
          <w:lang w:val="en-US"/>
        </w:rPr>
      </w:pPr>
      <w:r w:rsidRPr="00C0452F">
        <w:rPr>
          <w:rFonts w:ascii="GHEA Grapalat" w:hAnsi="GHEA Grapalat"/>
        </w:rPr>
        <w:t>ГРАФИК ОПЛАТЫ</w:t>
      </w:r>
      <w:r w:rsidRPr="00C0452F">
        <w:rPr>
          <w:rStyle w:val="af6"/>
          <w:rFonts w:ascii="GHEA Grapalat" w:hAnsi="GHEA Grapalat"/>
        </w:rPr>
        <w:footnoteReference w:customMarkFollows="1" w:id="6"/>
        <w:t>*</w:t>
      </w:r>
    </w:p>
    <w:p w14:paraId="4F06A404" w14:textId="77777777" w:rsidR="00BB28C8" w:rsidRPr="00C0452F" w:rsidRDefault="00BB28C8" w:rsidP="00BB28C8">
      <w:pPr>
        <w:widowControl w:val="0"/>
        <w:spacing w:after="160" w:line="360" w:lineRule="auto"/>
        <w:ind w:firstLine="567"/>
        <w:jc w:val="right"/>
        <w:rPr>
          <w:rFonts w:ascii="GHEA Grapalat" w:hAnsi="GHEA Grapalat"/>
        </w:rPr>
      </w:pPr>
      <w:r w:rsidRPr="00C0452F">
        <w:rPr>
          <w:rFonts w:ascii="GHEA Grapalat" w:hAnsi="GHEA Grapalat"/>
        </w:rPr>
        <w:t>драмов РА</w:t>
      </w:r>
    </w:p>
    <w:tbl>
      <w:tblPr>
        <w:tblW w:w="103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65"/>
        <w:gridCol w:w="1276"/>
        <w:gridCol w:w="1701"/>
        <w:gridCol w:w="547"/>
        <w:gridCol w:w="548"/>
        <w:gridCol w:w="548"/>
        <w:gridCol w:w="548"/>
        <w:gridCol w:w="548"/>
        <w:gridCol w:w="548"/>
        <w:gridCol w:w="547"/>
        <w:gridCol w:w="548"/>
        <w:gridCol w:w="548"/>
        <w:gridCol w:w="548"/>
        <w:gridCol w:w="548"/>
        <w:gridCol w:w="548"/>
      </w:tblGrid>
      <w:tr w:rsidR="00C0452F" w:rsidRPr="00C0452F" w14:paraId="1807618F" w14:textId="77777777" w:rsidTr="00BC1DEE">
        <w:trPr>
          <w:trHeight w:val="422"/>
          <w:jc w:val="center"/>
        </w:trPr>
        <w:tc>
          <w:tcPr>
            <w:tcW w:w="680" w:type="dxa"/>
          </w:tcPr>
          <w:p w14:paraId="5DBF6B04" w14:textId="77777777" w:rsidR="00BC1DEE" w:rsidRPr="00C0452F" w:rsidRDefault="00BC1DEE" w:rsidP="00B91578">
            <w:pPr>
              <w:widowControl w:val="0"/>
              <w:spacing w:after="120"/>
              <w:jc w:val="center"/>
              <w:rPr>
                <w:rFonts w:ascii="GHEA Grapalat" w:hAnsi="GHEA Grapalat"/>
                <w:sz w:val="14"/>
                <w:szCs w:val="16"/>
              </w:rPr>
            </w:pPr>
          </w:p>
        </w:tc>
        <w:tc>
          <w:tcPr>
            <w:tcW w:w="9716" w:type="dxa"/>
            <w:gridSpan w:val="15"/>
          </w:tcPr>
          <w:p w14:paraId="68E443BC" w14:textId="666F7A9B" w:rsidR="00BC1DEE" w:rsidRPr="00C0452F" w:rsidRDefault="00BC1DEE" w:rsidP="00B91578">
            <w:pPr>
              <w:widowControl w:val="0"/>
              <w:spacing w:after="120"/>
              <w:jc w:val="center"/>
              <w:rPr>
                <w:rFonts w:ascii="GHEA Grapalat" w:hAnsi="GHEA Grapalat"/>
                <w:sz w:val="14"/>
                <w:szCs w:val="16"/>
              </w:rPr>
            </w:pPr>
            <w:r w:rsidRPr="00C0452F">
              <w:rPr>
                <w:rFonts w:ascii="GHEA Grapalat" w:hAnsi="GHEA Grapalat"/>
                <w:sz w:val="14"/>
                <w:szCs w:val="16"/>
              </w:rPr>
              <w:t>Работа</w:t>
            </w:r>
          </w:p>
        </w:tc>
      </w:tr>
      <w:tr w:rsidR="00C0452F" w:rsidRPr="00C0452F" w14:paraId="252ED9C7" w14:textId="77777777" w:rsidTr="0046747B">
        <w:trPr>
          <w:trHeight w:val="97"/>
          <w:jc w:val="center"/>
        </w:trPr>
        <w:tc>
          <w:tcPr>
            <w:tcW w:w="845" w:type="dxa"/>
            <w:gridSpan w:val="2"/>
            <w:vAlign w:val="center"/>
          </w:tcPr>
          <w:p w14:paraId="6E3671C1" w14:textId="77777777" w:rsidR="00BC1DEE" w:rsidRPr="00C0452F" w:rsidRDefault="00BC1DEE" w:rsidP="00B91578">
            <w:pPr>
              <w:widowControl w:val="0"/>
              <w:jc w:val="center"/>
              <w:rPr>
                <w:rFonts w:ascii="GHEA Grapalat" w:hAnsi="GHEA Grapalat"/>
                <w:sz w:val="14"/>
                <w:szCs w:val="16"/>
              </w:rPr>
            </w:pPr>
            <w:r w:rsidRPr="00C0452F">
              <w:rPr>
                <w:rFonts w:ascii="GHEA Grapalat" w:hAnsi="GHEA Grapalat"/>
                <w:sz w:val="14"/>
                <w:szCs w:val="16"/>
              </w:rPr>
              <w:t>номер предусмотренного приглашением лота</w:t>
            </w:r>
          </w:p>
        </w:tc>
        <w:tc>
          <w:tcPr>
            <w:tcW w:w="1276" w:type="dxa"/>
            <w:vAlign w:val="center"/>
          </w:tcPr>
          <w:p w14:paraId="39B6EBE7" w14:textId="77777777" w:rsidR="00BC1DEE" w:rsidRPr="00C0452F" w:rsidRDefault="00BC1DEE" w:rsidP="00B91578">
            <w:pPr>
              <w:widowControl w:val="0"/>
              <w:jc w:val="center"/>
              <w:rPr>
                <w:rFonts w:ascii="GHEA Grapalat" w:hAnsi="GHEA Grapalat"/>
                <w:sz w:val="14"/>
                <w:szCs w:val="16"/>
              </w:rPr>
            </w:pPr>
            <w:r w:rsidRPr="00C0452F">
              <w:rPr>
                <w:rFonts w:ascii="GHEA Grapalat" w:hAnsi="GHEA Grapalat"/>
                <w:sz w:val="14"/>
                <w:szCs w:val="16"/>
              </w:rPr>
              <w:t>промежуточный код, предусмотренный планом закупок по классификации ЕЗК (CPV)</w:t>
            </w:r>
          </w:p>
        </w:tc>
        <w:tc>
          <w:tcPr>
            <w:tcW w:w="1701" w:type="dxa"/>
            <w:vAlign w:val="center"/>
          </w:tcPr>
          <w:p w14:paraId="3984E13F" w14:textId="77777777" w:rsidR="00BC1DEE" w:rsidRPr="00C0452F" w:rsidRDefault="00BC1DEE" w:rsidP="00B91578">
            <w:pPr>
              <w:widowControl w:val="0"/>
              <w:jc w:val="center"/>
              <w:rPr>
                <w:rFonts w:ascii="GHEA Grapalat" w:hAnsi="GHEA Grapalat"/>
                <w:sz w:val="14"/>
                <w:szCs w:val="16"/>
              </w:rPr>
            </w:pPr>
            <w:r w:rsidRPr="00C0452F">
              <w:rPr>
                <w:rFonts w:ascii="GHEA Grapalat" w:hAnsi="GHEA Grapalat"/>
                <w:sz w:val="14"/>
                <w:szCs w:val="16"/>
              </w:rPr>
              <w:t>наименование</w:t>
            </w:r>
          </w:p>
        </w:tc>
        <w:tc>
          <w:tcPr>
            <w:tcW w:w="6574" w:type="dxa"/>
            <w:gridSpan w:val="12"/>
          </w:tcPr>
          <w:p w14:paraId="62DD2D6C" w14:textId="13796913" w:rsidR="00BC1DEE" w:rsidRPr="00C0452F" w:rsidRDefault="00BC1DEE" w:rsidP="00B91578">
            <w:pPr>
              <w:widowControl w:val="0"/>
              <w:jc w:val="both"/>
              <w:rPr>
                <w:rFonts w:ascii="GHEA Grapalat" w:hAnsi="GHEA Grapalat"/>
                <w:sz w:val="14"/>
                <w:szCs w:val="16"/>
              </w:rPr>
            </w:pPr>
          </w:p>
          <w:p w14:paraId="456DCF8D" w14:textId="77777777" w:rsidR="00BC1DEE" w:rsidRPr="00C0452F" w:rsidRDefault="00BC1DEE" w:rsidP="00B91578">
            <w:pPr>
              <w:widowControl w:val="0"/>
              <w:jc w:val="both"/>
              <w:rPr>
                <w:rFonts w:ascii="GHEA Grapalat" w:hAnsi="GHEA Grapalat"/>
                <w:sz w:val="14"/>
                <w:szCs w:val="16"/>
              </w:rPr>
            </w:pPr>
          </w:p>
          <w:p w14:paraId="0763711C" w14:textId="77777777" w:rsidR="00BC1DEE" w:rsidRPr="00C0452F" w:rsidRDefault="00BC1DEE" w:rsidP="00B91578">
            <w:pPr>
              <w:widowControl w:val="0"/>
              <w:jc w:val="both"/>
              <w:rPr>
                <w:rFonts w:ascii="GHEA Grapalat" w:hAnsi="GHEA Grapalat"/>
                <w:sz w:val="14"/>
                <w:szCs w:val="16"/>
              </w:rPr>
            </w:pPr>
          </w:p>
          <w:p w14:paraId="64EE4DE3" w14:textId="64A05A41" w:rsidR="00BC1DEE" w:rsidRPr="00C0452F" w:rsidRDefault="00BC1DEE" w:rsidP="00B91578">
            <w:pPr>
              <w:widowControl w:val="0"/>
              <w:jc w:val="both"/>
              <w:rPr>
                <w:rFonts w:ascii="GHEA Grapalat" w:hAnsi="GHEA Grapalat"/>
                <w:sz w:val="14"/>
                <w:szCs w:val="16"/>
              </w:rPr>
            </w:pPr>
            <w:r w:rsidRPr="00C0452F">
              <w:rPr>
                <w:rFonts w:ascii="GHEA Grapalat" w:hAnsi="GHEA Grapalat"/>
                <w:sz w:val="14"/>
                <w:szCs w:val="16"/>
              </w:rPr>
              <w:t>Оплату работы предусматривается произвести в 20</w:t>
            </w:r>
            <w:r w:rsidRPr="00C0452F">
              <w:rPr>
                <w:rFonts w:ascii="GHEA Grapalat" w:hAnsi="GHEA Grapalat"/>
                <w:sz w:val="14"/>
                <w:szCs w:val="16"/>
                <w:lang w:val="hy-AM"/>
              </w:rPr>
              <w:t>25</w:t>
            </w:r>
            <w:r w:rsidRPr="00C0452F">
              <w:rPr>
                <w:rFonts w:ascii="GHEA Grapalat" w:hAnsi="GHEA Grapalat"/>
                <w:sz w:val="14"/>
                <w:szCs w:val="16"/>
              </w:rPr>
              <w:t>г. И 2026 г., по месяцам, в том числе</w:t>
            </w:r>
            <w:r w:rsidRPr="00C0452F">
              <w:rPr>
                <w:rStyle w:val="af6"/>
                <w:rFonts w:ascii="GHEA Grapalat" w:hAnsi="GHEA Grapalat"/>
                <w:sz w:val="14"/>
                <w:szCs w:val="16"/>
              </w:rPr>
              <w:footnoteReference w:customMarkFollows="1" w:id="7"/>
              <w:t>**</w:t>
            </w:r>
          </w:p>
        </w:tc>
      </w:tr>
      <w:tr w:rsidR="00C0452F" w:rsidRPr="00C0452F" w14:paraId="45EF914C" w14:textId="77777777" w:rsidTr="00BC1DEE">
        <w:trPr>
          <w:cantSplit/>
          <w:trHeight w:val="1947"/>
          <w:jc w:val="center"/>
        </w:trPr>
        <w:tc>
          <w:tcPr>
            <w:tcW w:w="845" w:type="dxa"/>
            <w:gridSpan w:val="2"/>
          </w:tcPr>
          <w:p w14:paraId="116578BE" w14:textId="77777777" w:rsidR="00BC1DEE" w:rsidRPr="00C0452F" w:rsidRDefault="00BC1DEE" w:rsidP="00B91578">
            <w:pPr>
              <w:widowControl w:val="0"/>
              <w:jc w:val="center"/>
              <w:rPr>
                <w:rFonts w:ascii="GHEA Grapalat" w:hAnsi="GHEA Grapalat"/>
                <w:sz w:val="14"/>
                <w:szCs w:val="16"/>
              </w:rPr>
            </w:pPr>
          </w:p>
        </w:tc>
        <w:tc>
          <w:tcPr>
            <w:tcW w:w="1276" w:type="dxa"/>
          </w:tcPr>
          <w:p w14:paraId="7CD5D581" w14:textId="77777777" w:rsidR="00BC1DEE" w:rsidRPr="00C0452F" w:rsidRDefault="00BC1DEE" w:rsidP="00B91578">
            <w:pPr>
              <w:widowControl w:val="0"/>
              <w:jc w:val="center"/>
              <w:rPr>
                <w:rFonts w:ascii="GHEA Grapalat" w:hAnsi="GHEA Grapalat"/>
                <w:sz w:val="14"/>
                <w:szCs w:val="16"/>
              </w:rPr>
            </w:pPr>
          </w:p>
        </w:tc>
        <w:tc>
          <w:tcPr>
            <w:tcW w:w="1701" w:type="dxa"/>
          </w:tcPr>
          <w:p w14:paraId="326CB6D1" w14:textId="77777777" w:rsidR="00BC1DEE" w:rsidRPr="00C0452F" w:rsidRDefault="00BC1DEE" w:rsidP="00B91578">
            <w:pPr>
              <w:widowControl w:val="0"/>
              <w:jc w:val="center"/>
              <w:rPr>
                <w:rFonts w:ascii="GHEA Grapalat" w:hAnsi="GHEA Grapalat"/>
                <w:sz w:val="14"/>
                <w:szCs w:val="16"/>
              </w:rPr>
            </w:pPr>
          </w:p>
        </w:tc>
        <w:tc>
          <w:tcPr>
            <w:tcW w:w="547" w:type="dxa"/>
            <w:textDirection w:val="btLr"/>
          </w:tcPr>
          <w:p w14:paraId="0FAE3AA2" w14:textId="30C380D2" w:rsidR="00BC1DEE" w:rsidRPr="00C0452F" w:rsidRDefault="00BC1DEE" w:rsidP="00BC1DEE">
            <w:pPr>
              <w:widowControl w:val="0"/>
              <w:ind w:left="-95" w:right="-88"/>
              <w:jc w:val="center"/>
              <w:rPr>
                <w:rFonts w:ascii="GHEA Grapalat" w:hAnsi="GHEA Grapalat" w:cs="Sylfaen"/>
                <w:sz w:val="18"/>
                <w:szCs w:val="18"/>
                <w:lang w:val="hy-AM"/>
              </w:rPr>
            </w:pPr>
            <w:r w:rsidRPr="00C0452F">
              <w:rPr>
                <w:rFonts w:ascii="GHEA Grapalat" w:hAnsi="GHEA Grapalat"/>
                <w:sz w:val="18"/>
                <w:szCs w:val="18"/>
              </w:rPr>
              <w:t>сентябрь</w:t>
            </w:r>
            <w:r w:rsidRPr="00C0452F">
              <w:rPr>
                <w:rFonts w:ascii="GHEA Grapalat" w:hAnsi="GHEA Grapalat"/>
                <w:sz w:val="18"/>
                <w:szCs w:val="18"/>
                <w:lang w:val="hy-AM"/>
              </w:rPr>
              <w:t xml:space="preserve">  2025</w:t>
            </w:r>
          </w:p>
        </w:tc>
        <w:tc>
          <w:tcPr>
            <w:tcW w:w="548" w:type="dxa"/>
            <w:textDirection w:val="btLr"/>
          </w:tcPr>
          <w:p w14:paraId="2A0C1000" w14:textId="013F32AD" w:rsidR="00BC1DEE" w:rsidRPr="00C0452F" w:rsidRDefault="00BC1DEE" w:rsidP="00BC1DEE">
            <w:pPr>
              <w:widowControl w:val="0"/>
              <w:ind w:left="-95" w:right="-88"/>
              <w:jc w:val="center"/>
              <w:rPr>
                <w:rFonts w:ascii="GHEA Grapalat" w:hAnsi="GHEA Grapalat"/>
                <w:sz w:val="18"/>
                <w:szCs w:val="18"/>
                <w:lang w:val="hy-AM"/>
              </w:rPr>
            </w:pPr>
            <w:r w:rsidRPr="00C0452F">
              <w:rPr>
                <w:rFonts w:ascii="GHEA Grapalat" w:hAnsi="GHEA Grapalat"/>
                <w:sz w:val="18"/>
                <w:szCs w:val="18"/>
              </w:rPr>
              <w:t>октябрь</w:t>
            </w:r>
            <w:r w:rsidRPr="00C0452F">
              <w:rPr>
                <w:rFonts w:ascii="GHEA Grapalat" w:hAnsi="GHEA Grapalat"/>
                <w:sz w:val="18"/>
                <w:szCs w:val="18"/>
                <w:lang w:val="hy-AM"/>
              </w:rPr>
              <w:t xml:space="preserve">  2025</w:t>
            </w:r>
          </w:p>
        </w:tc>
        <w:tc>
          <w:tcPr>
            <w:tcW w:w="548" w:type="dxa"/>
            <w:textDirection w:val="btLr"/>
          </w:tcPr>
          <w:p w14:paraId="2BCE9DDA" w14:textId="0C06F66D" w:rsidR="00BC1DEE" w:rsidRPr="00C0452F" w:rsidRDefault="00BC1DEE" w:rsidP="00BC1DEE">
            <w:pPr>
              <w:widowControl w:val="0"/>
              <w:ind w:left="-95" w:right="-88"/>
              <w:jc w:val="center"/>
              <w:rPr>
                <w:rFonts w:ascii="GHEA Grapalat" w:hAnsi="GHEA Grapalat" w:cs="Sylfaen"/>
                <w:sz w:val="18"/>
                <w:szCs w:val="18"/>
                <w:lang w:val="hy-AM"/>
              </w:rPr>
            </w:pPr>
            <w:r w:rsidRPr="00C0452F">
              <w:rPr>
                <w:rFonts w:ascii="GHEA Grapalat" w:hAnsi="GHEA Grapalat"/>
                <w:sz w:val="18"/>
                <w:szCs w:val="18"/>
              </w:rPr>
              <w:t>ноябрь</w:t>
            </w:r>
            <w:r w:rsidRPr="00C0452F">
              <w:rPr>
                <w:rFonts w:ascii="GHEA Grapalat" w:hAnsi="GHEA Grapalat"/>
                <w:sz w:val="18"/>
                <w:szCs w:val="18"/>
                <w:lang w:val="hy-AM"/>
              </w:rPr>
              <w:t xml:space="preserve">  2025</w:t>
            </w:r>
          </w:p>
        </w:tc>
        <w:tc>
          <w:tcPr>
            <w:tcW w:w="548" w:type="dxa"/>
            <w:textDirection w:val="btLr"/>
          </w:tcPr>
          <w:p w14:paraId="308A8379" w14:textId="08AF3253" w:rsidR="00BC1DEE" w:rsidRPr="00C0452F" w:rsidRDefault="00BC1DEE" w:rsidP="00BC1DEE">
            <w:pPr>
              <w:widowControl w:val="0"/>
              <w:ind w:left="-95" w:right="-88"/>
              <w:jc w:val="center"/>
              <w:rPr>
                <w:rFonts w:ascii="GHEA Grapalat" w:hAnsi="GHEA Grapalat"/>
                <w:sz w:val="18"/>
                <w:szCs w:val="18"/>
                <w:lang w:val="hy-AM"/>
              </w:rPr>
            </w:pPr>
            <w:r w:rsidRPr="00C0452F">
              <w:rPr>
                <w:rFonts w:ascii="GHEA Grapalat" w:hAnsi="GHEA Grapalat"/>
                <w:sz w:val="18"/>
                <w:szCs w:val="18"/>
              </w:rPr>
              <w:t>декабрь</w:t>
            </w:r>
            <w:r w:rsidRPr="00C0452F">
              <w:rPr>
                <w:rFonts w:ascii="GHEA Grapalat" w:hAnsi="GHEA Grapalat"/>
                <w:sz w:val="18"/>
                <w:szCs w:val="18"/>
                <w:lang w:val="hy-AM"/>
              </w:rPr>
              <w:t xml:space="preserve">  2025</w:t>
            </w:r>
          </w:p>
        </w:tc>
        <w:tc>
          <w:tcPr>
            <w:tcW w:w="548" w:type="dxa"/>
            <w:textDirection w:val="btLr"/>
          </w:tcPr>
          <w:p w14:paraId="4CE2732D" w14:textId="51FA354C" w:rsidR="00BC1DEE" w:rsidRPr="00C0452F" w:rsidRDefault="00BC1DEE" w:rsidP="00A52A21">
            <w:pPr>
              <w:widowControl w:val="0"/>
              <w:ind w:left="-95" w:right="-88"/>
              <w:jc w:val="center"/>
              <w:rPr>
                <w:rFonts w:ascii="GHEA Grapalat" w:hAnsi="GHEA Grapalat" w:cs="Sylfaen"/>
                <w:sz w:val="18"/>
                <w:szCs w:val="18"/>
                <w:lang w:val="hy-AM"/>
              </w:rPr>
            </w:pPr>
            <w:r w:rsidRPr="00C0452F">
              <w:rPr>
                <w:rFonts w:ascii="GHEA Grapalat" w:hAnsi="GHEA Grapalat"/>
                <w:sz w:val="18"/>
                <w:szCs w:val="18"/>
              </w:rPr>
              <w:t>январь</w:t>
            </w:r>
            <w:r w:rsidRPr="00C0452F">
              <w:rPr>
                <w:rFonts w:ascii="GHEA Grapalat" w:hAnsi="GHEA Grapalat"/>
                <w:sz w:val="18"/>
                <w:szCs w:val="18"/>
                <w:lang w:val="hy-AM"/>
              </w:rPr>
              <w:t xml:space="preserve">  </w:t>
            </w:r>
            <w:r w:rsidRPr="00C0452F">
              <w:rPr>
                <w:rFonts w:ascii="GHEA Grapalat" w:hAnsi="GHEA Grapalat" w:cs="Sylfaen"/>
                <w:sz w:val="18"/>
                <w:szCs w:val="18"/>
                <w:lang w:val="hy-AM"/>
              </w:rPr>
              <w:t>2026</w:t>
            </w:r>
          </w:p>
          <w:p w14:paraId="343BDD30" w14:textId="77777777" w:rsidR="00BC1DEE" w:rsidRPr="00C0452F" w:rsidRDefault="00BC1DEE" w:rsidP="00A52A21">
            <w:pPr>
              <w:widowControl w:val="0"/>
              <w:ind w:left="-95" w:right="-88"/>
              <w:jc w:val="center"/>
              <w:rPr>
                <w:rFonts w:ascii="GHEA Grapalat" w:hAnsi="GHEA Grapalat"/>
                <w:sz w:val="18"/>
                <w:szCs w:val="18"/>
              </w:rPr>
            </w:pPr>
          </w:p>
        </w:tc>
        <w:tc>
          <w:tcPr>
            <w:tcW w:w="548" w:type="dxa"/>
            <w:textDirection w:val="btLr"/>
          </w:tcPr>
          <w:p w14:paraId="77A14404" w14:textId="127AEDCD" w:rsidR="00BC1DEE" w:rsidRPr="00C0452F" w:rsidRDefault="00BC1DEE" w:rsidP="00BC1DEE">
            <w:pPr>
              <w:widowControl w:val="0"/>
              <w:ind w:left="-95" w:right="-88"/>
              <w:jc w:val="center"/>
              <w:rPr>
                <w:rFonts w:ascii="GHEA Grapalat" w:hAnsi="GHEA Grapalat"/>
                <w:sz w:val="18"/>
                <w:szCs w:val="18"/>
                <w:lang w:val="hy-AM"/>
              </w:rPr>
            </w:pPr>
            <w:r w:rsidRPr="00C0452F">
              <w:rPr>
                <w:rFonts w:ascii="GHEA Grapalat" w:hAnsi="GHEA Grapalat"/>
                <w:sz w:val="18"/>
                <w:szCs w:val="18"/>
              </w:rPr>
              <w:t>февраль</w:t>
            </w:r>
            <w:r w:rsidRPr="00C0452F">
              <w:rPr>
                <w:rFonts w:ascii="GHEA Grapalat" w:hAnsi="GHEA Grapalat"/>
                <w:sz w:val="18"/>
                <w:szCs w:val="18"/>
                <w:lang w:val="hy-AM"/>
              </w:rPr>
              <w:t xml:space="preserve"> 2026</w:t>
            </w:r>
          </w:p>
        </w:tc>
        <w:tc>
          <w:tcPr>
            <w:tcW w:w="547" w:type="dxa"/>
            <w:textDirection w:val="btLr"/>
          </w:tcPr>
          <w:p w14:paraId="00BB3588" w14:textId="290991DC" w:rsidR="00BC1DEE" w:rsidRPr="00C0452F" w:rsidRDefault="00BC1DEE" w:rsidP="00BC1DEE">
            <w:pPr>
              <w:widowControl w:val="0"/>
              <w:ind w:left="-95" w:right="-88"/>
              <w:jc w:val="center"/>
              <w:rPr>
                <w:rFonts w:ascii="GHEA Grapalat" w:hAnsi="GHEA Grapalat"/>
                <w:sz w:val="18"/>
                <w:szCs w:val="18"/>
                <w:lang w:val="hy-AM"/>
              </w:rPr>
            </w:pPr>
            <w:r w:rsidRPr="00C0452F">
              <w:rPr>
                <w:rFonts w:ascii="GHEA Grapalat" w:hAnsi="GHEA Grapalat"/>
                <w:sz w:val="18"/>
                <w:szCs w:val="18"/>
              </w:rPr>
              <w:t>март</w:t>
            </w:r>
            <w:r w:rsidRPr="00C0452F">
              <w:rPr>
                <w:rFonts w:ascii="GHEA Grapalat" w:hAnsi="GHEA Grapalat"/>
                <w:sz w:val="18"/>
                <w:szCs w:val="18"/>
                <w:lang w:val="hy-AM"/>
              </w:rPr>
              <w:t xml:space="preserve">  2026</w:t>
            </w:r>
          </w:p>
        </w:tc>
        <w:tc>
          <w:tcPr>
            <w:tcW w:w="548" w:type="dxa"/>
            <w:textDirection w:val="btLr"/>
          </w:tcPr>
          <w:p w14:paraId="2901616C" w14:textId="31DDEDC9" w:rsidR="00BC1DEE" w:rsidRPr="00C0452F" w:rsidRDefault="00BC1DEE" w:rsidP="00BC1DEE">
            <w:pPr>
              <w:widowControl w:val="0"/>
              <w:ind w:left="-95" w:right="-88"/>
              <w:jc w:val="center"/>
              <w:rPr>
                <w:rFonts w:ascii="GHEA Grapalat" w:hAnsi="GHEA Grapalat"/>
                <w:sz w:val="18"/>
                <w:szCs w:val="18"/>
                <w:lang w:val="hy-AM"/>
              </w:rPr>
            </w:pPr>
            <w:r w:rsidRPr="00C0452F">
              <w:rPr>
                <w:rFonts w:ascii="GHEA Grapalat" w:hAnsi="GHEA Grapalat"/>
                <w:sz w:val="18"/>
                <w:szCs w:val="18"/>
              </w:rPr>
              <w:t>апрель</w:t>
            </w:r>
            <w:r w:rsidRPr="00C0452F">
              <w:rPr>
                <w:rFonts w:ascii="GHEA Grapalat" w:hAnsi="GHEA Grapalat"/>
                <w:sz w:val="18"/>
                <w:szCs w:val="18"/>
                <w:lang w:val="hy-AM"/>
              </w:rPr>
              <w:t xml:space="preserve">  2026</w:t>
            </w:r>
          </w:p>
        </w:tc>
        <w:tc>
          <w:tcPr>
            <w:tcW w:w="548" w:type="dxa"/>
            <w:textDirection w:val="btLr"/>
          </w:tcPr>
          <w:p w14:paraId="35033CDC" w14:textId="390EA5B8" w:rsidR="00BC1DEE" w:rsidRPr="00C0452F" w:rsidRDefault="00BC1DEE" w:rsidP="00BC1DEE">
            <w:pPr>
              <w:widowControl w:val="0"/>
              <w:ind w:left="-95" w:right="-88"/>
              <w:jc w:val="center"/>
              <w:rPr>
                <w:rFonts w:ascii="GHEA Grapalat" w:hAnsi="GHEA Grapalat"/>
                <w:sz w:val="18"/>
                <w:szCs w:val="18"/>
                <w:lang w:val="hy-AM"/>
              </w:rPr>
            </w:pPr>
            <w:r w:rsidRPr="00C0452F">
              <w:rPr>
                <w:rFonts w:ascii="GHEA Grapalat" w:hAnsi="GHEA Grapalat"/>
                <w:sz w:val="18"/>
                <w:szCs w:val="18"/>
              </w:rPr>
              <w:t>май</w:t>
            </w:r>
            <w:r w:rsidRPr="00C0452F">
              <w:rPr>
                <w:rFonts w:ascii="GHEA Grapalat" w:hAnsi="GHEA Grapalat"/>
                <w:sz w:val="18"/>
                <w:szCs w:val="18"/>
                <w:lang w:val="hy-AM"/>
              </w:rPr>
              <w:t xml:space="preserve">  2026</w:t>
            </w:r>
          </w:p>
        </w:tc>
        <w:tc>
          <w:tcPr>
            <w:tcW w:w="548" w:type="dxa"/>
            <w:textDirection w:val="btLr"/>
          </w:tcPr>
          <w:p w14:paraId="0D33F464" w14:textId="4CC86713" w:rsidR="00BC1DEE" w:rsidRPr="00C0452F" w:rsidRDefault="00BC1DEE" w:rsidP="00BC1DEE">
            <w:pPr>
              <w:ind w:right="-1"/>
              <w:jc w:val="center"/>
              <w:rPr>
                <w:rFonts w:ascii="GHEA Grapalat" w:hAnsi="GHEA Grapalat" w:cs="Sylfaen"/>
                <w:sz w:val="18"/>
                <w:szCs w:val="18"/>
                <w:lang w:val="hy-AM"/>
              </w:rPr>
            </w:pPr>
            <w:r w:rsidRPr="00C0452F">
              <w:rPr>
                <w:rFonts w:ascii="GHEA Grapalat" w:hAnsi="GHEA Grapalat"/>
                <w:sz w:val="18"/>
                <w:szCs w:val="18"/>
                <w:lang w:val="hy-AM"/>
              </w:rPr>
              <w:t>Июнь</w:t>
            </w:r>
            <w:r w:rsidRPr="00C0452F">
              <w:rPr>
                <w:rFonts w:ascii="GHEA Grapalat" w:hAnsi="GHEA Grapalat"/>
                <w:sz w:val="18"/>
                <w:szCs w:val="18"/>
              </w:rPr>
              <w:t xml:space="preserve"> 2</w:t>
            </w:r>
            <w:r w:rsidRPr="00C0452F">
              <w:rPr>
                <w:rFonts w:ascii="GHEA Grapalat" w:hAnsi="GHEA Grapalat"/>
                <w:sz w:val="18"/>
                <w:szCs w:val="18"/>
                <w:lang w:val="hy-AM"/>
              </w:rPr>
              <w:t>026</w:t>
            </w:r>
          </w:p>
        </w:tc>
        <w:tc>
          <w:tcPr>
            <w:tcW w:w="548" w:type="dxa"/>
            <w:textDirection w:val="btLr"/>
          </w:tcPr>
          <w:p w14:paraId="4246ACB5" w14:textId="70D2407F" w:rsidR="00BC1DEE" w:rsidRPr="00C0452F" w:rsidRDefault="00BC1DEE" w:rsidP="00BC1DEE">
            <w:pPr>
              <w:widowControl w:val="0"/>
              <w:ind w:left="-95" w:right="-88"/>
              <w:jc w:val="center"/>
              <w:rPr>
                <w:rFonts w:ascii="GHEA Grapalat" w:hAnsi="GHEA Grapalat"/>
                <w:b/>
                <w:bCs/>
                <w:sz w:val="18"/>
                <w:szCs w:val="18"/>
                <w:lang w:val="hy-AM"/>
              </w:rPr>
            </w:pPr>
            <w:r w:rsidRPr="00C0452F">
              <w:rPr>
                <w:rFonts w:ascii="GHEA Grapalat" w:hAnsi="GHEA Grapalat"/>
                <w:sz w:val="18"/>
                <w:szCs w:val="18"/>
                <w:lang w:val="hy-AM"/>
              </w:rPr>
              <w:t>Ию</w:t>
            </w:r>
            <w:r w:rsidRPr="00C0452F">
              <w:rPr>
                <w:rFonts w:ascii="GHEA Grapalat" w:hAnsi="GHEA Grapalat"/>
                <w:sz w:val="18"/>
                <w:szCs w:val="18"/>
              </w:rPr>
              <w:t>л</w:t>
            </w:r>
            <w:r w:rsidRPr="00C0452F">
              <w:rPr>
                <w:rFonts w:ascii="GHEA Grapalat" w:hAnsi="GHEA Grapalat"/>
                <w:sz w:val="18"/>
                <w:szCs w:val="18"/>
                <w:lang w:val="hy-AM"/>
              </w:rPr>
              <w:t>ь</w:t>
            </w:r>
            <w:r w:rsidRPr="00C0452F">
              <w:rPr>
                <w:rFonts w:ascii="GHEA Grapalat" w:hAnsi="GHEA Grapalat"/>
                <w:sz w:val="18"/>
                <w:szCs w:val="18"/>
              </w:rPr>
              <w:t xml:space="preserve"> 2</w:t>
            </w:r>
            <w:r w:rsidRPr="00C0452F">
              <w:rPr>
                <w:rFonts w:ascii="GHEA Grapalat" w:hAnsi="GHEA Grapalat"/>
                <w:sz w:val="18"/>
                <w:szCs w:val="18"/>
                <w:lang w:val="hy-AM"/>
              </w:rPr>
              <w:t>026</w:t>
            </w:r>
          </w:p>
        </w:tc>
        <w:tc>
          <w:tcPr>
            <w:tcW w:w="548" w:type="dxa"/>
            <w:textDirection w:val="btLr"/>
          </w:tcPr>
          <w:p w14:paraId="580B5603" w14:textId="026A4787" w:rsidR="00BC1DEE" w:rsidRPr="00C0452F" w:rsidRDefault="00BC1DEE" w:rsidP="00A52A21">
            <w:pPr>
              <w:widowControl w:val="0"/>
              <w:ind w:left="-95" w:right="-88"/>
              <w:jc w:val="center"/>
              <w:rPr>
                <w:rFonts w:ascii="GHEA Grapalat" w:hAnsi="GHEA Grapalat"/>
                <w:b/>
                <w:bCs/>
                <w:sz w:val="18"/>
                <w:szCs w:val="18"/>
              </w:rPr>
            </w:pPr>
            <w:r w:rsidRPr="00C0452F">
              <w:rPr>
                <w:rFonts w:ascii="GHEA Grapalat" w:hAnsi="GHEA Grapalat"/>
                <w:b/>
                <w:bCs/>
                <w:sz w:val="18"/>
                <w:szCs w:val="18"/>
                <w:lang w:val="hy-AM"/>
              </w:rPr>
              <w:t>ВСЕГО</w:t>
            </w:r>
          </w:p>
        </w:tc>
      </w:tr>
      <w:tr w:rsidR="00C0452F" w:rsidRPr="00C0452F" w14:paraId="01BBC271" w14:textId="77777777" w:rsidTr="00BC1DEE">
        <w:trPr>
          <w:cantSplit/>
          <w:trHeight w:val="1134"/>
          <w:jc w:val="center"/>
        </w:trPr>
        <w:tc>
          <w:tcPr>
            <w:tcW w:w="845" w:type="dxa"/>
            <w:gridSpan w:val="2"/>
          </w:tcPr>
          <w:p w14:paraId="12A5F325" w14:textId="77777777" w:rsidR="00BC1DEE" w:rsidRPr="00C0452F" w:rsidRDefault="00BC1DEE" w:rsidP="00B91578">
            <w:pPr>
              <w:widowControl w:val="0"/>
              <w:spacing w:after="120"/>
              <w:jc w:val="center"/>
              <w:rPr>
                <w:rFonts w:ascii="GHEA Grapalat" w:hAnsi="GHEA Grapalat"/>
                <w:sz w:val="18"/>
                <w:szCs w:val="20"/>
              </w:rPr>
            </w:pPr>
          </w:p>
          <w:p w14:paraId="036D8074" w14:textId="77777777" w:rsidR="00BC1DEE" w:rsidRPr="00C0452F" w:rsidRDefault="00BC1DEE" w:rsidP="00B91578">
            <w:pPr>
              <w:widowControl w:val="0"/>
              <w:spacing w:after="120"/>
              <w:jc w:val="center"/>
              <w:rPr>
                <w:rFonts w:ascii="GHEA Grapalat" w:hAnsi="GHEA Grapalat"/>
                <w:sz w:val="18"/>
                <w:szCs w:val="20"/>
              </w:rPr>
            </w:pPr>
            <w:r w:rsidRPr="00C0452F">
              <w:rPr>
                <w:rFonts w:ascii="GHEA Grapalat" w:hAnsi="GHEA Grapalat"/>
                <w:sz w:val="18"/>
                <w:szCs w:val="20"/>
              </w:rPr>
              <w:t>1</w:t>
            </w:r>
          </w:p>
        </w:tc>
        <w:tc>
          <w:tcPr>
            <w:tcW w:w="1276" w:type="dxa"/>
          </w:tcPr>
          <w:p w14:paraId="1AE5837C" w14:textId="77777777" w:rsidR="00BC1DEE" w:rsidRPr="00C0452F" w:rsidRDefault="00BC1DEE" w:rsidP="00B91578">
            <w:pPr>
              <w:widowControl w:val="0"/>
              <w:spacing w:after="120"/>
              <w:jc w:val="center"/>
              <w:rPr>
                <w:rFonts w:ascii="GHEA Grapalat" w:hAnsi="GHEA Grapalat"/>
                <w:sz w:val="18"/>
                <w:szCs w:val="20"/>
              </w:rPr>
            </w:pPr>
          </w:p>
          <w:p w14:paraId="71F1FF5D" w14:textId="77777777" w:rsidR="00BC1DEE" w:rsidRPr="00C0452F" w:rsidRDefault="00BC1DEE" w:rsidP="00B91578">
            <w:pPr>
              <w:widowControl w:val="0"/>
              <w:spacing w:after="120"/>
              <w:jc w:val="center"/>
              <w:rPr>
                <w:rFonts w:ascii="GHEA Grapalat" w:hAnsi="GHEA Grapalat"/>
                <w:sz w:val="18"/>
                <w:szCs w:val="20"/>
              </w:rPr>
            </w:pPr>
            <w:r w:rsidRPr="00C0452F">
              <w:rPr>
                <w:rFonts w:ascii="GHEA Grapalat" w:hAnsi="GHEA Grapalat"/>
                <w:sz w:val="18"/>
                <w:szCs w:val="20"/>
              </w:rPr>
              <w:t>45200000</w:t>
            </w:r>
          </w:p>
        </w:tc>
        <w:tc>
          <w:tcPr>
            <w:tcW w:w="1701" w:type="dxa"/>
          </w:tcPr>
          <w:p w14:paraId="6BDE9263" w14:textId="512FD848" w:rsidR="00BC1DEE" w:rsidRPr="00C0452F" w:rsidRDefault="00BC1DEE" w:rsidP="00E218F8">
            <w:pPr>
              <w:widowControl w:val="0"/>
              <w:jc w:val="center"/>
              <w:rPr>
                <w:rFonts w:ascii="GHEA Grapalat" w:hAnsi="GHEA Grapalat"/>
                <w:b/>
                <w:bCs/>
                <w:sz w:val="20"/>
                <w:szCs w:val="22"/>
              </w:rPr>
            </w:pPr>
            <w:r w:rsidRPr="00C0452F">
              <w:rPr>
                <w:rFonts w:ascii="GHEA Grapalat" w:hAnsi="GHEA Grapalat"/>
                <w:sz w:val="16"/>
                <w:szCs w:val="8"/>
                <w:lang w:val="af-ZA"/>
              </w:rPr>
              <w:t xml:space="preserve">работы по капитальному ремонту зданий и сооружений Образовательного комплекса и их частей/ </w:t>
            </w:r>
            <w:r w:rsidRPr="00C0452F">
              <w:rPr>
                <w:rFonts w:ascii="GHEA Grapalat" w:hAnsi="GHEA Grapalat"/>
                <w:b/>
                <w:sz w:val="16"/>
                <w:szCs w:val="8"/>
                <w:lang w:val="af-ZA"/>
              </w:rPr>
              <w:t>строительство новых общежитий</w:t>
            </w:r>
          </w:p>
        </w:tc>
        <w:tc>
          <w:tcPr>
            <w:tcW w:w="547" w:type="dxa"/>
            <w:textDirection w:val="btLr"/>
          </w:tcPr>
          <w:p w14:paraId="54A2C6B1" w14:textId="77777777" w:rsidR="00BC1DEE" w:rsidRPr="00C0452F" w:rsidRDefault="00BC1DEE" w:rsidP="00A52A21">
            <w:pPr>
              <w:widowControl w:val="0"/>
              <w:spacing w:after="120"/>
              <w:ind w:left="-95" w:right="-88"/>
              <w:jc w:val="center"/>
              <w:rPr>
                <w:rFonts w:ascii="GHEA Grapalat" w:hAnsi="GHEA Grapalat"/>
                <w:sz w:val="18"/>
                <w:szCs w:val="18"/>
              </w:rPr>
            </w:pPr>
            <w:r w:rsidRPr="00C0452F">
              <w:rPr>
                <w:rFonts w:ascii="GHEA Grapalat" w:hAnsi="GHEA Grapalat"/>
                <w:sz w:val="18"/>
                <w:szCs w:val="18"/>
                <w:lang w:val="hy-AM"/>
              </w:rPr>
              <w:t>33</w:t>
            </w:r>
            <w:r w:rsidRPr="00C0452F">
              <w:rPr>
                <w:rFonts w:ascii="GHEA Grapalat" w:hAnsi="GHEA Grapalat"/>
                <w:sz w:val="18"/>
                <w:szCs w:val="18"/>
              </w:rPr>
              <w:t>%</w:t>
            </w:r>
          </w:p>
        </w:tc>
        <w:tc>
          <w:tcPr>
            <w:tcW w:w="548" w:type="dxa"/>
            <w:textDirection w:val="btLr"/>
          </w:tcPr>
          <w:p w14:paraId="03AD4F58" w14:textId="77777777" w:rsidR="00BC1DEE" w:rsidRPr="00C0452F" w:rsidRDefault="00BC1DEE" w:rsidP="00A52A21">
            <w:pPr>
              <w:widowControl w:val="0"/>
              <w:spacing w:after="120"/>
              <w:ind w:left="-95" w:right="-88"/>
              <w:jc w:val="center"/>
              <w:rPr>
                <w:rFonts w:ascii="GHEA Grapalat" w:hAnsi="GHEA Grapalat" w:cs="Arial"/>
                <w:sz w:val="18"/>
                <w:szCs w:val="18"/>
              </w:rPr>
            </w:pPr>
            <w:r w:rsidRPr="00C0452F">
              <w:rPr>
                <w:rFonts w:ascii="GHEA Grapalat" w:hAnsi="GHEA Grapalat"/>
                <w:sz w:val="18"/>
                <w:szCs w:val="18"/>
                <w:lang w:val="hy-AM"/>
              </w:rPr>
              <w:t>50</w:t>
            </w:r>
            <w:r w:rsidRPr="00C0452F">
              <w:rPr>
                <w:rFonts w:ascii="GHEA Grapalat" w:hAnsi="GHEA Grapalat"/>
                <w:sz w:val="18"/>
                <w:szCs w:val="18"/>
              </w:rPr>
              <w:t>%</w:t>
            </w:r>
          </w:p>
        </w:tc>
        <w:tc>
          <w:tcPr>
            <w:tcW w:w="548" w:type="dxa"/>
            <w:textDirection w:val="btLr"/>
          </w:tcPr>
          <w:p w14:paraId="2AC98AAF" w14:textId="77777777" w:rsidR="00BC1DEE" w:rsidRPr="00C0452F" w:rsidRDefault="00BC1DEE" w:rsidP="00A52A21">
            <w:pPr>
              <w:widowControl w:val="0"/>
              <w:spacing w:after="120"/>
              <w:ind w:left="-95" w:right="-88"/>
              <w:jc w:val="center"/>
              <w:rPr>
                <w:rFonts w:ascii="GHEA Grapalat" w:hAnsi="GHEA Grapalat" w:cs="Arial"/>
                <w:sz w:val="18"/>
                <w:szCs w:val="18"/>
              </w:rPr>
            </w:pPr>
            <w:r w:rsidRPr="00C0452F">
              <w:rPr>
                <w:rFonts w:ascii="GHEA Grapalat" w:hAnsi="GHEA Grapalat"/>
                <w:sz w:val="18"/>
                <w:szCs w:val="18"/>
                <w:lang w:val="hy-AM"/>
              </w:rPr>
              <w:t>50</w:t>
            </w:r>
            <w:r w:rsidRPr="00C0452F">
              <w:rPr>
                <w:rFonts w:ascii="GHEA Grapalat" w:hAnsi="GHEA Grapalat"/>
                <w:sz w:val="18"/>
                <w:szCs w:val="18"/>
              </w:rPr>
              <w:t>%</w:t>
            </w:r>
          </w:p>
        </w:tc>
        <w:tc>
          <w:tcPr>
            <w:tcW w:w="548" w:type="dxa"/>
            <w:textDirection w:val="btLr"/>
          </w:tcPr>
          <w:p w14:paraId="10DA1965" w14:textId="77777777" w:rsidR="00BC1DEE" w:rsidRPr="00C0452F" w:rsidRDefault="00BC1DEE" w:rsidP="00A52A21">
            <w:pPr>
              <w:widowControl w:val="0"/>
              <w:spacing w:after="120"/>
              <w:ind w:left="-95" w:right="-88"/>
              <w:jc w:val="center"/>
              <w:rPr>
                <w:rFonts w:ascii="GHEA Grapalat" w:hAnsi="GHEA Grapalat" w:cs="Arial"/>
                <w:sz w:val="18"/>
                <w:szCs w:val="18"/>
              </w:rPr>
            </w:pPr>
            <w:r w:rsidRPr="00C0452F">
              <w:rPr>
                <w:rFonts w:ascii="GHEA Grapalat" w:hAnsi="GHEA Grapalat"/>
                <w:sz w:val="18"/>
                <w:szCs w:val="18"/>
                <w:lang w:val="hy-AM"/>
              </w:rPr>
              <w:t>50</w:t>
            </w:r>
            <w:r w:rsidRPr="00C0452F">
              <w:rPr>
                <w:rFonts w:ascii="GHEA Grapalat" w:hAnsi="GHEA Grapalat"/>
                <w:sz w:val="18"/>
                <w:szCs w:val="18"/>
              </w:rPr>
              <w:t>%</w:t>
            </w:r>
          </w:p>
        </w:tc>
        <w:tc>
          <w:tcPr>
            <w:tcW w:w="548" w:type="dxa"/>
            <w:textDirection w:val="btLr"/>
          </w:tcPr>
          <w:p w14:paraId="1A0CE58D" w14:textId="77777777" w:rsidR="00BC1DEE" w:rsidRPr="00C0452F" w:rsidRDefault="00BC1DEE" w:rsidP="00A52A21">
            <w:pPr>
              <w:widowControl w:val="0"/>
              <w:spacing w:after="120"/>
              <w:ind w:left="-95" w:right="-88"/>
              <w:jc w:val="center"/>
              <w:rPr>
                <w:rFonts w:ascii="GHEA Grapalat" w:hAnsi="GHEA Grapalat" w:cs="Arial"/>
                <w:sz w:val="18"/>
                <w:szCs w:val="18"/>
              </w:rPr>
            </w:pPr>
            <w:r w:rsidRPr="00C0452F">
              <w:rPr>
                <w:rFonts w:ascii="GHEA Grapalat" w:hAnsi="GHEA Grapalat" w:cs="Arial"/>
                <w:sz w:val="18"/>
                <w:szCs w:val="18"/>
                <w:lang w:val="hy-AM"/>
              </w:rPr>
              <w:t>100</w:t>
            </w:r>
            <w:r w:rsidRPr="00C0452F">
              <w:rPr>
                <w:rFonts w:ascii="GHEA Grapalat" w:hAnsi="GHEA Grapalat"/>
                <w:sz w:val="18"/>
                <w:szCs w:val="18"/>
              </w:rPr>
              <w:t>%</w:t>
            </w:r>
          </w:p>
        </w:tc>
        <w:tc>
          <w:tcPr>
            <w:tcW w:w="548" w:type="dxa"/>
            <w:textDirection w:val="btLr"/>
          </w:tcPr>
          <w:p w14:paraId="7BCF0BFD" w14:textId="77777777" w:rsidR="00BC1DEE" w:rsidRPr="00C0452F" w:rsidRDefault="00BC1DEE" w:rsidP="00A52A21">
            <w:pPr>
              <w:widowControl w:val="0"/>
              <w:spacing w:after="120"/>
              <w:ind w:left="-95" w:right="-88"/>
              <w:jc w:val="center"/>
              <w:rPr>
                <w:rFonts w:ascii="GHEA Grapalat" w:hAnsi="GHEA Grapalat" w:cs="Arial"/>
                <w:sz w:val="18"/>
                <w:szCs w:val="18"/>
              </w:rPr>
            </w:pPr>
            <w:r w:rsidRPr="00C0452F">
              <w:rPr>
                <w:rFonts w:ascii="GHEA Grapalat" w:hAnsi="GHEA Grapalat" w:cs="Arial"/>
                <w:sz w:val="18"/>
                <w:szCs w:val="18"/>
                <w:lang w:val="hy-AM"/>
              </w:rPr>
              <w:t>100</w:t>
            </w:r>
            <w:r w:rsidRPr="00C0452F">
              <w:rPr>
                <w:rFonts w:ascii="GHEA Grapalat" w:hAnsi="GHEA Grapalat"/>
                <w:sz w:val="18"/>
                <w:szCs w:val="18"/>
              </w:rPr>
              <w:t>%</w:t>
            </w:r>
          </w:p>
        </w:tc>
        <w:tc>
          <w:tcPr>
            <w:tcW w:w="547" w:type="dxa"/>
            <w:textDirection w:val="btLr"/>
          </w:tcPr>
          <w:p w14:paraId="510BEAD6" w14:textId="77777777" w:rsidR="00BC1DEE" w:rsidRPr="00C0452F" w:rsidRDefault="00BC1DEE" w:rsidP="00A52A21">
            <w:pPr>
              <w:widowControl w:val="0"/>
              <w:spacing w:after="120"/>
              <w:ind w:left="-95" w:right="-88"/>
              <w:jc w:val="center"/>
              <w:rPr>
                <w:rFonts w:ascii="GHEA Grapalat" w:hAnsi="GHEA Grapalat" w:cs="Arial"/>
                <w:sz w:val="18"/>
                <w:szCs w:val="18"/>
              </w:rPr>
            </w:pPr>
            <w:r w:rsidRPr="00C0452F">
              <w:rPr>
                <w:rFonts w:ascii="GHEA Grapalat" w:hAnsi="GHEA Grapalat" w:cs="Arial"/>
                <w:sz w:val="18"/>
                <w:szCs w:val="18"/>
                <w:lang w:val="hy-AM"/>
              </w:rPr>
              <w:t>100</w:t>
            </w:r>
            <w:r w:rsidRPr="00C0452F">
              <w:rPr>
                <w:rFonts w:ascii="GHEA Grapalat" w:hAnsi="GHEA Grapalat"/>
                <w:sz w:val="18"/>
                <w:szCs w:val="18"/>
              </w:rPr>
              <w:t>%</w:t>
            </w:r>
          </w:p>
        </w:tc>
        <w:tc>
          <w:tcPr>
            <w:tcW w:w="548" w:type="dxa"/>
            <w:textDirection w:val="btLr"/>
          </w:tcPr>
          <w:p w14:paraId="513CEC62" w14:textId="77777777" w:rsidR="00BC1DEE" w:rsidRPr="00C0452F" w:rsidRDefault="00BC1DEE" w:rsidP="00A52A21">
            <w:pPr>
              <w:widowControl w:val="0"/>
              <w:spacing w:after="120"/>
              <w:ind w:left="-95" w:right="-88"/>
              <w:jc w:val="center"/>
              <w:rPr>
                <w:rFonts w:ascii="GHEA Grapalat" w:hAnsi="GHEA Grapalat" w:cs="Arial"/>
                <w:sz w:val="18"/>
                <w:szCs w:val="18"/>
              </w:rPr>
            </w:pPr>
            <w:r w:rsidRPr="00C0452F">
              <w:rPr>
                <w:rFonts w:ascii="GHEA Grapalat" w:hAnsi="GHEA Grapalat" w:cs="Arial"/>
                <w:sz w:val="18"/>
                <w:szCs w:val="18"/>
                <w:lang w:val="hy-AM"/>
              </w:rPr>
              <w:t>100</w:t>
            </w:r>
            <w:r w:rsidRPr="00C0452F">
              <w:rPr>
                <w:rFonts w:ascii="GHEA Grapalat" w:hAnsi="GHEA Grapalat"/>
                <w:sz w:val="18"/>
                <w:szCs w:val="18"/>
              </w:rPr>
              <w:t>%</w:t>
            </w:r>
          </w:p>
        </w:tc>
        <w:tc>
          <w:tcPr>
            <w:tcW w:w="548" w:type="dxa"/>
            <w:textDirection w:val="btLr"/>
          </w:tcPr>
          <w:p w14:paraId="294540DF" w14:textId="77777777" w:rsidR="00BC1DEE" w:rsidRPr="00C0452F" w:rsidRDefault="00BC1DEE" w:rsidP="00A52A21">
            <w:pPr>
              <w:widowControl w:val="0"/>
              <w:spacing w:after="120"/>
              <w:ind w:left="-95" w:right="-88"/>
              <w:jc w:val="center"/>
              <w:rPr>
                <w:rFonts w:ascii="GHEA Grapalat" w:hAnsi="GHEA Grapalat" w:cs="Arial"/>
                <w:sz w:val="18"/>
                <w:szCs w:val="18"/>
              </w:rPr>
            </w:pPr>
            <w:r w:rsidRPr="00C0452F">
              <w:rPr>
                <w:rFonts w:ascii="GHEA Grapalat" w:hAnsi="GHEA Grapalat" w:cs="Arial"/>
                <w:sz w:val="18"/>
                <w:szCs w:val="18"/>
                <w:lang w:val="hy-AM"/>
              </w:rPr>
              <w:t>100</w:t>
            </w:r>
            <w:r w:rsidRPr="00C0452F">
              <w:rPr>
                <w:rFonts w:ascii="GHEA Grapalat" w:hAnsi="GHEA Grapalat"/>
                <w:sz w:val="18"/>
                <w:szCs w:val="18"/>
              </w:rPr>
              <w:t>%</w:t>
            </w:r>
          </w:p>
        </w:tc>
        <w:tc>
          <w:tcPr>
            <w:tcW w:w="548" w:type="dxa"/>
            <w:textDirection w:val="btLr"/>
          </w:tcPr>
          <w:p w14:paraId="60D6799C" w14:textId="77777777" w:rsidR="00BC1DEE" w:rsidRPr="00C0452F" w:rsidRDefault="00BC1DEE" w:rsidP="00A52A21">
            <w:pPr>
              <w:widowControl w:val="0"/>
              <w:spacing w:after="120"/>
              <w:ind w:left="-95" w:right="-88"/>
              <w:jc w:val="center"/>
              <w:rPr>
                <w:rFonts w:ascii="GHEA Grapalat" w:hAnsi="GHEA Grapalat" w:cs="Arial"/>
                <w:sz w:val="18"/>
                <w:szCs w:val="18"/>
                <w:lang w:val="hy-AM"/>
              </w:rPr>
            </w:pPr>
            <w:r w:rsidRPr="00C0452F">
              <w:rPr>
                <w:rFonts w:ascii="GHEA Grapalat" w:hAnsi="GHEA Grapalat" w:cs="Arial"/>
                <w:sz w:val="18"/>
                <w:szCs w:val="18"/>
                <w:lang w:val="hy-AM"/>
              </w:rPr>
              <w:t>100</w:t>
            </w:r>
            <w:r w:rsidRPr="00C0452F">
              <w:rPr>
                <w:rFonts w:ascii="GHEA Grapalat" w:hAnsi="GHEA Grapalat"/>
                <w:sz w:val="18"/>
                <w:szCs w:val="18"/>
              </w:rPr>
              <w:t>%</w:t>
            </w:r>
          </w:p>
        </w:tc>
        <w:tc>
          <w:tcPr>
            <w:tcW w:w="548" w:type="dxa"/>
            <w:textDirection w:val="btLr"/>
          </w:tcPr>
          <w:p w14:paraId="7085C2FF" w14:textId="248F1ADB" w:rsidR="00BC1DEE" w:rsidRPr="00C0452F" w:rsidRDefault="00BC1DEE" w:rsidP="00A52A21">
            <w:pPr>
              <w:widowControl w:val="0"/>
              <w:spacing w:after="120"/>
              <w:ind w:left="-95" w:right="-88"/>
              <w:jc w:val="center"/>
              <w:rPr>
                <w:rFonts w:ascii="GHEA Grapalat" w:hAnsi="GHEA Grapalat" w:cs="Arial"/>
                <w:b/>
                <w:bCs/>
                <w:sz w:val="18"/>
                <w:szCs w:val="18"/>
                <w:lang w:val="hy-AM"/>
              </w:rPr>
            </w:pPr>
            <w:r w:rsidRPr="00C0452F">
              <w:rPr>
                <w:rFonts w:ascii="GHEA Grapalat" w:hAnsi="GHEA Grapalat" w:cs="Arial"/>
                <w:sz w:val="18"/>
                <w:szCs w:val="18"/>
                <w:lang w:val="hy-AM"/>
              </w:rPr>
              <w:t>100</w:t>
            </w:r>
            <w:r w:rsidRPr="00C0452F">
              <w:rPr>
                <w:rFonts w:ascii="GHEA Grapalat" w:hAnsi="GHEA Grapalat"/>
                <w:sz w:val="18"/>
                <w:szCs w:val="18"/>
              </w:rPr>
              <w:t>%</w:t>
            </w:r>
          </w:p>
        </w:tc>
        <w:tc>
          <w:tcPr>
            <w:tcW w:w="548" w:type="dxa"/>
            <w:textDirection w:val="btLr"/>
          </w:tcPr>
          <w:p w14:paraId="1F044445" w14:textId="2C5C6B1B" w:rsidR="00BC1DEE" w:rsidRPr="00C0452F" w:rsidRDefault="00BC1DEE" w:rsidP="00A52A21">
            <w:pPr>
              <w:widowControl w:val="0"/>
              <w:spacing w:after="120"/>
              <w:ind w:left="-95" w:right="-88"/>
              <w:jc w:val="center"/>
              <w:rPr>
                <w:rFonts w:ascii="GHEA Grapalat" w:hAnsi="GHEA Grapalat" w:cs="Arial"/>
                <w:b/>
                <w:bCs/>
                <w:sz w:val="18"/>
                <w:szCs w:val="18"/>
                <w:lang w:val="hy-AM"/>
              </w:rPr>
            </w:pPr>
            <w:r w:rsidRPr="00C0452F">
              <w:rPr>
                <w:rFonts w:ascii="GHEA Grapalat" w:hAnsi="GHEA Grapalat" w:cs="Arial"/>
                <w:b/>
                <w:bCs/>
                <w:sz w:val="18"/>
                <w:szCs w:val="18"/>
                <w:lang w:val="hy-AM"/>
              </w:rPr>
              <w:t>100</w:t>
            </w:r>
            <w:r w:rsidRPr="00C0452F">
              <w:rPr>
                <w:rFonts w:ascii="GHEA Grapalat" w:hAnsi="GHEA Grapalat"/>
                <w:b/>
                <w:bCs/>
                <w:sz w:val="18"/>
                <w:szCs w:val="18"/>
              </w:rPr>
              <w:t>%</w:t>
            </w:r>
          </w:p>
        </w:tc>
      </w:tr>
    </w:tbl>
    <w:p w14:paraId="72B49871" w14:textId="77777777" w:rsidR="00BB28C8" w:rsidRPr="00C0452F" w:rsidRDefault="00BB28C8" w:rsidP="00BB28C8">
      <w:pPr>
        <w:widowControl w:val="0"/>
        <w:spacing w:after="160" w:line="360" w:lineRule="auto"/>
        <w:jc w:val="both"/>
        <w:rPr>
          <w:rFonts w:ascii="GHEA Grapalat" w:hAnsi="GHEA Grapalat" w:cs="Sylfaen"/>
          <w:i/>
          <w:sz w:val="22"/>
          <w:szCs w:val="22"/>
          <w:lang w:val="en-US"/>
        </w:rPr>
      </w:pPr>
    </w:p>
    <w:tbl>
      <w:tblPr>
        <w:tblW w:w="9639" w:type="dxa"/>
        <w:jc w:val="center"/>
        <w:tblLayout w:type="fixed"/>
        <w:tblLook w:val="0000" w:firstRow="0" w:lastRow="0" w:firstColumn="0" w:lastColumn="0" w:noHBand="0" w:noVBand="0"/>
      </w:tblPr>
      <w:tblGrid>
        <w:gridCol w:w="4536"/>
        <w:gridCol w:w="760"/>
        <w:gridCol w:w="4343"/>
      </w:tblGrid>
      <w:tr w:rsidR="00BB28C8" w:rsidRPr="00C0452F" w14:paraId="04A3E20C" w14:textId="77777777" w:rsidTr="003D2146">
        <w:trPr>
          <w:jc w:val="center"/>
        </w:trPr>
        <w:tc>
          <w:tcPr>
            <w:tcW w:w="4536" w:type="dxa"/>
          </w:tcPr>
          <w:p w14:paraId="15490BAF" w14:textId="77777777" w:rsidR="00BB28C8" w:rsidRPr="00C0452F" w:rsidRDefault="00BB28C8" w:rsidP="003D2146">
            <w:pPr>
              <w:widowControl w:val="0"/>
              <w:spacing w:after="160" w:line="360" w:lineRule="auto"/>
              <w:jc w:val="center"/>
              <w:rPr>
                <w:rFonts w:ascii="GHEA Grapalat" w:hAnsi="GHEA Grapalat" w:cs="Sylfaen"/>
                <w:b/>
                <w:bCs/>
                <w:sz w:val="20"/>
                <w:szCs w:val="20"/>
              </w:rPr>
            </w:pPr>
            <w:r w:rsidRPr="00C0452F">
              <w:rPr>
                <w:rFonts w:ascii="GHEA Grapalat" w:hAnsi="GHEA Grapalat"/>
                <w:b/>
                <w:sz w:val="20"/>
                <w:szCs w:val="20"/>
              </w:rPr>
              <w:t>ЗАКАЗЧИК</w:t>
            </w:r>
          </w:p>
          <w:p w14:paraId="2E51E9F4" w14:textId="77777777" w:rsidR="00BB28C8" w:rsidRPr="00C0452F" w:rsidRDefault="00BB28C8" w:rsidP="003D2146">
            <w:pPr>
              <w:widowControl w:val="0"/>
              <w:spacing w:after="160" w:line="360" w:lineRule="auto"/>
              <w:jc w:val="center"/>
              <w:rPr>
                <w:rFonts w:ascii="GHEA Grapalat" w:hAnsi="GHEA Grapalat"/>
                <w:sz w:val="20"/>
                <w:szCs w:val="20"/>
                <w:lang w:val="en-US"/>
              </w:rPr>
            </w:pPr>
            <w:r w:rsidRPr="00C0452F">
              <w:rPr>
                <w:rFonts w:ascii="GHEA Grapalat" w:hAnsi="GHEA Grapalat"/>
                <w:sz w:val="20"/>
                <w:szCs w:val="20"/>
                <w:lang w:val="en-US"/>
              </w:rPr>
              <w:t>______________________</w:t>
            </w:r>
          </w:p>
          <w:p w14:paraId="17890405" w14:textId="77777777" w:rsidR="00BB28C8" w:rsidRPr="00C0452F" w:rsidRDefault="00BB28C8" w:rsidP="003D2146">
            <w:pPr>
              <w:widowControl w:val="0"/>
              <w:spacing w:after="160" w:line="360" w:lineRule="auto"/>
              <w:jc w:val="center"/>
              <w:rPr>
                <w:rFonts w:ascii="GHEA Grapalat" w:hAnsi="GHEA Grapalat"/>
                <w:sz w:val="20"/>
                <w:szCs w:val="20"/>
              </w:rPr>
            </w:pPr>
            <w:r w:rsidRPr="00C0452F">
              <w:rPr>
                <w:rFonts w:ascii="GHEA Grapalat" w:hAnsi="GHEA Grapalat"/>
                <w:sz w:val="20"/>
                <w:szCs w:val="20"/>
              </w:rPr>
              <w:t>/подпись/</w:t>
            </w:r>
          </w:p>
          <w:p w14:paraId="7E6BE724" w14:textId="77777777" w:rsidR="00BB28C8" w:rsidRPr="00C0452F" w:rsidRDefault="00BB28C8" w:rsidP="003D2146">
            <w:pPr>
              <w:widowControl w:val="0"/>
              <w:spacing w:after="160" w:line="360" w:lineRule="auto"/>
              <w:jc w:val="center"/>
              <w:rPr>
                <w:rFonts w:ascii="GHEA Grapalat" w:hAnsi="GHEA Grapalat"/>
                <w:sz w:val="20"/>
                <w:szCs w:val="20"/>
              </w:rPr>
            </w:pPr>
            <w:r w:rsidRPr="00C0452F">
              <w:rPr>
                <w:rFonts w:ascii="GHEA Grapalat" w:hAnsi="GHEA Grapalat"/>
                <w:sz w:val="20"/>
                <w:szCs w:val="20"/>
              </w:rPr>
              <w:t>М. П.</w:t>
            </w:r>
          </w:p>
        </w:tc>
        <w:tc>
          <w:tcPr>
            <w:tcW w:w="760" w:type="dxa"/>
          </w:tcPr>
          <w:p w14:paraId="0C8F3A2E" w14:textId="77777777" w:rsidR="00BB28C8" w:rsidRPr="00C0452F" w:rsidRDefault="00BB28C8" w:rsidP="003D2146">
            <w:pPr>
              <w:widowControl w:val="0"/>
              <w:spacing w:after="160" w:line="360" w:lineRule="auto"/>
              <w:jc w:val="center"/>
              <w:rPr>
                <w:rFonts w:ascii="GHEA Grapalat" w:hAnsi="GHEA Grapalat"/>
                <w:sz w:val="20"/>
                <w:szCs w:val="20"/>
              </w:rPr>
            </w:pPr>
          </w:p>
        </w:tc>
        <w:tc>
          <w:tcPr>
            <w:tcW w:w="4343" w:type="dxa"/>
          </w:tcPr>
          <w:p w14:paraId="6DB7B1FA" w14:textId="77777777" w:rsidR="00BB28C8" w:rsidRPr="00C0452F" w:rsidRDefault="00BB28C8" w:rsidP="003D2146">
            <w:pPr>
              <w:widowControl w:val="0"/>
              <w:spacing w:after="160" w:line="360" w:lineRule="auto"/>
              <w:jc w:val="center"/>
              <w:rPr>
                <w:rFonts w:ascii="GHEA Grapalat" w:hAnsi="GHEA Grapalat" w:cs="Sylfaen"/>
                <w:b/>
                <w:bCs/>
                <w:sz w:val="20"/>
                <w:szCs w:val="20"/>
              </w:rPr>
            </w:pPr>
            <w:r w:rsidRPr="00C0452F">
              <w:rPr>
                <w:rFonts w:ascii="GHEA Grapalat" w:hAnsi="GHEA Grapalat"/>
                <w:b/>
                <w:sz w:val="20"/>
                <w:szCs w:val="20"/>
              </w:rPr>
              <w:t>ПОДРЯДЧИК</w:t>
            </w:r>
          </w:p>
          <w:p w14:paraId="3B33B7A9" w14:textId="77777777" w:rsidR="00BB28C8" w:rsidRPr="00C0452F" w:rsidRDefault="00BB28C8" w:rsidP="003D2146">
            <w:pPr>
              <w:widowControl w:val="0"/>
              <w:spacing w:after="160" w:line="360" w:lineRule="auto"/>
              <w:jc w:val="center"/>
              <w:rPr>
                <w:rFonts w:ascii="GHEA Grapalat" w:hAnsi="GHEA Grapalat"/>
                <w:sz w:val="20"/>
                <w:szCs w:val="20"/>
                <w:lang w:val="en-US"/>
              </w:rPr>
            </w:pPr>
            <w:r w:rsidRPr="00C0452F">
              <w:rPr>
                <w:rFonts w:ascii="GHEA Grapalat" w:hAnsi="GHEA Grapalat"/>
                <w:sz w:val="20"/>
                <w:szCs w:val="20"/>
                <w:lang w:val="en-US"/>
              </w:rPr>
              <w:t>_____________________</w:t>
            </w:r>
          </w:p>
          <w:p w14:paraId="4A19A157" w14:textId="77777777" w:rsidR="00BB28C8" w:rsidRPr="00C0452F" w:rsidRDefault="00BB28C8" w:rsidP="003D2146">
            <w:pPr>
              <w:widowControl w:val="0"/>
              <w:spacing w:after="160" w:line="360" w:lineRule="auto"/>
              <w:jc w:val="center"/>
              <w:rPr>
                <w:rFonts w:ascii="GHEA Grapalat" w:hAnsi="GHEA Grapalat"/>
                <w:sz w:val="20"/>
                <w:szCs w:val="20"/>
              </w:rPr>
            </w:pPr>
            <w:r w:rsidRPr="00C0452F">
              <w:rPr>
                <w:rFonts w:ascii="GHEA Grapalat" w:hAnsi="GHEA Grapalat"/>
                <w:sz w:val="20"/>
                <w:szCs w:val="20"/>
              </w:rPr>
              <w:t>/подпись/</w:t>
            </w:r>
          </w:p>
          <w:p w14:paraId="544F635E" w14:textId="77777777" w:rsidR="00BB28C8" w:rsidRPr="00C0452F" w:rsidRDefault="00BB28C8" w:rsidP="003D2146">
            <w:pPr>
              <w:widowControl w:val="0"/>
              <w:spacing w:after="160" w:line="360" w:lineRule="auto"/>
              <w:jc w:val="center"/>
              <w:rPr>
                <w:rFonts w:ascii="GHEA Grapalat" w:hAnsi="GHEA Grapalat"/>
                <w:sz w:val="20"/>
                <w:szCs w:val="20"/>
              </w:rPr>
            </w:pPr>
            <w:r w:rsidRPr="00C0452F">
              <w:rPr>
                <w:rFonts w:ascii="GHEA Grapalat" w:hAnsi="GHEA Grapalat"/>
                <w:sz w:val="20"/>
                <w:szCs w:val="20"/>
              </w:rPr>
              <w:t>М. П.</w:t>
            </w:r>
          </w:p>
        </w:tc>
      </w:tr>
    </w:tbl>
    <w:p w14:paraId="1E23921F" w14:textId="77777777" w:rsidR="00BB28C8" w:rsidRPr="00C0452F" w:rsidRDefault="00BB28C8" w:rsidP="00BB28C8">
      <w:pPr>
        <w:widowControl w:val="0"/>
        <w:spacing w:after="160" w:line="360" w:lineRule="auto"/>
        <w:ind w:firstLine="567"/>
        <w:rPr>
          <w:rFonts w:ascii="GHEA Grapalat" w:hAnsi="GHEA Grapalat"/>
        </w:rPr>
        <w:sectPr w:rsidR="00BB28C8" w:rsidRPr="00C0452F" w:rsidSect="00AC1597">
          <w:footerReference w:type="default" r:id="rId11"/>
          <w:footnotePr>
            <w:pos w:val="beneathText"/>
          </w:footnotePr>
          <w:type w:val="nextColumn"/>
          <w:pgSz w:w="11907" w:h="16840" w:code="9"/>
          <w:pgMar w:top="851" w:right="567" w:bottom="1418" w:left="1418" w:header="561" w:footer="561" w:gutter="0"/>
          <w:cols w:space="720"/>
          <w:docGrid w:linePitch="326"/>
        </w:sectPr>
      </w:pPr>
    </w:p>
    <w:p w14:paraId="64A4BC02" w14:textId="544DA25F" w:rsidR="00C303E1" w:rsidRPr="00C0452F" w:rsidRDefault="00C303E1" w:rsidP="00C303E1">
      <w:pPr>
        <w:widowControl w:val="0"/>
        <w:ind w:firstLine="567"/>
        <w:jc w:val="right"/>
        <w:rPr>
          <w:rFonts w:ascii="GHEA Grapalat" w:hAnsi="GHEA Grapalat" w:cs="Arial"/>
          <w:iCs/>
          <w:sz w:val="20"/>
          <w:szCs w:val="20"/>
          <w:lang w:val="hy-AM"/>
        </w:rPr>
      </w:pPr>
      <w:r w:rsidRPr="00C0452F">
        <w:rPr>
          <w:rFonts w:ascii="GHEA Grapalat" w:hAnsi="GHEA Grapalat"/>
          <w:iCs/>
          <w:sz w:val="20"/>
          <w:szCs w:val="20"/>
        </w:rPr>
        <w:lastRenderedPageBreak/>
        <w:t xml:space="preserve">Приложение № </w:t>
      </w:r>
      <w:r w:rsidRPr="00C0452F">
        <w:rPr>
          <w:rFonts w:ascii="GHEA Grapalat" w:hAnsi="GHEA Grapalat"/>
          <w:iCs/>
          <w:sz w:val="20"/>
          <w:szCs w:val="20"/>
          <w:lang w:val="hy-AM"/>
        </w:rPr>
        <w:t>4</w:t>
      </w:r>
    </w:p>
    <w:p w14:paraId="1ECD83BA" w14:textId="77777777" w:rsidR="00C303E1" w:rsidRPr="00C0452F" w:rsidRDefault="00C303E1" w:rsidP="00C303E1">
      <w:pPr>
        <w:widowControl w:val="0"/>
        <w:ind w:firstLine="567"/>
        <w:jc w:val="right"/>
        <w:rPr>
          <w:rFonts w:ascii="GHEA Grapalat" w:hAnsi="GHEA Grapalat"/>
          <w:iCs/>
          <w:sz w:val="20"/>
          <w:szCs w:val="20"/>
          <w:lang w:val="hy-AM"/>
        </w:rPr>
      </w:pPr>
      <w:r w:rsidRPr="00C0452F">
        <w:rPr>
          <w:rFonts w:ascii="GHEA Grapalat" w:hAnsi="GHEA Grapalat"/>
          <w:iCs/>
          <w:sz w:val="20"/>
          <w:szCs w:val="20"/>
        </w:rPr>
        <w:t>к Договору под кодом</w:t>
      </w:r>
      <w:r w:rsidRPr="00C0452F">
        <w:rPr>
          <w:rFonts w:ascii="GHEA Grapalat" w:hAnsi="GHEA Grapalat"/>
          <w:iCs/>
          <w:sz w:val="20"/>
          <w:szCs w:val="20"/>
          <w:lang w:val="hy-AM"/>
        </w:rPr>
        <w:t xml:space="preserve"> </w:t>
      </w:r>
    </w:p>
    <w:p w14:paraId="4D4338BB" w14:textId="77777777" w:rsidR="00C303E1" w:rsidRPr="00C0452F" w:rsidRDefault="00C303E1" w:rsidP="00C303E1">
      <w:pPr>
        <w:widowControl w:val="0"/>
        <w:ind w:firstLine="567"/>
        <w:jc w:val="right"/>
        <w:rPr>
          <w:rFonts w:ascii="GHEA Grapalat" w:hAnsi="GHEA Grapalat"/>
          <w:iCs/>
          <w:sz w:val="20"/>
          <w:szCs w:val="20"/>
          <w:lang w:val="hy-AM"/>
        </w:rPr>
      </w:pPr>
      <w:r w:rsidRPr="00C0452F">
        <w:rPr>
          <w:rFonts w:ascii="GHEA Grapalat" w:hAnsi="GHEA Grapalat"/>
          <w:b/>
          <w:iCs/>
          <w:sz w:val="20"/>
          <w:szCs w:val="20"/>
        </w:rPr>
        <w:t>HH NGN K BMAShDzB</w:t>
      </w:r>
      <w:r w:rsidRPr="00C0452F">
        <w:rPr>
          <w:rFonts w:ascii="GHEA Grapalat" w:hAnsi="GHEA Grapalat"/>
          <w:b/>
          <w:iCs/>
          <w:sz w:val="20"/>
          <w:szCs w:val="20"/>
          <w:lang w:val="hy-AM"/>
        </w:rPr>
        <w:t>-25</w:t>
      </w:r>
      <w:r w:rsidRPr="00C0452F">
        <w:rPr>
          <w:rFonts w:ascii="GHEA Grapalat" w:hAnsi="GHEA Grapalat"/>
          <w:b/>
          <w:iCs/>
          <w:sz w:val="20"/>
          <w:szCs w:val="20"/>
        </w:rPr>
        <w:t>/</w:t>
      </w:r>
      <w:r w:rsidRPr="00C0452F">
        <w:rPr>
          <w:rFonts w:ascii="GHEA Grapalat" w:hAnsi="GHEA Grapalat"/>
          <w:b/>
          <w:iCs/>
          <w:sz w:val="20"/>
          <w:szCs w:val="20"/>
          <w:lang w:val="hy-AM"/>
        </w:rPr>
        <w:t>5</w:t>
      </w:r>
      <w:r w:rsidRPr="00C0452F">
        <w:rPr>
          <w:rFonts w:ascii="GHEA Grapalat" w:hAnsi="GHEA Grapalat" w:cs="Arial"/>
          <w:iCs/>
          <w:sz w:val="20"/>
          <w:szCs w:val="20"/>
        </w:rPr>
        <w:br/>
      </w:r>
      <w:r w:rsidRPr="00C0452F">
        <w:rPr>
          <w:rFonts w:ascii="GHEA Grapalat" w:hAnsi="GHEA Grapalat"/>
          <w:iCs/>
          <w:sz w:val="20"/>
          <w:szCs w:val="20"/>
        </w:rPr>
        <w:t xml:space="preserve">заключенному " </w:t>
      </w:r>
      <w:r w:rsidRPr="00C0452F">
        <w:rPr>
          <w:rFonts w:ascii="GHEA Grapalat" w:hAnsi="GHEA Grapalat"/>
          <w:iCs/>
          <w:sz w:val="20"/>
          <w:szCs w:val="20"/>
          <w:lang w:val="hy-AM"/>
        </w:rPr>
        <w:t xml:space="preserve"> </w:t>
      </w:r>
      <w:r w:rsidRPr="00C0452F">
        <w:rPr>
          <w:rFonts w:ascii="GHEA Grapalat" w:hAnsi="GHEA Grapalat"/>
          <w:iCs/>
          <w:sz w:val="20"/>
          <w:szCs w:val="20"/>
        </w:rPr>
        <w:t>"  20</w:t>
      </w:r>
      <w:r w:rsidRPr="00C0452F">
        <w:rPr>
          <w:rFonts w:ascii="GHEA Grapalat" w:hAnsi="GHEA Grapalat"/>
          <w:iCs/>
          <w:sz w:val="20"/>
          <w:szCs w:val="20"/>
          <w:lang w:val="hy-AM"/>
        </w:rPr>
        <w:t>25</w:t>
      </w:r>
      <w:r w:rsidRPr="00C0452F">
        <w:rPr>
          <w:rFonts w:ascii="GHEA Grapalat" w:hAnsi="GHEA Grapalat"/>
          <w:iCs/>
          <w:sz w:val="20"/>
          <w:szCs w:val="20"/>
        </w:rPr>
        <w:t>г.</w:t>
      </w:r>
    </w:p>
    <w:p w14:paraId="3CBC27E5" w14:textId="77777777" w:rsidR="00BB28C8" w:rsidRPr="00C0452F" w:rsidRDefault="00BB28C8" w:rsidP="00BB28C8">
      <w:pPr>
        <w:widowControl w:val="0"/>
        <w:spacing w:after="160" w:line="360" w:lineRule="auto"/>
        <w:ind w:firstLine="567"/>
        <w:jc w:val="center"/>
        <w:rPr>
          <w:rFonts w:ascii="GHEA Grapalat" w:hAnsi="GHEA Grapalat" w:cs="Sylfaen"/>
          <w:b/>
          <w:lang w:val="hy-AM"/>
        </w:rPr>
      </w:pPr>
    </w:p>
    <w:tbl>
      <w:tblPr>
        <w:tblW w:w="9750" w:type="dxa"/>
        <w:jc w:val="center"/>
        <w:tblCellSpacing w:w="7" w:type="dxa"/>
        <w:tblCellMar>
          <w:left w:w="0" w:type="dxa"/>
          <w:right w:w="0" w:type="dxa"/>
        </w:tblCellMar>
        <w:tblLook w:val="0000" w:firstRow="0" w:lastRow="0" w:firstColumn="0" w:lastColumn="0" w:noHBand="0" w:noVBand="0"/>
      </w:tblPr>
      <w:tblGrid>
        <w:gridCol w:w="4796"/>
        <w:gridCol w:w="4954"/>
      </w:tblGrid>
      <w:tr w:rsidR="00BB28C8" w:rsidRPr="00C0452F" w14:paraId="1DBCB315" w14:textId="77777777" w:rsidTr="003D2146">
        <w:trPr>
          <w:tblCellSpacing w:w="7" w:type="dxa"/>
          <w:jc w:val="center"/>
        </w:trPr>
        <w:tc>
          <w:tcPr>
            <w:tcW w:w="0" w:type="auto"/>
            <w:vAlign w:val="center"/>
          </w:tcPr>
          <w:p w14:paraId="19535968" w14:textId="77777777" w:rsidR="00BB28C8" w:rsidRPr="00C0452F" w:rsidRDefault="00BB28C8" w:rsidP="00C303E1">
            <w:pPr>
              <w:widowControl w:val="0"/>
              <w:jc w:val="center"/>
              <w:rPr>
                <w:rFonts w:ascii="GHEA Grapalat" w:hAnsi="GHEA Grapalat"/>
                <w:iCs/>
                <w:sz w:val="20"/>
                <w:szCs w:val="20"/>
              </w:rPr>
            </w:pPr>
            <w:r w:rsidRPr="00C0452F">
              <w:rPr>
                <w:rFonts w:ascii="GHEA Grapalat" w:hAnsi="GHEA Grapalat"/>
                <w:sz w:val="20"/>
                <w:szCs w:val="20"/>
              </w:rPr>
              <w:t xml:space="preserve">Сторона договора </w:t>
            </w:r>
          </w:p>
          <w:p w14:paraId="2D999CC3" w14:textId="77777777" w:rsidR="00BB28C8" w:rsidRPr="00C0452F" w:rsidRDefault="00BB28C8" w:rsidP="00C303E1">
            <w:pPr>
              <w:widowControl w:val="0"/>
              <w:jc w:val="center"/>
              <w:rPr>
                <w:rFonts w:ascii="GHEA Grapalat" w:hAnsi="GHEA Grapalat"/>
                <w:iCs/>
                <w:sz w:val="20"/>
                <w:szCs w:val="20"/>
              </w:rPr>
            </w:pPr>
            <w:r w:rsidRPr="00C0452F">
              <w:rPr>
                <w:rFonts w:ascii="GHEA Grapalat" w:hAnsi="GHEA Grapalat"/>
                <w:sz w:val="20"/>
                <w:szCs w:val="20"/>
              </w:rPr>
              <w:t>_____________________________</w:t>
            </w:r>
          </w:p>
          <w:p w14:paraId="791F9E3B" w14:textId="77777777" w:rsidR="00BB28C8" w:rsidRPr="00C0452F" w:rsidRDefault="00BB28C8" w:rsidP="00C303E1">
            <w:pPr>
              <w:widowControl w:val="0"/>
              <w:jc w:val="center"/>
              <w:rPr>
                <w:rFonts w:ascii="GHEA Grapalat" w:hAnsi="GHEA Grapalat"/>
                <w:iCs/>
                <w:sz w:val="20"/>
                <w:szCs w:val="20"/>
              </w:rPr>
            </w:pPr>
            <w:r w:rsidRPr="00C0452F">
              <w:rPr>
                <w:rFonts w:ascii="GHEA Grapalat" w:hAnsi="GHEA Grapalat"/>
                <w:sz w:val="20"/>
                <w:szCs w:val="20"/>
              </w:rPr>
              <w:t>______________________________</w:t>
            </w:r>
          </w:p>
          <w:p w14:paraId="4D0642E1" w14:textId="77777777" w:rsidR="00BB28C8" w:rsidRPr="00C0452F" w:rsidRDefault="00BB28C8" w:rsidP="00C303E1">
            <w:pPr>
              <w:widowControl w:val="0"/>
              <w:jc w:val="center"/>
              <w:rPr>
                <w:rFonts w:ascii="GHEA Grapalat" w:hAnsi="GHEA Grapalat"/>
                <w:iCs/>
                <w:sz w:val="20"/>
                <w:szCs w:val="20"/>
              </w:rPr>
            </w:pPr>
            <w:r w:rsidRPr="00C0452F">
              <w:rPr>
                <w:rFonts w:ascii="GHEA Grapalat" w:hAnsi="GHEA Grapalat"/>
                <w:sz w:val="20"/>
                <w:szCs w:val="20"/>
              </w:rPr>
              <w:t>место нахождения ______________</w:t>
            </w:r>
          </w:p>
          <w:p w14:paraId="04409EEA" w14:textId="77777777" w:rsidR="00BB28C8" w:rsidRPr="00C0452F" w:rsidRDefault="00BB28C8" w:rsidP="00C303E1">
            <w:pPr>
              <w:widowControl w:val="0"/>
              <w:jc w:val="center"/>
              <w:rPr>
                <w:rFonts w:ascii="GHEA Grapalat" w:hAnsi="GHEA Grapalat"/>
                <w:iCs/>
                <w:sz w:val="20"/>
                <w:szCs w:val="20"/>
              </w:rPr>
            </w:pPr>
            <w:r w:rsidRPr="00C0452F">
              <w:rPr>
                <w:rFonts w:ascii="GHEA Grapalat" w:hAnsi="GHEA Grapalat"/>
                <w:sz w:val="20"/>
                <w:szCs w:val="20"/>
              </w:rPr>
              <w:t>Р/С__________________________</w:t>
            </w:r>
          </w:p>
          <w:p w14:paraId="3E1D1D12" w14:textId="77777777" w:rsidR="00BB28C8" w:rsidRPr="00C0452F" w:rsidRDefault="00BB28C8" w:rsidP="00C303E1">
            <w:pPr>
              <w:widowControl w:val="0"/>
              <w:jc w:val="center"/>
              <w:rPr>
                <w:rFonts w:ascii="GHEA Grapalat" w:hAnsi="GHEA Grapalat"/>
                <w:iCs/>
                <w:sz w:val="20"/>
                <w:szCs w:val="20"/>
              </w:rPr>
            </w:pPr>
            <w:r w:rsidRPr="00C0452F">
              <w:rPr>
                <w:rFonts w:ascii="GHEA Grapalat" w:hAnsi="GHEA Grapalat"/>
                <w:sz w:val="20"/>
                <w:szCs w:val="20"/>
              </w:rPr>
              <w:t>УНН__________________________</w:t>
            </w:r>
          </w:p>
        </w:tc>
        <w:tc>
          <w:tcPr>
            <w:tcW w:w="0" w:type="auto"/>
            <w:vAlign w:val="center"/>
          </w:tcPr>
          <w:p w14:paraId="7DF11FDD" w14:textId="77777777" w:rsidR="00BB28C8" w:rsidRPr="00C0452F" w:rsidRDefault="00BB28C8" w:rsidP="00C303E1">
            <w:pPr>
              <w:widowControl w:val="0"/>
              <w:jc w:val="center"/>
              <w:rPr>
                <w:rFonts w:ascii="GHEA Grapalat" w:hAnsi="GHEA Grapalat"/>
                <w:iCs/>
                <w:sz w:val="20"/>
                <w:szCs w:val="20"/>
              </w:rPr>
            </w:pPr>
            <w:r w:rsidRPr="00C0452F">
              <w:rPr>
                <w:rFonts w:ascii="GHEA Grapalat" w:hAnsi="GHEA Grapalat"/>
                <w:sz w:val="20"/>
                <w:szCs w:val="20"/>
              </w:rPr>
              <w:t xml:space="preserve">Заказчик </w:t>
            </w:r>
          </w:p>
          <w:p w14:paraId="266069CE" w14:textId="77777777" w:rsidR="00BB28C8" w:rsidRPr="00C0452F" w:rsidRDefault="00BB28C8" w:rsidP="00C303E1">
            <w:pPr>
              <w:widowControl w:val="0"/>
              <w:jc w:val="center"/>
              <w:rPr>
                <w:rFonts w:ascii="GHEA Grapalat" w:hAnsi="GHEA Grapalat"/>
                <w:iCs/>
                <w:sz w:val="20"/>
                <w:szCs w:val="20"/>
              </w:rPr>
            </w:pPr>
            <w:r w:rsidRPr="00C0452F">
              <w:rPr>
                <w:rFonts w:ascii="GHEA Grapalat" w:hAnsi="GHEA Grapalat"/>
                <w:sz w:val="20"/>
                <w:szCs w:val="20"/>
              </w:rPr>
              <w:t>______________________________</w:t>
            </w:r>
          </w:p>
          <w:p w14:paraId="5BC7DBE0" w14:textId="77777777" w:rsidR="00BB28C8" w:rsidRPr="00C0452F" w:rsidRDefault="00BB28C8" w:rsidP="00C303E1">
            <w:pPr>
              <w:widowControl w:val="0"/>
              <w:jc w:val="center"/>
              <w:rPr>
                <w:rFonts w:ascii="GHEA Grapalat" w:hAnsi="GHEA Grapalat"/>
                <w:iCs/>
                <w:sz w:val="20"/>
                <w:szCs w:val="20"/>
              </w:rPr>
            </w:pPr>
            <w:r w:rsidRPr="00C0452F">
              <w:rPr>
                <w:rFonts w:ascii="GHEA Grapalat" w:hAnsi="GHEA Grapalat"/>
                <w:sz w:val="20"/>
                <w:szCs w:val="20"/>
              </w:rPr>
              <w:t>_______________________________</w:t>
            </w:r>
          </w:p>
          <w:p w14:paraId="1D4B0AA0" w14:textId="77777777" w:rsidR="00BB28C8" w:rsidRPr="00C0452F" w:rsidRDefault="00BB28C8" w:rsidP="00C303E1">
            <w:pPr>
              <w:widowControl w:val="0"/>
              <w:jc w:val="center"/>
              <w:rPr>
                <w:rFonts w:ascii="GHEA Grapalat" w:hAnsi="GHEA Grapalat"/>
                <w:iCs/>
                <w:sz w:val="20"/>
                <w:szCs w:val="20"/>
              </w:rPr>
            </w:pPr>
            <w:r w:rsidRPr="00C0452F">
              <w:rPr>
                <w:rFonts w:ascii="GHEA Grapalat" w:hAnsi="GHEA Grapalat"/>
                <w:sz w:val="20"/>
                <w:szCs w:val="20"/>
              </w:rPr>
              <w:t>место нахождения _______________</w:t>
            </w:r>
          </w:p>
          <w:p w14:paraId="62E36554" w14:textId="77777777" w:rsidR="00BB28C8" w:rsidRPr="00C0452F" w:rsidRDefault="00BB28C8" w:rsidP="00C303E1">
            <w:pPr>
              <w:widowControl w:val="0"/>
              <w:jc w:val="center"/>
              <w:rPr>
                <w:rFonts w:ascii="GHEA Grapalat" w:hAnsi="GHEA Grapalat"/>
                <w:iCs/>
                <w:sz w:val="20"/>
                <w:szCs w:val="20"/>
              </w:rPr>
            </w:pPr>
            <w:r w:rsidRPr="00C0452F">
              <w:rPr>
                <w:rFonts w:ascii="GHEA Grapalat" w:hAnsi="GHEA Grapalat"/>
                <w:sz w:val="20"/>
                <w:szCs w:val="20"/>
              </w:rPr>
              <w:t>Р/С____________________________</w:t>
            </w:r>
          </w:p>
          <w:p w14:paraId="48B3331D" w14:textId="77777777" w:rsidR="00BB28C8" w:rsidRPr="00C0452F" w:rsidRDefault="00BB28C8" w:rsidP="00C303E1">
            <w:pPr>
              <w:widowControl w:val="0"/>
              <w:jc w:val="center"/>
              <w:rPr>
                <w:rFonts w:ascii="GHEA Grapalat" w:hAnsi="GHEA Grapalat"/>
                <w:iCs/>
                <w:sz w:val="20"/>
                <w:szCs w:val="20"/>
              </w:rPr>
            </w:pPr>
            <w:r w:rsidRPr="00C0452F">
              <w:rPr>
                <w:rFonts w:ascii="GHEA Grapalat" w:hAnsi="GHEA Grapalat"/>
                <w:sz w:val="20"/>
                <w:szCs w:val="20"/>
              </w:rPr>
              <w:t>УНН___________________________</w:t>
            </w:r>
          </w:p>
        </w:tc>
      </w:tr>
    </w:tbl>
    <w:p w14:paraId="2EB59B65" w14:textId="77777777" w:rsidR="00D71DF1" w:rsidRPr="00C0452F" w:rsidRDefault="00D71DF1" w:rsidP="00C303E1">
      <w:pPr>
        <w:widowControl w:val="0"/>
        <w:ind w:left="567" w:right="566"/>
        <w:jc w:val="center"/>
        <w:rPr>
          <w:rFonts w:ascii="GHEA Grapalat" w:hAnsi="GHEA Grapalat"/>
          <w:b/>
          <w:sz w:val="22"/>
          <w:szCs w:val="22"/>
        </w:rPr>
      </w:pPr>
    </w:p>
    <w:p w14:paraId="7CCE3F36" w14:textId="77777777" w:rsidR="00D71DF1" w:rsidRPr="00C0452F" w:rsidRDefault="00D71DF1" w:rsidP="00C303E1">
      <w:pPr>
        <w:widowControl w:val="0"/>
        <w:ind w:left="567" w:right="566"/>
        <w:jc w:val="center"/>
        <w:rPr>
          <w:rFonts w:ascii="GHEA Grapalat" w:hAnsi="GHEA Grapalat"/>
          <w:b/>
          <w:sz w:val="22"/>
          <w:szCs w:val="22"/>
        </w:rPr>
      </w:pPr>
    </w:p>
    <w:p w14:paraId="03633A70" w14:textId="08173162" w:rsidR="00BB28C8" w:rsidRPr="00C0452F" w:rsidRDefault="00BB28C8" w:rsidP="00C303E1">
      <w:pPr>
        <w:widowControl w:val="0"/>
        <w:ind w:left="567" w:right="566"/>
        <w:jc w:val="center"/>
        <w:rPr>
          <w:rFonts w:ascii="GHEA Grapalat" w:hAnsi="GHEA Grapalat"/>
          <w:iCs/>
          <w:sz w:val="22"/>
          <w:szCs w:val="22"/>
        </w:rPr>
      </w:pPr>
      <w:r w:rsidRPr="00C0452F">
        <w:rPr>
          <w:rFonts w:ascii="GHEA Grapalat" w:hAnsi="GHEA Grapalat"/>
          <w:b/>
          <w:sz w:val="22"/>
          <w:szCs w:val="22"/>
        </w:rPr>
        <w:t>АКТ №</w:t>
      </w:r>
    </w:p>
    <w:p w14:paraId="10C58985" w14:textId="4917E778" w:rsidR="00BB28C8" w:rsidRPr="00C0452F" w:rsidRDefault="00BB28C8" w:rsidP="00C303E1">
      <w:pPr>
        <w:widowControl w:val="0"/>
        <w:ind w:left="567" w:right="566"/>
        <w:jc w:val="center"/>
        <w:rPr>
          <w:rFonts w:ascii="GHEA Grapalat" w:hAnsi="GHEA Grapalat"/>
          <w:b/>
          <w:sz w:val="22"/>
          <w:szCs w:val="22"/>
        </w:rPr>
      </w:pPr>
      <w:r w:rsidRPr="00C0452F">
        <w:rPr>
          <w:rFonts w:ascii="GHEA Grapalat" w:hAnsi="GHEA Grapalat"/>
          <w:b/>
          <w:sz w:val="22"/>
          <w:szCs w:val="22"/>
        </w:rPr>
        <w:t xml:space="preserve">СДАЧИ-ПРИЕМКИ РЕЗУЛЬТАТОВ ИСПОЛНЕНИЯ </w:t>
      </w:r>
      <w:r w:rsidRPr="00C0452F">
        <w:rPr>
          <w:rFonts w:ascii="GHEA Grapalat" w:hAnsi="GHEA Grapalat"/>
          <w:b/>
          <w:sz w:val="22"/>
          <w:szCs w:val="22"/>
        </w:rPr>
        <w:br/>
        <w:t>ДОГОВОРА ИЛИ ЕГО ЧАСТИ</w:t>
      </w:r>
    </w:p>
    <w:p w14:paraId="092E88A2" w14:textId="65E24D14" w:rsidR="00BB28C8" w:rsidRPr="00C0452F" w:rsidRDefault="00BB28C8" w:rsidP="002A44CA">
      <w:pPr>
        <w:pStyle w:val="a3"/>
        <w:widowControl w:val="0"/>
        <w:tabs>
          <w:tab w:val="left" w:pos="1134"/>
          <w:tab w:val="left" w:pos="2268"/>
          <w:tab w:val="left" w:pos="3402"/>
        </w:tabs>
        <w:spacing w:after="160"/>
        <w:ind w:firstLine="0"/>
        <w:rPr>
          <w:rFonts w:ascii="GHEA Grapalat" w:hAnsi="GHEA Grapalat"/>
          <w:i w:val="0"/>
          <w:iCs/>
        </w:rPr>
      </w:pPr>
      <w:r w:rsidRPr="00C0452F">
        <w:rPr>
          <w:rFonts w:ascii="GHEA Grapalat" w:hAnsi="GHEA Grapalat"/>
          <w:i w:val="0"/>
          <w:iCs/>
        </w:rPr>
        <w:t>"</w:t>
      </w:r>
      <w:r w:rsidR="00C303E1" w:rsidRPr="00C0452F">
        <w:rPr>
          <w:rFonts w:ascii="GHEA Grapalat" w:hAnsi="GHEA Grapalat"/>
          <w:i w:val="0"/>
          <w:iCs/>
          <w:lang w:val="hy-AM"/>
        </w:rPr>
        <w:t xml:space="preserve"> </w:t>
      </w:r>
      <w:r w:rsidRPr="00C0452F">
        <w:rPr>
          <w:rFonts w:ascii="GHEA Grapalat" w:hAnsi="GHEA Grapalat"/>
          <w:i w:val="0"/>
          <w:iCs/>
        </w:rPr>
        <w:t>" "</w:t>
      </w:r>
      <w:r w:rsidR="00C303E1" w:rsidRPr="00C0452F">
        <w:rPr>
          <w:rFonts w:ascii="GHEA Grapalat" w:hAnsi="GHEA Grapalat"/>
          <w:i w:val="0"/>
          <w:iCs/>
          <w:lang w:val="hy-AM"/>
        </w:rPr>
        <w:t xml:space="preserve"> </w:t>
      </w:r>
      <w:r w:rsidRPr="00C0452F">
        <w:rPr>
          <w:rFonts w:ascii="GHEA Grapalat" w:hAnsi="GHEA Grapalat"/>
          <w:i w:val="0"/>
          <w:iCs/>
        </w:rPr>
        <w:t>" 20</w:t>
      </w:r>
      <w:r w:rsidR="00C303E1" w:rsidRPr="00C0452F">
        <w:rPr>
          <w:rFonts w:ascii="GHEA Grapalat" w:hAnsi="GHEA Grapalat"/>
          <w:i w:val="0"/>
          <w:iCs/>
          <w:lang w:val="hy-AM"/>
        </w:rPr>
        <w:t>25</w:t>
      </w:r>
      <w:r w:rsidRPr="00C0452F">
        <w:rPr>
          <w:rFonts w:ascii="GHEA Grapalat" w:hAnsi="GHEA Grapalat"/>
          <w:i w:val="0"/>
          <w:iCs/>
        </w:rPr>
        <w:t>г.</w:t>
      </w:r>
    </w:p>
    <w:p w14:paraId="593C65D9" w14:textId="77777777" w:rsidR="00BB28C8" w:rsidRPr="00C0452F" w:rsidRDefault="00BB28C8" w:rsidP="002A44CA">
      <w:pPr>
        <w:pStyle w:val="af4"/>
        <w:widowControl w:val="0"/>
        <w:spacing w:before="0" w:beforeAutospacing="0" w:after="0" w:afterAutospacing="0"/>
        <w:ind w:left="-709"/>
        <w:jc w:val="both"/>
        <w:rPr>
          <w:rFonts w:ascii="GHEA Grapalat" w:hAnsi="GHEA Grapalat"/>
          <w:sz w:val="20"/>
          <w:szCs w:val="20"/>
        </w:rPr>
      </w:pPr>
      <w:r w:rsidRPr="00C0452F">
        <w:rPr>
          <w:rFonts w:ascii="GHEA Grapalat" w:hAnsi="GHEA Grapalat"/>
          <w:sz w:val="20"/>
          <w:szCs w:val="20"/>
        </w:rPr>
        <w:t>Наименование договора (далее — Договор) _____________________________</w:t>
      </w:r>
    </w:p>
    <w:p w14:paraId="7D1C1C1B" w14:textId="58C8026F" w:rsidR="00BB28C8" w:rsidRPr="00C0452F" w:rsidRDefault="00BB28C8" w:rsidP="002A44CA">
      <w:pPr>
        <w:pStyle w:val="af4"/>
        <w:widowControl w:val="0"/>
        <w:tabs>
          <w:tab w:val="left" w:pos="8789"/>
        </w:tabs>
        <w:spacing w:before="0" w:beforeAutospacing="0" w:after="0" w:afterAutospacing="0"/>
        <w:ind w:left="-709"/>
        <w:jc w:val="both"/>
        <w:rPr>
          <w:rFonts w:ascii="GHEA Grapalat" w:hAnsi="GHEA Grapalat"/>
          <w:sz w:val="20"/>
          <w:szCs w:val="20"/>
        </w:rPr>
      </w:pPr>
      <w:r w:rsidRPr="00C0452F">
        <w:rPr>
          <w:rFonts w:ascii="GHEA Grapalat" w:hAnsi="GHEA Grapalat"/>
          <w:sz w:val="20"/>
          <w:szCs w:val="20"/>
        </w:rPr>
        <w:t>Дата заключения Договора "_________" "_____________________" 20</w:t>
      </w:r>
      <w:r w:rsidR="00C303E1" w:rsidRPr="00C0452F">
        <w:rPr>
          <w:rFonts w:ascii="GHEA Grapalat" w:hAnsi="GHEA Grapalat"/>
          <w:sz w:val="20"/>
          <w:szCs w:val="20"/>
          <w:lang w:val="hy-AM"/>
        </w:rPr>
        <w:t>25</w:t>
      </w:r>
      <w:r w:rsidRPr="00C0452F">
        <w:rPr>
          <w:rFonts w:ascii="GHEA Grapalat" w:hAnsi="GHEA Grapalat"/>
          <w:sz w:val="20"/>
          <w:szCs w:val="20"/>
        </w:rPr>
        <w:t>г.</w:t>
      </w:r>
    </w:p>
    <w:p w14:paraId="3A6F35B0" w14:textId="04BC5C58" w:rsidR="00BB28C8" w:rsidRPr="00C0452F" w:rsidRDefault="00BB28C8" w:rsidP="002A44CA">
      <w:pPr>
        <w:pStyle w:val="af4"/>
        <w:widowControl w:val="0"/>
        <w:spacing w:before="0" w:beforeAutospacing="0" w:after="0" w:afterAutospacing="0"/>
        <w:ind w:left="-709"/>
        <w:jc w:val="both"/>
        <w:rPr>
          <w:rFonts w:ascii="GHEA Grapalat" w:hAnsi="GHEA Grapalat"/>
          <w:sz w:val="20"/>
          <w:szCs w:val="20"/>
        </w:rPr>
      </w:pPr>
      <w:r w:rsidRPr="00C0452F">
        <w:rPr>
          <w:rFonts w:ascii="GHEA Grapalat" w:hAnsi="GHEA Grapalat"/>
          <w:sz w:val="20"/>
          <w:szCs w:val="20"/>
        </w:rPr>
        <w:t>Номер Договора _____________________________________</w:t>
      </w:r>
    </w:p>
    <w:p w14:paraId="576B80C5" w14:textId="29CDC78A" w:rsidR="00BB28C8" w:rsidRPr="00C0452F" w:rsidRDefault="00BB28C8" w:rsidP="002A44CA">
      <w:pPr>
        <w:widowControl w:val="0"/>
        <w:tabs>
          <w:tab w:val="left" w:pos="6804"/>
          <w:tab w:val="left" w:pos="7938"/>
          <w:tab w:val="left" w:pos="8647"/>
          <w:tab w:val="left" w:pos="8789"/>
        </w:tabs>
        <w:ind w:left="-709"/>
        <w:jc w:val="both"/>
        <w:rPr>
          <w:rFonts w:ascii="GHEA Grapalat" w:hAnsi="GHEA Grapalat"/>
          <w:sz w:val="20"/>
          <w:szCs w:val="20"/>
        </w:rPr>
      </w:pPr>
      <w:r w:rsidRPr="00C0452F">
        <w:rPr>
          <w:rFonts w:ascii="GHEA Grapalat" w:hAnsi="GHEA Grapalat"/>
          <w:sz w:val="20"/>
          <w:szCs w:val="20"/>
        </w:rPr>
        <w:t xml:space="preserve">Заказчик и сторона Договора, принимая за основание относящийся к исполнению договора </w:t>
      </w:r>
      <w:r w:rsidR="00CE0364" w:rsidRPr="00C0452F">
        <w:rPr>
          <w:rFonts w:ascii="GHEA Grapalat" w:hAnsi="GHEA Grapalat"/>
          <w:sz w:val="20"/>
          <w:szCs w:val="20"/>
          <w:lang w:val="hy-AM"/>
        </w:rPr>
        <w:t xml:space="preserve"> </w:t>
      </w:r>
      <w:r w:rsidRPr="00C0452F">
        <w:rPr>
          <w:rFonts w:ascii="GHEA Grapalat" w:hAnsi="GHEA Grapalat"/>
          <w:sz w:val="20"/>
          <w:szCs w:val="20"/>
        </w:rPr>
        <w:t>счет-фактуру N ___ , выписанный "" "" 20</w:t>
      </w:r>
      <w:r w:rsidR="00C303E1" w:rsidRPr="00C0452F">
        <w:rPr>
          <w:rFonts w:ascii="GHEA Grapalat" w:hAnsi="GHEA Grapalat"/>
          <w:sz w:val="20"/>
          <w:szCs w:val="20"/>
          <w:lang w:val="hy-AM"/>
        </w:rPr>
        <w:t>25</w:t>
      </w:r>
      <w:r w:rsidRPr="00C0452F">
        <w:rPr>
          <w:rFonts w:ascii="GHEA Grapalat" w:hAnsi="GHEA Grapalat"/>
          <w:sz w:val="20"/>
          <w:szCs w:val="20"/>
        </w:rPr>
        <w:t>г., составили настоящий акт о следующем:</w:t>
      </w:r>
    </w:p>
    <w:p w14:paraId="4656F55F" w14:textId="77777777" w:rsidR="00BB28C8" w:rsidRPr="00C0452F" w:rsidRDefault="00BB28C8" w:rsidP="002A44CA">
      <w:pPr>
        <w:widowControl w:val="0"/>
        <w:spacing w:after="160"/>
        <w:ind w:left="-709"/>
        <w:jc w:val="both"/>
        <w:rPr>
          <w:rFonts w:ascii="GHEA Grapalat" w:hAnsi="GHEA Grapalat"/>
          <w:iCs/>
          <w:sz w:val="20"/>
          <w:szCs w:val="20"/>
        </w:rPr>
      </w:pPr>
      <w:r w:rsidRPr="00C0452F">
        <w:rPr>
          <w:rFonts w:ascii="GHEA Grapalat" w:hAnsi="GHEA Grapalat"/>
          <w:sz w:val="20"/>
          <w:szCs w:val="20"/>
        </w:rPr>
        <w:t>В рамках Договора сторона Договора выполнила следующие работы:</w:t>
      </w:r>
    </w:p>
    <w:tbl>
      <w:tblPr>
        <w:tblW w:w="113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8"/>
        <w:gridCol w:w="1246"/>
        <w:gridCol w:w="1531"/>
        <w:gridCol w:w="1912"/>
        <w:gridCol w:w="1187"/>
        <w:gridCol w:w="1957"/>
        <w:gridCol w:w="1206"/>
        <w:gridCol w:w="1085"/>
        <w:gridCol w:w="876"/>
      </w:tblGrid>
      <w:tr w:rsidR="00BB28C8" w:rsidRPr="00C0452F" w14:paraId="543DABC0" w14:textId="77777777" w:rsidTr="002A44CA">
        <w:trPr>
          <w:trHeight w:val="58"/>
          <w:jc w:val="center"/>
        </w:trPr>
        <w:tc>
          <w:tcPr>
            <w:tcW w:w="378" w:type="dxa"/>
            <w:vMerge w:val="restart"/>
            <w:shd w:val="clear" w:color="auto" w:fill="auto"/>
            <w:vAlign w:val="center"/>
          </w:tcPr>
          <w:p w14:paraId="111029B6" w14:textId="77777777" w:rsidR="00BB28C8" w:rsidRPr="00C0452F"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r w:rsidRPr="00C0452F">
              <w:rPr>
                <w:rFonts w:ascii="GHEA Grapalat" w:hAnsi="GHEA Grapalat"/>
                <w:sz w:val="16"/>
                <w:szCs w:val="16"/>
              </w:rPr>
              <w:t>№</w:t>
            </w:r>
          </w:p>
        </w:tc>
        <w:tc>
          <w:tcPr>
            <w:tcW w:w="11000" w:type="dxa"/>
            <w:gridSpan w:val="8"/>
            <w:shd w:val="clear" w:color="auto" w:fill="auto"/>
            <w:vAlign w:val="center"/>
          </w:tcPr>
          <w:p w14:paraId="341CE9AF" w14:textId="77777777" w:rsidR="00BB28C8" w:rsidRPr="00C0452F" w:rsidRDefault="00BB28C8" w:rsidP="003D21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C0452F">
              <w:rPr>
                <w:rFonts w:ascii="GHEA Grapalat" w:hAnsi="GHEA Grapalat"/>
                <w:sz w:val="16"/>
                <w:szCs w:val="16"/>
              </w:rPr>
              <w:t>Выполненные работы</w:t>
            </w:r>
          </w:p>
        </w:tc>
      </w:tr>
      <w:tr w:rsidR="00BB28C8" w:rsidRPr="00C0452F" w14:paraId="60941BA9" w14:textId="77777777" w:rsidTr="00D71DF1">
        <w:trPr>
          <w:trHeight w:val="207"/>
          <w:jc w:val="center"/>
        </w:trPr>
        <w:tc>
          <w:tcPr>
            <w:tcW w:w="378" w:type="dxa"/>
            <w:vMerge/>
            <w:shd w:val="clear" w:color="auto" w:fill="auto"/>
          </w:tcPr>
          <w:p w14:paraId="5CF2C209" w14:textId="77777777" w:rsidR="00BB28C8" w:rsidRPr="00C0452F"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p>
        </w:tc>
        <w:tc>
          <w:tcPr>
            <w:tcW w:w="1246" w:type="dxa"/>
            <w:vMerge w:val="restart"/>
            <w:shd w:val="clear" w:color="auto" w:fill="auto"/>
            <w:vAlign w:val="center"/>
          </w:tcPr>
          <w:p w14:paraId="680AB294" w14:textId="77777777" w:rsidR="00BB28C8" w:rsidRPr="00C0452F"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C0452F">
              <w:rPr>
                <w:rFonts w:ascii="GHEA Grapalat" w:hAnsi="GHEA Grapalat"/>
                <w:sz w:val="16"/>
                <w:szCs w:val="16"/>
              </w:rPr>
              <w:t>наименование</w:t>
            </w:r>
          </w:p>
        </w:tc>
        <w:tc>
          <w:tcPr>
            <w:tcW w:w="1531" w:type="dxa"/>
            <w:vMerge w:val="restart"/>
            <w:shd w:val="clear" w:color="auto" w:fill="auto"/>
            <w:vAlign w:val="center"/>
          </w:tcPr>
          <w:p w14:paraId="7D71B366" w14:textId="77777777" w:rsidR="00BB28C8" w:rsidRPr="00C0452F"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C0452F">
              <w:rPr>
                <w:rFonts w:ascii="GHEA Grapalat" w:hAnsi="GHEA Grapalat"/>
                <w:sz w:val="16"/>
                <w:szCs w:val="16"/>
              </w:rPr>
              <w:t>краткое изложение технической характеристики</w:t>
            </w:r>
          </w:p>
        </w:tc>
        <w:tc>
          <w:tcPr>
            <w:tcW w:w="3099" w:type="dxa"/>
            <w:gridSpan w:val="2"/>
            <w:shd w:val="clear" w:color="auto" w:fill="auto"/>
            <w:vAlign w:val="center"/>
          </w:tcPr>
          <w:p w14:paraId="0DFC55E1" w14:textId="77777777" w:rsidR="00BB28C8" w:rsidRPr="00C0452F"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C0452F">
              <w:rPr>
                <w:rFonts w:ascii="GHEA Grapalat" w:hAnsi="GHEA Grapalat"/>
                <w:sz w:val="16"/>
                <w:szCs w:val="16"/>
              </w:rPr>
              <w:t>количественный показатель</w:t>
            </w:r>
          </w:p>
        </w:tc>
        <w:tc>
          <w:tcPr>
            <w:tcW w:w="3163" w:type="dxa"/>
            <w:gridSpan w:val="2"/>
            <w:shd w:val="clear" w:color="auto" w:fill="auto"/>
            <w:vAlign w:val="center"/>
          </w:tcPr>
          <w:p w14:paraId="24775C1A" w14:textId="77777777" w:rsidR="00BB28C8" w:rsidRPr="00C0452F"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C0452F">
              <w:rPr>
                <w:rFonts w:ascii="GHEA Grapalat" w:hAnsi="GHEA Grapalat"/>
                <w:sz w:val="16"/>
                <w:szCs w:val="16"/>
              </w:rPr>
              <w:t>срок исполнения</w:t>
            </w:r>
          </w:p>
        </w:tc>
        <w:tc>
          <w:tcPr>
            <w:tcW w:w="1085" w:type="dxa"/>
            <w:vMerge w:val="restart"/>
            <w:shd w:val="clear" w:color="auto" w:fill="auto"/>
            <w:vAlign w:val="center"/>
          </w:tcPr>
          <w:p w14:paraId="1215103D" w14:textId="77777777" w:rsidR="00BB28C8" w:rsidRPr="00C0452F"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C0452F">
              <w:rPr>
                <w:rFonts w:ascii="GHEA Grapalat" w:hAnsi="GHEA Grapalat"/>
                <w:sz w:val="16"/>
                <w:szCs w:val="16"/>
              </w:rPr>
              <w:t>сумма, подлежащая уплате (тыс. драмов)</w:t>
            </w:r>
          </w:p>
        </w:tc>
        <w:tc>
          <w:tcPr>
            <w:tcW w:w="874" w:type="dxa"/>
            <w:vMerge w:val="restart"/>
            <w:shd w:val="clear" w:color="auto" w:fill="auto"/>
            <w:vAlign w:val="center"/>
          </w:tcPr>
          <w:p w14:paraId="4D1CAFE1" w14:textId="77777777" w:rsidR="00BB28C8" w:rsidRPr="00C0452F"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C0452F">
              <w:rPr>
                <w:rFonts w:ascii="GHEA Grapalat" w:hAnsi="GHEA Grapalat"/>
                <w:sz w:val="16"/>
                <w:szCs w:val="16"/>
              </w:rPr>
              <w:t>срок оплаты (по графику оплаты)</w:t>
            </w:r>
          </w:p>
        </w:tc>
      </w:tr>
      <w:tr w:rsidR="00BB28C8" w:rsidRPr="00C0452F" w14:paraId="51176E3F" w14:textId="77777777" w:rsidTr="002A44CA">
        <w:trPr>
          <w:trHeight w:val="529"/>
          <w:jc w:val="center"/>
        </w:trPr>
        <w:tc>
          <w:tcPr>
            <w:tcW w:w="378" w:type="dxa"/>
            <w:vMerge/>
            <w:tcBorders>
              <w:bottom w:val="single" w:sz="4" w:space="0" w:color="auto"/>
            </w:tcBorders>
            <w:shd w:val="clear" w:color="auto" w:fill="auto"/>
          </w:tcPr>
          <w:p w14:paraId="2CF602D4" w14:textId="77777777" w:rsidR="00BB28C8" w:rsidRPr="00C0452F"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p>
        </w:tc>
        <w:tc>
          <w:tcPr>
            <w:tcW w:w="1246" w:type="dxa"/>
            <w:vMerge/>
            <w:tcBorders>
              <w:bottom w:val="single" w:sz="4" w:space="0" w:color="auto"/>
            </w:tcBorders>
            <w:shd w:val="clear" w:color="auto" w:fill="auto"/>
            <w:vAlign w:val="center"/>
          </w:tcPr>
          <w:p w14:paraId="74D75016" w14:textId="77777777" w:rsidR="00BB28C8" w:rsidRPr="00C0452F"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531" w:type="dxa"/>
            <w:vMerge/>
            <w:tcBorders>
              <w:bottom w:val="single" w:sz="4" w:space="0" w:color="auto"/>
            </w:tcBorders>
            <w:shd w:val="clear" w:color="auto" w:fill="auto"/>
            <w:vAlign w:val="center"/>
          </w:tcPr>
          <w:p w14:paraId="03284A5E" w14:textId="77777777" w:rsidR="00BB28C8" w:rsidRPr="00C0452F"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12" w:type="dxa"/>
            <w:tcBorders>
              <w:bottom w:val="single" w:sz="4" w:space="0" w:color="auto"/>
            </w:tcBorders>
            <w:shd w:val="clear" w:color="auto" w:fill="auto"/>
            <w:vAlign w:val="center"/>
          </w:tcPr>
          <w:p w14:paraId="3BB99AB1" w14:textId="77777777" w:rsidR="00BB28C8" w:rsidRPr="00C0452F" w:rsidRDefault="00BB28C8" w:rsidP="003D2146">
            <w:pPr>
              <w:pStyle w:val="af4"/>
              <w:widowControl w:val="0"/>
              <w:tabs>
                <w:tab w:val="left" w:pos="916"/>
              </w:tabs>
              <w:spacing w:before="0" w:beforeAutospacing="0" w:after="120" w:afterAutospacing="0"/>
              <w:ind w:left="-105" w:right="-72"/>
              <w:jc w:val="center"/>
              <w:rPr>
                <w:rFonts w:ascii="GHEA Grapalat" w:hAnsi="GHEA Grapalat"/>
                <w:sz w:val="16"/>
                <w:szCs w:val="16"/>
              </w:rPr>
            </w:pPr>
            <w:r w:rsidRPr="00C0452F">
              <w:rPr>
                <w:rFonts w:ascii="GHEA Grapalat" w:hAnsi="GHEA Grapalat"/>
                <w:sz w:val="16"/>
                <w:szCs w:val="16"/>
              </w:rPr>
              <w:t>по графику закупки, утвержденному Договором</w:t>
            </w:r>
          </w:p>
        </w:tc>
        <w:tc>
          <w:tcPr>
            <w:tcW w:w="1186" w:type="dxa"/>
            <w:tcBorders>
              <w:bottom w:val="single" w:sz="4" w:space="0" w:color="auto"/>
            </w:tcBorders>
            <w:shd w:val="clear" w:color="auto" w:fill="auto"/>
            <w:vAlign w:val="center"/>
          </w:tcPr>
          <w:p w14:paraId="5A704807" w14:textId="77777777" w:rsidR="00BB28C8" w:rsidRPr="00C0452F" w:rsidRDefault="00BB28C8" w:rsidP="003D2146">
            <w:pPr>
              <w:pStyle w:val="af4"/>
              <w:widowControl w:val="0"/>
              <w:tabs>
                <w:tab w:val="left" w:pos="916"/>
              </w:tabs>
              <w:spacing w:before="0" w:beforeAutospacing="0" w:after="120" w:afterAutospacing="0"/>
              <w:ind w:left="-105" w:right="-72"/>
              <w:jc w:val="center"/>
              <w:rPr>
                <w:rFonts w:ascii="GHEA Grapalat" w:hAnsi="GHEA Grapalat"/>
                <w:sz w:val="16"/>
                <w:szCs w:val="16"/>
              </w:rPr>
            </w:pPr>
            <w:r w:rsidRPr="00C0452F">
              <w:rPr>
                <w:rFonts w:ascii="GHEA Grapalat" w:hAnsi="GHEA Grapalat"/>
                <w:sz w:val="16"/>
                <w:szCs w:val="16"/>
              </w:rPr>
              <w:t>фактический</w:t>
            </w:r>
          </w:p>
        </w:tc>
        <w:tc>
          <w:tcPr>
            <w:tcW w:w="1957" w:type="dxa"/>
            <w:tcBorders>
              <w:bottom w:val="single" w:sz="4" w:space="0" w:color="auto"/>
            </w:tcBorders>
            <w:shd w:val="clear" w:color="auto" w:fill="auto"/>
            <w:vAlign w:val="center"/>
          </w:tcPr>
          <w:p w14:paraId="20880937" w14:textId="77777777" w:rsidR="00BB28C8" w:rsidRPr="00C0452F" w:rsidRDefault="00BB28C8" w:rsidP="003D2146">
            <w:pPr>
              <w:pStyle w:val="af4"/>
              <w:widowControl w:val="0"/>
              <w:tabs>
                <w:tab w:val="left" w:pos="916"/>
              </w:tabs>
              <w:spacing w:before="0" w:beforeAutospacing="0" w:after="120" w:afterAutospacing="0"/>
              <w:ind w:left="-105" w:right="-72"/>
              <w:jc w:val="center"/>
              <w:rPr>
                <w:rFonts w:ascii="GHEA Grapalat" w:hAnsi="GHEA Grapalat"/>
                <w:sz w:val="16"/>
                <w:szCs w:val="16"/>
              </w:rPr>
            </w:pPr>
            <w:r w:rsidRPr="00C0452F">
              <w:rPr>
                <w:rFonts w:ascii="GHEA Grapalat" w:hAnsi="GHEA Grapalat"/>
                <w:sz w:val="16"/>
                <w:szCs w:val="16"/>
              </w:rPr>
              <w:t>по графику закупки, утвержденному Договором</w:t>
            </w:r>
          </w:p>
        </w:tc>
        <w:tc>
          <w:tcPr>
            <w:tcW w:w="1205" w:type="dxa"/>
            <w:tcBorders>
              <w:bottom w:val="single" w:sz="4" w:space="0" w:color="auto"/>
            </w:tcBorders>
            <w:shd w:val="clear" w:color="auto" w:fill="auto"/>
            <w:vAlign w:val="center"/>
          </w:tcPr>
          <w:p w14:paraId="1DD64033" w14:textId="77777777" w:rsidR="00BB28C8" w:rsidRPr="00C0452F" w:rsidRDefault="00BB28C8" w:rsidP="003D2146">
            <w:pPr>
              <w:pStyle w:val="af4"/>
              <w:widowControl w:val="0"/>
              <w:tabs>
                <w:tab w:val="left" w:pos="916"/>
              </w:tabs>
              <w:spacing w:before="0" w:beforeAutospacing="0" w:after="120" w:afterAutospacing="0"/>
              <w:ind w:left="-105" w:right="-72"/>
              <w:jc w:val="center"/>
              <w:rPr>
                <w:rFonts w:ascii="GHEA Grapalat" w:hAnsi="GHEA Grapalat"/>
                <w:sz w:val="16"/>
                <w:szCs w:val="16"/>
              </w:rPr>
            </w:pPr>
            <w:r w:rsidRPr="00C0452F">
              <w:rPr>
                <w:rFonts w:ascii="GHEA Grapalat" w:hAnsi="GHEA Grapalat"/>
                <w:sz w:val="16"/>
                <w:szCs w:val="16"/>
              </w:rPr>
              <w:t>фактический</w:t>
            </w:r>
          </w:p>
        </w:tc>
        <w:tc>
          <w:tcPr>
            <w:tcW w:w="1085" w:type="dxa"/>
            <w:vMerge/>
            <w:tcBorders>
              <w:bottom w:val="single" w:sz="4" w:space="0" w:color="auto"/>
            </w:tcBorders>
            <w:shd w:val="clear" w:color="auto" w:fill="auto"/>
            <w:vAlign w:val="center"/>
          </w:tcPr>
          <w:p w14:paraId="3F69A75D" w14:textId="77777777" w:rsidR="00BB28C8" w:rsidRPr="00C0452F"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874" w:type="dxa"/>
            <w:vMerge/>
            <w:tcBorders>
              <w:bottom w:val="single" w:sz="4" w:space="0" w:color="auto"/>
            </w:tcBorders>
            <w:shd w:val="clear" w:color="auto" w:fill="auto"/>
            <w:vAlign w:val="center"/>
          </w:tcPr>
          <w:p w14:paraId="53467586" w14:textId="77777777" w:rsidR="00BB28C8" w:rsidRPr="00C0452F"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r>
      <w:tr w:rsidR="00BB28C8" w:rsidRPr="00C0452F" w14:paraId="144B35A8" w14:textId="77777777" w:rsidTr="00D71DF1">
        <w:trPr>
          <w:trHeight w:val="702"/>
          <w:jc w:val="center"/>
        </w:trPr>
        <w:tc>
          <w:tcPr>
            <w:tcW w:w="378" w:type="dxa"/>
            <w:shd w:val="clear" w:color="auto" w:fill="auto"/>
            <w:vAlign w:val="center"/>
          </w:tcPr>
          <w:p w14:paraId="0AED3531" w14:textId="77777777" w:rsidR="00BB28C8" w:rsidRPr="00C0452F"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p>
        </w:tc>
        <w:tc>
          <w:tcPr>
            <w:tcW w:w="1246" w:type="dxa"/>
            <w:shd w:val="clear" w:color="auto" w:fill="auto"/>
            <w:vAlign w:val="center"/>
          </w:tcPr>
          <w:p w14:paraId="491E4528" w14:textId="77777777" w:rsidR="00BB28C8" w:rsidRPr="00C0452F"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531" w:type="dxa"/>
            <w:shd w:val="clear" w:color="auto" w:fill="auto"/>
            <w:vAlign w:val="center"/>
          </w:tcPr>
          <w:p w14:paraId="294FFDC1" w14:textId="77777777" w:rsidR="00BB28C8" w:rsidRPr="00C0452F"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12" w:type="dxa"/>
            <w:shd w:val="clear" w:color="auto" w:fill="auto"/>
            <w:vAlign w:val="center"/>
          </w:tcPr>
          <w:p w14:paraId="7CC69001" w14:textId="77777777" w:rsidR="00BB28C8" w:rsidRPr="00C0452F"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186" w:type="dxa"/>
            <w:shd w:val="clear" w:color="auto" w:fill="auto"/>
            <w:vAlign w:val="center"/>
          </w:tcPr>
          <w:p w14:paraId="688F6DB9" w14:textId="77777777" w:rsidR="00BB28C8" w:rsidRPr="00C0452F"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57" w:type="dxa"/>
            <w:shd w:val="clear" w:color="auto" w:fill="auto"/>
            <w:vAlign w:val="center"/>
          </w:tcPr>
          <w:p w14:paraId="617139AE" w14:textId="77777777" w:rsidR="00BB28C8" w:rsidRPr="00C0452F"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205" w:type="dxa"/>
            <w:shd w:val="clear" w:color="auto" w:fill="auto"/>
            <w:vAlign w:val="center"/>
          </w:tcPr>
          <w:p w14:paraId="4FBEC27E" w14:textId="77777777" w:rsidR="00BB28C8" w:rsidRPr="00C0452F"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085" w:type="dxa"/>
            <w:shd w:val="clear" w:color="auto" w:fill="auto"/>
            <w:vAlign w:val="center"/>
          </w:tcPr>
          <w:p w14:paraId="64384665" w14:textId="77777777" w:rsidR="00BB28C8" w:rsidRPr="00C0452F"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874" w:type="dxa"/>
            <w:shd w:val="clear" w:color="auto" w:fill="auto"/>
            <w:vAlign w:val="center"/>
          </w:tcPr>
          <w:p w14:paraId="5DF17CBD" w14:textId="77777777" w:rsidR="00BB28C8" w:rsidRPr="00C0452F"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r>
      <w:tr w:rsidR="00BB28C8" w:rsidRPr="00C0452F" w14:paraId="507FC11A" w14:textId="77777777" w:rsidTr="00D71DF1">
        <w:trPr>
          <w:trHeight w:val="702"/>
          <w:jc w:val="center"/>
        </w:trPr>
        <w:tc>
          <w:tcPr>
            <w:tcW w:w="378" w:type="dxa"/>
            <w:shd w:val="clear" w:color="auto" w:fill="auto"/>
          </w:tcPr>
          <w:p w14:paraId="24561D17" w14:textId="77777777" w:rsidR="00BB28C8" w:rsidRPr="00C0452F"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p>
        </w:tc>
        <w:tc>
          <w:tcPr>
            <w:tcW w:w="1246" w:type="dxa"/>
            <w:shd w:val="clear" w:color="auto" w:fill="auto"/>
          </w:tcPr>
          <w:p w14:paraId="16A6B188" w14:textId="77777777" w:rsidR="00BB28C8" w:rsidRPr="00C0452F"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531" w:type="dxa"/>
            <w:shd w:val="clear" w:color="auto" w:fill="auto"/>
          </w:tcPr>
          <w:p w14:paraId="13F56E66" w14:textId="77777777" w:rsidR="00BB28C8" w:rsidRPr="00C0452F"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12" w:type="dxa"/>
            <w:shd w:val="clear" w:color="auto" w:fill="auto"/>
          </w:tcPr>
          <w:p w14:paraId="4998F72D" w14:textId="77777777" w:rsidR="00BB28C8" w:rsidRPr="00C0452F"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186" w:type="dxa"/>
            <w:shd w:val="clear" w:color="auto" w:fill="auto"/>
          </w:tcPr>
          <w:p w14:paraId="0C4F5510" w14:textId="77777777" w:rsidR="00BB28C8" w:rsidRPr="00C0452F"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57" w:type="dxa"/>
            <w:shd w:val="clear" w:color="auto" w:fill="auto"/>
          </w:tcPr>
          <w:p w14:paraId="5A7F06E0" w14:textId="77777777" w:rsidR="00BB28C8" w:rsidRPr="00C0452F"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205" w:type="dxa"/>
            <w:shd w:val="clear" w:color="auto" w:fill="auto"/>
          </w:tcPr>
          <w:p w14:paraId="5637A4D4" w14:textId="77777777" w:rsidR="00BB28C8" w:rsidRPr="00C0452F"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085" w:type="dxa"/>
            <w:shd w:val="clear" w:color="auto" w:fill="auto"/>
          </w:tcPr>
          <w:p w14:paraId="2FBB309C" w14:textId="77777777" w:rsidR="00BB28C8" w:rsidRPr="00C0452F"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874" w:type="dxa"/>
            <w:shd w:val="clear" w:color="auto" w:fill="auto"/>
          </w:tcPr>
          <w:p w14:paraId="3B44911C" w14:textId="77777777" w:rsidR="00BB28C8" w:rsidRPr="00C0452F"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r>
    </w:tbl>
    <w:p w14:paraId="73A5B36B" w14:textId="5272B722" w:rsidR="00BB28C8" w:rsidRPr="00C0452F" w:rsidRDefault="00BB28C8" w:rsidP="00C303E1">
      <w:pPr>
        <w:widowControl w:val="0"/>
        <w:ind w:firstLine="567"/>
        <w:jc w:val="center"/>
        <w:rPr>
          <w:rFonts w:ascii="GHEA Grapalat" w:hAnsi="GHEA Grapalat"/>
          <w:sz w:val="18"/>
          <w:szCs w:val="18"/>
        </w:rPr>
      </w:pPr>
      <w:r w:rsidRPr="00C0452F">
        <w:rPr>
          <w:rFonts w:ascii="GHEA Grapalat" w:hAnsi="GHEA Grapalat"/>
          <w:sz w:val="18"/>
          <w:szCs w:val="18"/>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14:paraId="15E87A28" w14:textId="77777777" w:rsidR="00C303E1" w:rsidRPr="00C0452F" w:rsidRDefault="00C303E1" w:rsidP="00C303E1">
      <w:pPr>
        <w:widowControl w:val="0"/>
        <w:ind w:firstLine="567"/>
        <w:jc w:val="center"/>
        <w:rPr>
          <w:rFonts w:ascii="GHEA Grapalat" w:hAnsi="GHEA Grapalat"/>
          <w:iCs/>
          <w:snapToGrid w:val="0"/>
          <w:sz w:val="18"/>
          <w:szCs w:val="18"/>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B28C8" w:rsidRPr="00C0452F" w14:paraId="3DEE9A5F" w14:textId="77777777" w:rsidTr="003D2146">
        <w:trPr>
          <w:trHeight w:val="266"/>
          <w:tblCellSpacing w:w="7" w:type="dxa"/>
          <w:jc w:val="center"/>
        </w:trPr>
        <w:tc>
          <w:tcPr>
            <w:tcW w:w="0" w:type="auto"/>
            <w:vAlign w:val="center"/>
          </w:tcPr>
          <w:p w14:paraId="71C56AFF" w14:textId="77777777" w:rsidR="00BB28C8" w:rsidRPr="00C0452F" w:rsidRDefault="00BB28C8" w:rsidP="00C303E1">
            <w:pPr>
              <w:widowControl w:val="0"/>
              <w:jc w:val="center"/>
              <w:rPr>
                <w:rFonts w:ascii="GHEA Grapalat" w:hAnsi="GHEA Grapalat"/>
                <w:iCs/>
                <w:sz w:val="18"/>
                <w:szCs w:val="18"/>
              </w:rPr>
            </w:pPr>
            <w:r w:rsidRPr="00C0452F">
              <w:rPr>
                <w:rFonts w:ascii="GHEA Grapalat" w:hAnsi="GHEA Grapalat"/>
                <w:sz w:val="18"/>
                <w:szCs w:val="18"/>
              </w:rPr>
              <w:t xml:space="preserve">Работу сдал </w:t>
            </w:r>
          </w:p>
        </w:tc>
        <w:tc>
          <w:tcPr>
            <w:tcW w:w="0" w:type="auto"/>
            <w:vAlign w:val="center"/>
          </w:tcPr>
          <w:p w14:paraId="3DA6AAAE" w14:textId="77777777" w:rsidR="00BB28C8" w:rsidRPr="00C0452F" w:rsidRDefault="00BB28C8" w:rsidP="00C303E1">
            <w:pPr>
              <w:widowControl w:val="0"/>
              <w:jc w:val="center"/>
              <w:rPr>
                <w:rFonts w:ascii="GHEA Grapalat" w:hAnsi="GHEA Grapalat"/>
                <w:iCs/>
                <w:sz w:val="18"/>
                <w:szCs w:val="18"/>
              </w:rPr>
            </w:pPr>
            <w:r w:rsidRPr="00C0452F">
              <w:rPr>
                <w:rFonts w:ascii="GHEA Grapalat" w:hAnsi="GHEA Grapalat"/>
                <w:sz w:val="18"/>
                <w:szCs w:val="18"/>
              </w:rPr>
              <w:t>Работу принял</w:t>
            </w:r>
          </w:p>
        </w:tc>
      </w:tr>
      <w:tr w:rsidR="00BB28C8" w:rsidRPr="00C0452F" w14:paraId="35776DDD" w14:textId="77777777" w:rsidTr="003D2146">
        <w:trPr>
          <w:trHeight w:val="473"/>
          <w:tblCellSpacing w:w="7" w:type="dxa"/>
          <w:jc w:val="center"/>
        </w:trPr>
        <w:tc>
          <w:tcPr>
            <w:tcW w:w="0" w:type="auto"/>
            <w:vAlign w:val="center"/>
          </w:tcPr>
          <w:p w14:paraId="05A4FB18" w14:textId="77777777" w:rsidR="00BB28C8" w:rsidRPr="00C0452F" w:rsidRDefault="00BB28C8" w:rsidP="00C303E1">
            <w:pPr>
              <w:widowControl w:val="0"/>
              <w:jc w:val="center"/>
              <w:rPr>
                <w:rFonts w:ascii="GHEA Grapalat" w:hAnsi="GHEA Grapalat"/>
                <w:iCs/>
                <w:sz w:val="18"/>
                <w:szCs w:val="18"/>
                <w:lang w:val="en-US"/>
              </w:rPr>
            </w:pPr>
            <w:r w:rsidRPr="00C0452F">
              <w:rPr>
                <w:rFonts w:ascii="GHEA Grapalat" w:hAnsi="GHEA Grapalat"/>
                <w:sz w:val="18"/>
                <w:szCs w:val="18"/>
              </w:rPr>
              <w:t>___________________________</w:t>
            </w:r>
          </w:p>
          <w:p w14:paraId="25416D43" w14:textId="77777777" w:rsidR="00BB28C8" w:rsidRPr="00C0452F" w:rsidRDefault="00BB28C8" w:rsidP="00C303E1">
            <w:pPr>
              <w:widowControl w:val="0"/>
              <w:jc w:val="center"/>
              <w:rPr>
                <w:rFonts w:ascii="GHEA Grapalat" w:hAnsi="GHEA Grapalat"/>
                <w:iCs/>
                <w:sz w:val="18"/>
                <w:szCs w:val="18"/>
                <w:vertAlign w:val="superscript"/>
              </w:rPr>
            </w:pPr>
            <w:r w:rsidRPr="00C0452F">
              <w:rPr>
                <w:rFonts w:ascii="GHEA Grapalat" w:hAnsi="GHEA Grapalat"/>
                <w:sz w:val="18"/>
                <w:szCs w:val="18"/>
                <w:vertAlign w:val="superscript"/>
              </w:rPr>
              <w:t xml:space="preserve">подпись </w:t>
            </w:r>
          </w:p>
        </w:tc>
        <w:tc>
          <w:tcPr>
            <w:tcW w:w="0" w:type="auto"/>
            <w:vAlign w:val="center"/>
          </w:tcPr>
          <w:p w14:paraId="5A0956E4" w14:textId="77777777" w:rsidR="00BB28C8" w:rsidRPr="00C0452F" w:rsidRDefault="00BB28C8" w:rsidP="00C303E1">
            <w:pPr>
              <w:widowControl w:val="0"/>
              <w:jc w:val="center"/>
              <w:rPr>
                <w:rFonts w:ascii="GHEA Grapalat" w:hAnsi="GHEA Grapalat"/>
                <w:iCs/>
                <w:sz w:val="18"/>
                <w:szCs w:val="18"/>
              </w:rPr>
            </w:pPr>
            <w:r w:rsidRPr="00C0452F">
              <w:rPr>
                <w:rFonts w:ascii="GHEA Grapalat" w:hAnsi="GHEA Grapalat"/>
                <w:sz w:val="18"/>
                <w:szCs w:val="18"/>
              </w:rPr>
              <w:t>___________________________</w:t>
            </w:r>
          </w:p>
          <w:p w14:paraId="33574178" w14:textId="77777777" w:rsidR="00BB28C8" w:rsidRPr="00C0452F" w:rsidRDefault="00BB28C8" w:rsidP="00C303E1">
            <w:pPr>
              <w:widowControl w:val="0"/>
              <w:jc w:val="center"/>
              <w:rPr>
                <w:rFonts w:ascii="GHEA Grapalat" w:hAnsi="GHEA Grapalat"/>
                <w:iCs/>
                <w:sz w:val="18"/>
                <w:szCs w:val="18"/>
                <w:vertAlign w:val="superscript"/>
              </w:rPr>
            </w:pPr>
            <w:r w:rsidRPr="00C0452F">
              <w:rPr>
                <w:rFonts w:ascii="GHEA Grapalat" w:hAnsi="GHEA Grapalat"/>
                <w:sz w:val="18"/>
                <w:szCs w:val="18"/>
                <w:vertAlign w:val="superscript"/>
              </w:rPr>
              <w:t xml:space="preserve">подпись </w:t>
            </w:r>
          </w:p>
        </w:tc>
      </w:tr>
      <w:tr w:rsidR="00BB28C8" w:rsidRPr="00C0452F" w14:paraId="4B0E789F" w14:textId="77777777" w:rsidTr="003D2146">
        <w:trPr>
          <w:trHeight w:val="503"/>
          <w:tblCellSpacing w:w="7" w:type="dxa"/>
          <w:jc w:val="center"/>
        </w:trPr>
        <w:tc>
          <w:tcPr>
            <w:tcW w:w="0" w:type="auto"/>
            <w:vAlign w:val="center"/>
          </w:tcPr>
          <w:p w14:paraId="41BE85E3" w14:textId="77777777" w:rsidR="00BB28C8" w:rsidRPr="00C0452F" w:rsidRDefault="00BB28C8" w:rsidP="00C303E1">
            <w:pPr>
              <w:widowControl w:val="0"/>
              <w:jc w:val="center"/>
              <w:rPr>
                <w:rFonts w:ascii="GHEA Grapalat" w:hAnsi="GHEA Grapalat"/>
                <w:iCs/>
                <w:sz w:val="18"/>
                <w:szCs w:val="18"/>
                <w:lang w:val="en-US"/>
              </w:rPr>
            </w:pPr>
            <w:r w:rsidRPr="00C0452F">
              <w:rPr>
                <w:rFonts w:ascii="GHEA Grapalat" w:hAnsi="GHEA Grapalat"/>
                <w:sz w:val="18"/>
                <w:szCs w:val="18"/>
              </w:rPr>
              <w:t>___________________________</w:t>
            </w:r>
          </w:p>
          <w:p w14:paraId="45231DB2" w14:textId="77777777" w:rsidR="00BB28C8" w:rsidRPr="00C0452F" w:rsidRDefault="00BB28C8" w:rsidP="00C303E1">
            <w:pPr>
              <w:widowControl w:val="0"/>
              <w:jc w:val="center"/>
              <w:rPr>
                <w:rFonts w:ascii="GHEA Grapalat" w:hAnsi="GHEA Grapalat"/>
                <w:iCs/>
                <w:sz w:val="18"/>
                <w:szCs w:val="18"/>
                <w:vertAlign w:val="superscript"/>
              </w:rPr>
            </w:pPr>
            <w:r w:rsidRPr="00C0452F">
              <w:rPr>
                <w:rFonts w:ascii="GHEA Grapalat" w:hAnsi="GHEA Grapalat"/>
                <w:sz w:val="18"/>
                <w:szCs w:val="18"/>
                <w:vertAlign w:val="superscript"/>
              </w:rPr>
              <w:t>фамилия, имя</w:t>
            </w:r>
          </w:p>
        </w:tc>
        <w:tc>
          <w:tcPr>
            <w:tcW w:w="0" w:type="auto"/>
            <w:vAlign w:val="center"/>
          </w:tcPr>
          <w:p w14:paraId="6F371366" w14:textId="77777777" w:rsidR="00BB28C8" w:rsidRPr="00C0452F" w:rsidRDefault="00BB28C8" w:rsidP="00C303E1">
            <w:pPr>
              <w:widowControl w:val="0"/>
              <w:jc w:val="center"/>
              <w:rPr>
                <w:rFonts w:ascii="GHEA Grapalat" w:hAnsi="GHEA Grapalat"/>
                <w:iCs/>
                <w:sz w:val="18"/>
                <w:szCs w:val="18"/>
              </w:rPr>
            </w:pPr>
            <w:r w:rsidRPr="00C0452F">
              <w:rPr>
                <w:rFonts w:ascii="GHEA Grapalat" w:hAnsi="GHEA Grapalat"/>
                <w:sz w:val="18"/>
                <w:szCs w:val="18"/>
              </w:rPr>
              <w:t>___________________________</w:t>
            </w:r>
          </w:p>
          <w:p w14:paraId="2EF012D0" w14:textId="77777777" w:rsidR="00BB28C8" w:rsidRPr="00C0452F" w:rsidRDefault="00BB28C8" w:rsidP="00C303E1">
            <w:pPr>
              <w:widowControl w:val="0"/>
              <w:jc w:val="center"/>
              <w:rPr>
                <w:rFonts w:ascii="GHEA Grapalat" w:hAnsi="GHEA Grapalat"/>
                <w:iCs/>
                <w:sz w:val="18"/>
                <w:szCs w:val="18"/>
                <w:vertAlign w:val="superscript"/>
              </w:rPr>
            </w:pPr>
            <w:r w:rsidRPr="00C0452F">
              <w:rPr>
                <w:rFonts w:ascii="GHEA Grapalat" w:hAnsi="GHEA Grapalat"/>
                <w:sz w:val="18"/>
                <w:szCs w:val="18"/>
                <w:vertAlign w:val="superscript"/>
              </w:rPr>
              <w:t>фамилия, имя</w:t>
            </w:r>
          </w:p>
        </w:tc>
      </w:tr>
      <w:tr w:rsidR="00BB28C8" w:rsidRPr="00C0452F" w14:paraId="48C442F8" w14:textId="77777777" w:rsidTr="003D2146">
        <w:trPr>
          <w:trHeight w:val="281"/>
          <w:tblCellSpacing w:w="7" w:type="dxa"/>
          <w:jc w:val="center"/>
        </w:trPr>
        <w:tc>
          <w:tcPr>
            <w:tcW w:w="0" w:type="auto"/>
            <w:vAlign w:val="center"/>
          </w:tcPr>
          <w:p w14:paraId="05365B69" w14:textId="77777777" w:rsidR="00BB28C8" w:rsidRPr="00C0452F" w:rsidRDefault="00BB28C8" w:rsidP="00C303E1">
            <w:pPr>
              <w:widowControl w:val="0"/>
              <w:jc w:val="center"/>
              <w:rPr>
                <w:rFonts w:ascii="GHEA Grapalat" w:hAnsi="GHEA Grapalat"/>
                <w:iCs/>
                <w:sz w:val="18"/>
                <w:szCs w:val="18"/>
              </w:rPr>
            </w:pPr>
            <w:r w:rsidRPr="00C0452F">
              <w:rPr>
                <w:rFonts w:ascii="GHEA Grapalat" w:hAnsi="GHEA Grapalat"/>
                <w:sz w:val="18"/>
                <w:szCs w:val="18"/>
              </w:rPr>
              <w:t>М. П.</w:t>
            </w:r>
          </w:p>
        </w:tc>
        <w:tc>
          <w:tcPr>
            <w:tcW w:w="0" w:type="auto"/>
            <w:vAlign w:val="center"/>
          </w:tcPr>
          <w:p w14:paraId="115D70FD" w14:textId="77777777" w:rsidR="00BB28C8" w:rsidRPr="00C0452F" w:rsidRDefault="00BB28C8" w:rsidP="00C303E1">
            <w:pPr>
              <w:widowControl w:val="0"/>
              <w:jc w:val="center"/>
              <w:rPr>
                <w:rFonts w:ascii="GHEA Grapalat" w:hAnsi="GHEA Grapalat"/>
                <w:iCs/>
                <w:sz w:val="18"/>
                <w:szCs w:val="18"/>
              </w:rPr>
            </w:pPr>
            <w:r w:rsidRPr="00C0452F">
              <w:rPr>
                <w:rFonts w:ascii="GHEA Grapalat" w:hAnsi="GHEA Grapalat"/>
                <w:sz w:val="18"/>
                <w:szCs w:val="18"/>
              </w:rPr>
              <w:t>М. П.</w:t>
            </w:r>
          </w:p>
        </w:tc>
      </w:tr>
    </w:tbl>
    <w:p w14:paraId="2C4A129D" w14:textId="77777777" w:rsidR="00BB28C8" w:rsidRPr="00C0452F" w:rsidRDefault="00BB28C8" w:rsidP="00BB28C8">
      <w:pPr>
        <w:widowControl w:val="0"/>
        <w:spacing w:after="160" w:line="360" w:lineRule="auto"/>
        <w:ind w:firstLine="567"/>
        <w:jc w:val="center"/>
        <w:rPr>
          <w:rFonts w:ascii="GHEA Grapalat" w:hAnsi="GHEA Grapalat" w:cs="Sylfaen"/>
          <w:b/>
        </w:rPr>
      </w:pPr>
    </w:p>
    <w:p w14:paraId="30B8E7CE" w14:textId="77777777" w:rsidR="00BB28C8" w:rsidRPr="00C0452F" w:rsidRDefault="00BB28C8" w:rsidP="00BB28C8">
      <w:pPr>
        <w:rPr>
          <w:rFonts w:ascii="GHEA Grapalat" w:hAnsi="GHEA Grapalat" w:cs="Sylfaen"/>
          <w:b/>
        </w:rPr>
      </w:pPr>
      <w:r w:rsidRPr="00C0452F">
        <w:rPr>
          <w:rFonts w:ascii="GHEA Grapalat" w:hAnsi="GHEA Grapalat" w:cs="Sylfaen"/>
          <w:b/>
        </w:rPr>
        <w:br w:type="page"/>
      </w:r>
    </w:p>
    <w:p w14:paraId="57D8D8CC" w14:textId="7C53976E" w:rsidR="00C303E1" w:rsidRPr="00C0452F" w:rsidRDefault="00C303E1" w:rsidP="00C303E1">
      <w:pPr>
        <w:widowControl w:val="0"/>
        <w:ind w:firstLine="567"/>
        <w:jc w:val="right"/>
        <w:rPr>
          <w:rFonts w:ascii="GHEA Grapalat" w:hAnsi="GHEA Grapalat" w:cs="Arial"/>
          <w:iCs/>
          <w:sz w:val="20"/>
          <w:szCs w:val="20"/>
        </w:rPr>
      </w:pPr>
      <w:r w:rsidRPr="00C0452F">
        <w:rPr>
          <w:rFonts w:ascii="GHEA Grapalat" w:hAnsi="GHEA Grapalat"/>
          <w:iCs/>
          <w:sz w:val="20"/>
          <w:szCs w:val="20"/>
        </w:rPr>
        <w:lastRenderedPageBreak/>
        <w:t xml:space="preserve">Приложение № </w:t>
      </w:r>
      <w:r w:rsidRPr="00C0452F">
        <w:rPr>
          <w:rFonts w:ascii="GHEA Grapalat" w:hAnsi="GHEA Grapalat"/>
          <w:iCs/>
          <w:sz w:val="20"/>
          <w:szCs w:val="20"/>
          <w:lang w:val="hy-AM"/>
        </w:rPr>
        <w:t>4</w:t>
      </w:r>
      <w:r w:rsidRPr="00C0452F">
        <w:rPr>
          <w:rFonts w:ascii="Cambria Math" w:hAnsi="Cambria Math"/>
          <w:iCs/>
          <w:sz w:val="20"/>
          <w:szCs w:val="20"/>
          <w:lang w:val="hy-AM"/>
        </w:rPr>
        <w:t>․</w:t>
      </w:r>
      <w:r w:rsidRPr="00C0452F">
        <w:rPr>
          <w:rFonts w:ascii="GHEA Grapalat" w:hAnsi="GHEA Grapalat"/>
          <w:iCs/>
          <w:sz w:val="20"/>
          <w:szCs w:val="20"/>
        </w:rPr>
        <w:t>1</w:t>
      </w:r>
    </w:p>
    <w:p w14:paraId="3501E1C7" w14:textId="77777777" w:rsidR="00C303E1" w:rsidRPr="00C0452F" w:rsidRDefault="00C303E1" w:rsidP="00C303E1">
      <w:pPr>
        <w:widowControl w:val="0"/>
        <w:ind w:firstLine="567"/>
        <w:jc w:val="right"/>
        <w:rPr>
          <w:rFonts w:ascii="GHEA Grapalat" w:hAnsi="GHEA Grapalat"/>
          <w:iCs/>
          <w:sz w:val="20"/>
          <w:szCs w:val="20"/>
          <w:lang w:val="hy-AM"/>
        </w:rPr>
      </w:pPr>
      <w:r w:rsidRPr="00C0452F">
        <w:rPr>
          <w:rFonts w:ascii="GHEA Grapalat" w:hAnsi="GHEA Grapalat"/>
          <w:iCs/>
          <w:sz w:val="20"/>
          <w:szCs w:val="20"/>
        </w:rPr>
        <w:t>к Договору под кодом</w:t>
      </w:r>
      <w:r w:rsidRPr="00C0452F">
        <w:rPr>
          <w:rFonts w:ascii="GHEA Grapalat" w:hAnsi="GHEA Grapalat"/>
          <w:iCs/>
          <w:sz w:val="20"/>
          <w:szCs w:val="20"/>
          <w:lang w:val="hy-AM"/>
        </w:rPr>
        <w:t xml:space="preserve"> </w:t>
      </w:r>
    </w:p>
    <w:p w14:paraId="243F56B4" w14:textId="77777777" w:rsidR="00C303E1" w:rsidRPr="00C0452F" w:rsidRDefault="00C303E1" w:rsidP="00C303E1">
      <w:pPr>
        <w:widowControl w:val="0"/>
        <w:ind w:firstLine="567"/>
        <w:jc w:val="right"/>
        <w:rPr>
          <w:rFonts w:ascii="GHEA Grapalat" w:hAnsi="GHEA Grapalat"/>
          <w:iCs/>
          <w:sz w:val="20"/>
          <w:szCs w:val="20"/>
          <w:lang w:val="hy-AM"/>
        </w:rPr>
      </w:pPr>
      <w:r w:rsidRPr="00C0452F">
        <w:rPr>
          <w:rFonts w:ascii="GHEA Grapalat" w:hAnsi="GHEA Grapalat"/>
          <w:b/>
          <w:iCs/>
          <w:sz w:val="20"/>
          <w:szCs w:val="20"/>
        </w:rPr>
        <w:t>HH NGN K BMAShDzB</w:t>
      </w:r>
      <w:r w:rsidRPr="00C0452F">
        <w:rPr>
          <w:rFonts w:ascii="GHEA Grapalat" w:hAnsi="GHEA Grapalat"/>
          <w:b/>
          <w:iCs/>
          <w:sz w:val="20"/>
          <w:szCs w:val="20"/>
          <w:lang w:val="hy-AM"/>
        </w:rPr>
        <w:t>-25</w:t>
      </w:r>
      <w:r w:rsidRPr="00C0452F">
        <w:rPr>
          <w:rFonts w:ascii="GHEA Grapalat" w:hAnsi="GHEA Grapalat"/>
          <w:b/>
          <w:iCs/>
          <w:sz w:val="20"/>
          <w:szCs w:val="20"/>
        </w:rPr>
        <w:t>/</w:t>
      </w:r>
      <w:r w:rsidRPr="00C0452F">
        <w:rPr>
          <w:rFonts w:ascii="GHEA Grapalat" w:hAnsi="GHEA Grapalat"/>
          <w:b/>
          <w:iCs/>
          <w:sz w:val="20"/>
          <w:szCs w:val="20"/>
          <w:lang w:val="hy-AM"/>
        </w:rPr>
        <w:t>5</w:t>
      </w:r>
      <w:r w:rsidRPr="00C0452F">
        <w:rPr>
          <w:rFonts w:ascii="GHEA Grapalat" w:hAnsi="GHEA Grapalat" w:cs="Arial"/>
          <w:iCs/>
          <w:sz w:val="20"/>
          <w:szCs w:val="20"/>
        </w:rPr>
        <w:br/>
      </w:r>
      <w:r w:rsidRPr="00C0452F">
        <w:rPr>
          <w:rFonts w:ascii="GHEA Grapalat" w:hAnsi="GHEA Grapalat"/>
          <w:iCs/>
          <w:sz w:val="20"/>
          <w:szCs w:val="20"/>
        </w:rPr>
        <w:t xml:space="preserve">заключенному " </w:t>
      </w:r>
      <w:r w:rsidRPr="00C0452F">
        <w:rPr>
          <w:rFonts w:ascii="GHEA Grapalat" w:hAnsi="GHEA Grapalat"/>
          <w:iCs/>
          <w:sz w:val="20"/>
          <w:szCs w:val="20"/>
          <w:lang w:val="hy-AM"/>
        </w:rPr>
        <w:t xml:space="preserve"> </w:t>
      </w:r>
      <w:r w:rsidRPr="00C0452F">
        <w:rPr>
          <w:rFonts w:ascii="GHEA Grapalat" w:hAnsi="GHEA Grapalat"/>
          <w:iCs/>
          <w:sz w:val="20"/>
          <w:szCs w:val="20"/>
        </w:rPr>
        <w:t>"  20</w:t>
      </w:r>
      <w:r w:rsidRPr="00C0452F">
        <w:rPr>
          <w:rFonts w:ascii="GHEA Grapalat" w:hAnsi="GHEA Grapalat"/>
          <w:iCs/>
          <w:sz w:val="20"/>
          <w:szCs w:val="20"/>
          <w:lang w:val="hy-AM"/>
        </w:rPr>
        <w:t>25</w:t>
      </w:r>
      <w:r w:rsidRPr="00C0452F">
        <w:rPr>
          <w:rFonts w:ascii="GHEA Grapalat" w:hAnsi="GHEA Grapalat"/>
          <w:iCs/>
          <w:sz w:val="20"/>
          <w:szCs w:val="20"/>
        </w:rPr>
        <w:t>г.</w:t>
      </w:r>
    </w:p>
    <w:p w14:paraId="50AFF9A9" w14:textId="77777777" w:rsidR="00BB28C8" w:rsidRPr="00C0452F" w:rsidRDefault="00BB28C8" w:rsidP="00BB28C8">
      <w:pPr>
        <w:widowControl w:val="0"/>
        <w:spacing w:after="160" w:line="360" w:lineRule="auto"/>
        <w:jc w:val="center"/>
        <w:rPr>
          <w:rFonts w:ascii="GHEA Grapalat" w:hAnsi="GHEA Grapalat" w:cs="Sylfaen"/>
          <w:lang w:val="hy-AM"/>
        </w:rPr>
      </w:pPr>
    </w:p>
    <w:p w14:paraId="0A09B173" w14:textId="77777777" w:rsidR="00BB28C8" w:rsidRPr="00C0452F" w:rsidRDefault="00BB28C8" w:rsidP="00BB28C8">
      <w:pPr>
        <w:widowControl w:val="0"/>
        <w:tabs>
          <w:tab w:val="left" w:pos="2250"/>
        </w:tabs>
        <w:spacing w:after="160" w:line="360" w:lineRule="auto"/>
        <w:jc w:val="center"/>
        <w:rPr>
          <w:rFonts w:ascii="GHEA Grapalat" w:hAnsi="GHEA Grapalat" w:cs="Sylfaen"/>
          <w:bCs/>
          <w:sz w:val="20"/>
          <w:szCs w:val="20"/>
        </w:rPr>
      </w:pPr>
      <w:r w:rsidRPr="00C0452F">
        <w:rPr>
          <w:rFonts w:ascii="GHEA Grapalat" w:hAnsi="GHEA Grapalat"/>
          <w:sz w:val="20"/>
          <w:szCs w:val="20"/>
        </w:rPr>
        <w:t>АКТ №______</w:t>
      </w:r>
    </w:p>
    <w:p w14:paraId="30E92F38" w14:textId="77777777" w:rsidR="00BB28C8" w:rsidRPr="00C0452F" w:rsidRDefault="00BB28C8" w:rsidP="00BB28C8">
      <w:pPr>
        <w:widowControl w:val="0"/>
        <w:tabs>
          <w:tab w:val="left" w:pos="2250"/>
        </w:tabs>
        <w:spacing w:after="160" w:line="360" w:lineRule="auto"/>
        <w:jc w:val="center"/>
        <w:rPr>
          <w:rFonts w:ascii="GHEA Grapalat" w:hAnsi="GHEA Grapalat" w:cs="Sylfaen"/>
          <w:bCs/>
          <w:sz w:val="20"/>
          <w:szCs w:val="20"/>
        </w:rPr>
      </w:pPr>
      <w:r w:rsidRPr="00C0452F">
        <w:rPr>
          <w:rFonts w:ascii="GHEA Grapalat" w:hAnsi="GHEA Grapalat"/>
          <w:sz w:val="20"/>
          <w:szCs w:val="20"/>
        </w:rPr>
        <w:t>относительно фиксирования факта сдачи Заказчику результата договора</w:t>
      </w:r>
    </w:p>
    <w:p w14:paraId="7CC531C9" w14:textId="77777777" w:rsidR="00BB28C8" w:rsidRPr="00C0452F" w:rsidRDefault="00BB28C8" w:rsidP="002A44CA">
      <w:pPr>
        <w:widowControl w:val="0"/>
        <w:tabs>
          <w:tab w:val="left" w:pos="360"/>
          <w:tab w:val="left" w:pos="540"/>
        </w:tabs>
        <w:ind w:firstLine="567"/>
        <w:jc w:val="both"/>
        <w:rPr>
          <w:rFonts w:ascii="GHEA Grapalat" w:hAnsi="GHEA Grapalat"/>
          <w:sz w:val="20"/>
          <w:szCs w:val="20"/>
        </w:rPr>
      </w:pPr>
    </w:p>
    <w:p w14:paraId="3413DFEF" w14:textId="77777777" w:rsidR="00BB28C8" w:rsidRPr="00C0452F" w:rsidRDefault="00BB28C8" w:rsidP="002A44CA">
      <w:pPr>
        <w:widowControl w:val="0"/>
        <w:ind w:left="284" w:right="-428"/>
        <w:jc w:val="both"/>
        <w:rPr>
          <w:rFonts w:ascii="GHEA Grapalat" w:hAnsi="GHEA Grapalat"/>
          <w:sz w:val="20"/>
          <w:szCs w:val="20"/>
        </w:rPr>
      </w:pPr>
      <w:r w:rsidRPr="00C0452F">
        <w:rPr>
          <w:rFonts w:ascii="GHEA Grapalat" w:hAnsi="GHEA Grapalat"/>
          <w:sz w:val="20"/>
          <w:szCs w:val="20"/>
        </w:rPr>
        <w:t xml:space="preserve">Настоящим фиксируется, что в рамках договора закупки № ___________________, </w:t>
      </w:r>
    </w:p>
    <w:p w14:paraId="7982ADA9" w14:textId="0C8767CA" w:rsidR="00BB28C8" w:rsidRPr="00C0452F" w:rsidRDefault="00C303E1" w:rsidP="002A44CA">
      <w:pPr>
        <w:widowControl w:val="0"/>
        <w:ind w:left="284" w:right="-428"/>
        <w:jc w:val="both"/>
        <w:rPr>
          <w:rFonts w:ascii="GHEA Grapalat" w:hAnsi="GHEA Grapalat"/>
          <w:sz w:val="20"/>
          <w:szCs w:val="20"/>
          <w:vertAlign w:val="superscript"/>
        </w:rPr>
      </w:pPr>
      <w:r w:rsidRPr="00C0452F">
        <w:rPr>
          <w:rFonts w:ascii="GHEA Grapalat" w:hAnsi="GHEA Grapalat"/>
          <w:sz w:val="20"/>
          <w:szCs w:val="20"/>
          <w:vertAlign w:val="superscript"/>
          <w:lang w:val="hy-AM"/>
        </w:rPr>
        <w:t xml:space="preserve">                                                                                                                                                                      </w:t>
      </w:r>
      <w:r w:rsidR="00BB28C8" w:rsidRPr="00C0452F">
        <w:rPr>
          <w:rFonts w:ascii="GHEA Grapalat" w:hAnsi="GHEA Grapalat"/>
          <w:sz w:val="20"/>
          <w:szCs w:val="20"/>
          <w:vertAlign w:val="superscript"/>
        </w:rPr>
        <w:t>номер договора</w:t>
      </w:r>
    </w:p>
    <w:p w14:paraId="254D246E" w14:textId="4E6CBC41" w:rsidR="00BB28C8" w:rsidRPr="00C0452F" w:rsidRDefault="00BB28C8" w:rsidP="002A44CA">
      <w:pPr>
        <w:widowControl w:val="0"/>
        <w:tabs>
          <w:tab w:val="left" w:pos="8789"/>
        </w:tabs>
        <w:ind w:left="284" w:right="-428"/>
        <w:jc w:val="both"/>
        <w:rPr>
          <w:rFonts w:ascii="GHEA Grapalat" w:hAnsi="GHEA Grapalat" w:cs="Sylfaen"/>
          <w:sz w:val="20"/>
          <w:szCs w:val="20"/>
        </w:rPr>
      </w:pPr>
      <w:r w:rsidRPr="00C0452F">
        <w:rPr>
          <w:rFonts w:ascii="GHEA Grapalat" w:hAnsi="GHEA Grapalat"/>
          <w:sz w:val="20"/>
          <w:szCs w:val="20"/>
        </w:rPr>
        <w:t>заключенного ________________________________________ 20</w:t>
      </w:r>
      <w:r w:rsidR="00C303E1" w:rsidRPr="00C0452F">
        <w:rPr>
          <w:rFonts w:ascii="GHEA Grapalat" w:hAnsi="GHEA Grapalat"/>
          <w:sz w:val="20"/>
          <w:szCs w:val="20"/>
          <w:lang w:val="hy-AM"/>
        </w:rPr>
        <w:t>25</w:t>
      </w:r>
      <w:r w:rsidRPr="00C0452F">
        <w:rPr>
          <w:rFonts w:ascii="GHEA Grapalat" w:hAnsi="GHEA Grapalat"/>
          <w:sz w:val="20"/>
          <w:szCs w:val="20"/>
        </w:rPr>
        <w:t>г.</w:t>
      </w:r>
    </w:p>
    <w:p w14:paraId="1B7B6981" w14:textId="1076A8B1" w:rsidR="00BB28C8" w:rsidRPr="00C0452F" w:rsidRDefault="00CE0364" w:rsidP="002A44CA">
      <w:pPr>
        <w:widowControl w:val="0"/>
        <w:ind w:left="284" w:right="-428"/>
        <w:jc w:val="both"/>
        <w:rPr>
          <w:rFonts w:ascii="GHEA Grapalat" w:hAnsi="GHEA Grapalat" w:cs="Sylfaen"/>
          <w:sz w:val="20"/>
          <w:szCs w:val="20"/>
          <w:vertAlign w:val="superscript"/>
        </w:rPr>
      </w:pPr>
      <w:r w:rsidRPr="00C0452F">
        <w:rPr>
          <w:rFonts w:ascii="GHEA Grapalat" w:hAnsi="GHEA Grapalat"/>
          <w:sz w:val="20"/>
          <w:szCs w:val="20"/>
          <w:vertAlign w:val="superscript"/>
          <w:lang w:val="hy-AM"/>
        </w:rPr>
        <w:t xml:space="preserve">                                                                       </w:t>
      </w:r>
      <w:r w:rsidR="00BB28C8" w:rsidRPr="00C0452F">
        <w:rPr>
          <w:rFonts w:ascii="GHEA Grapalat" w:hAnsi="GHEA Grapalat"/>
          <w:sz w:val="20"/>
          <w:szCs w:val="20"/>
          <w:vertAlign w:val="superscript"/>
        </w:rPr>
        <w:t>дата заключения договора</w:t>
      </w:r>
    </w:p>
    <w:p w14:paraId="688B2FA9" w14:textId="77777777" w:rsidR="00BB28C8" w:rsidRPr="00C0452F" w:rsidRDefault="00BB28C8" w:rsidP="002A44CA">
      <w:pPr>
        <w:widowControl w:val="0"/>
        <w:ind w:left="284" w:right="-428"/>
        <w:jc w:val="both"/>
        <w:rPr>
          <w:rFonts w:ascii="GHEA Grapalat" w:hAnsi="GHEA Grapalat" w:cs="Sylfaen"/>
          <w:sz w:val="20"/>
          <w:szCs w:val="20"/>
          <w:u w:val="single"/>
        </w:rPr>
      </w:pPr>
      <w:r w:rsidRPr="00C0452F">
        <w:rPr>
          <w:rFonts w:ascii="GHEA Grapalat" w:hAnsi="GHEA Grapalat"/>
          <w:sz w:val="20"/>
          <w:szCs w:val="20"/>
        </w:rPr>
        <w:t>между __________ (далее — Заказчик) и _____________ (далее — Исполнитель),</w:t>
      </w:r>
    </w:p>
    <w:p w14:paraId="3EB05045" w14:textId="0DCE5E75" w:rsidR="00BB28C8" w:rsidRPr="00C0452F" w:rsidRDefault="00BB28C8" w:rsidP="002A44CA">
      <w:pPr>
        <w:widowControl w:val="0"/>
        <w:tabs>
          <w:tab w:val="left" w:pos="4678"/>
        </w:tabs>
        <w:ind w:left="284" w:right="-428"/>
        <w:jc w:val="both"/>
        <w:rPr>
          <w:rFonts w:ascii="GHEA Grapalat" w:hAnsi="GHEA Grapalat" w:cs="Sylfaen"/>
          <w:sz w:val="20"/>
          <w:szCs w:val="20"/>
          <w:u w:val="single"/>
          <w:vertAlign w:val="superscript"/>
        </w:rPr>
      </w:pPr>
      <w:r w:rsidRPr="00C0452F">
        <w:rPr>
          <w:rFonts w:ascii="GHEA Grapalat" w:hAnsi="GHEA Grapalat"/>
          <w:sz w:val="20"/>
          <w:szCs w:val="20"/>
          <w:vertAlign w:val="superscript"/>
        </w:rPr>
        <w:t xml:space="preserve">имя Заказчика </w:t>
      </w:r>
      <w:r w:rsidR="00C303E1" w:rsidRPr="00C0452F">
        <w:rPr>
          <w:rFonts w:ascii="GHEA Grapalat" w:hAnsi="GHEA Grapalat"/>
          <w:sz w:val="20"/>
          <w:szCs w:val="20"/>
          <w:vertAlign w:val="superscript"/>
          <w:lang w:val="hy-AM"/>
        </w:rPr>
        <w:t xml:space="preserve">                                                              </w:t>
      </w:r>
      <w:r w:rsidRPr="00C0452F">
        <w:rPr>
          <w:rFonts w:ascii="GHEA Grapalat" w:hAnsi="GHEA Grapalat"/>
          <w:sz w:val="20"/>
          <w:szCs w:val="20"/>
          <w:vertAlign w:val="superscript"/>
        </w:rPr>
        <w:t>имя Исполнителя</w:t>
      </w:r>
    </w:p>
    <w:p w14:paraId="0D0433CC" w14:textId="7DABFF41" w:rsidR="00BB28C8" w:rsidRPr="00C0452F" w:rsidRDefault="00BB28C8" w:rsidP="002A44CA">
      <w:pPr>
        <w:widowControl w:val="0"/>
        <w:ind w:left="284" w:right="-428"/>
        <w:jc w:val="both"/>
        <w:rPr>
          <w:rFonts w:ascii="GHEA Grapalat" w:hAnsi="GHEA Grapalat" w:cs="Sylfaen"/>
          <w:sz w:val="20"/>
          <w:szCs w:val="20"/>
        </w:rPr>
      </w:pPr>
      <w:r w:rsidRPr="00C0452F">
        <w:rPr>
          <w:rFonts w:ascii="GHEA Grapalat" w:hAnsi="GHEA Grapalat"/>
          <w:sz w:val="20"/>
          <w:szCs w:val="20"/>
        </w:rPr>
        <w:t>Исполнитель _________ 20</w:t>
      </w:r>
      <w:r w:rsidR="00CE0364" w:rsidRPr="00C0452F">
        <w:rPr>
          <w:rFonts w:ascii="GHEA Grapalat" w:hAnsi="GHEA Grapalat"/>
          <w:sz w:val="20"/>
          <w:szCs w:val="20"/>
          <w:lang w:val="hy-AM"/>
        </w:rPr>
        <w:t>25</w:t>
      </w:r>
      <w:r w:rsidRPr="00C0452F">
        <w:rPr>
          <w:rFonts w:ascii="GHEA Grapalat" w:hAnsi="GHEA Grapalat"/>
          <w:sz w:val="20"/>
          <w:szCs w:val="20"/>
        </w:rPr>
        <w:t>г. с целью сдачи-приемки сдал Заказчику нижеуказанные работы:</w:t>
      </w:r>
    </w:p>
    <w:p w14:paraId="7543CC95" w14:textId="77777777" w:rsidR="00BB28C8" w:rsidRPr="00C0452F" w:rsidRDefault="00BB28C8" w:rsidP="002A44CA">
      <w:pPr>
        <w:widowControl w:val="0"/>
        <w:tabs>
          <w:tab w:val="left" w:pos="360"/>
          <w:tab w:val="left" w:pos="540"/>
        </w:tabs>
        <w:ind w:left="284" w:right="-428" w:firstLine="567"/>
        <w:jc w:val="both"/>
        <w:rPr>
          <w:rFonts w:ascii="GHEA Grapalat" w:hAnsi="GHEA Grapalat" w:cs="Sylfae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C0452F" w14:paraId="0804ECCD" w14:textId="77777777" w:rsidTr="00CE16CC">
        <w:trPr>
          <w:trHeight w:val="65"/>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450C682A" w14:textId="77777777" w:rsidR="00BB28C8" w:rsidRPr="00C0452F" w:rsidRDefault="00BB28C8" w:rsidP="00CE16CC">
            <w:pPr>
              <w:widowControl w:val="0"/>
              <w:jc w:val="center"/>
              <w:rPr>
                <w:rFonts w:ascii="GHEA Grapalat" w:hAnsi="GHEA Grapalat" w:cs="Sylfaen"/>
                <w:bCs/>
                <w:sz w:val="18"/>
                <w:szCs w:val="18"/>
              </w:rPr>
            </w:pPr>
            <w:r w:rsidRPr="00C0452F">
              <w:rPr>
                <w:rFonts w:ascii="GHEA Grapalat" w:hAnsi="GHEA Grapalat"/>
                <w:sz w:val="18"/>
                <w:szCs w:val="18"/>
              </w:rPr>
              <w:t>Работа</w:t>
            </w:r>
          </w:p>
        </w:tc>
      </w:tr>
      <w:tr w:rsidR="00BB28C8" w:rsidRPr="00C0452F" w14:paraId="14DB91A3" w14:textId="77777777" w:rsidTr="0061028D">
        <w:trPr>
          <w:trHeight w:val="269"/>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3FFD2A46" w14:textId="77777777" w:rsidR="00BB28C8" w:rsidRPr="00C0452F" w:rsidRDefault="00BB28C8" w:rsidP="00CE16CC">
            <w:pPr>
              <w:widowControl w:val="0"/>
              <w:ind w:firstLine="567"/>
              <w:jc w:val="center"/>
              <w:rPr>
                <w:rFonts w:ascii="GHEA Grapalat" w:hAnsi="GHEA Grapalat"/>
                <w:sz w:val="14"/>
                <w:szCs w:val="14"/>
              </w:rPr>
            </w:pPr>
            <w:r w:rsidRPr="00C0452F">
              <w:rPr>
                <w:rFonts w:ascii="GHEA Grapalat" w:hAnsi="GHEA Grapalat"/>
                <w:sz w:val="18"/>
                <w:szCs w:val="18"/>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E4B82F0" w14:textId="77777777" w:rsidR="00BB28C8" w:rsidRPr="00C0452F" w:rsidRDefault="00BB28C8" w:rsidP="00CE16CC">
            <w:pPr>
              <w:widowControl w:val="0"/>
              <w:jc w:val="center"/>
              <w:rPr>
                <w:rFonts w:ascii="GHEA Grapalat" w:hAnsi="GHEA Grapalat"/>
                <w:sz w:val="18"/>
                <w:szCs w:val="18"/>
              </w:rPr>
            </w:pPr>
            <w:r w:rsidRPr="00C0452F">
              <w:rPr>
                <w:rFonts w:ascii="GHEA Grapalat" w:hAnsi="GHEA Grapalat"/>
                <w:sz w:val="18"/>
                <w:szCs w:val="18"/>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61EB2447" w14:textId="77777777" w:rsidR="00BB28C8" w:rsidRPr="00C0452F" w:rsidRDefault="00BB28C8" w:rsidP="00CE16CC">
            <w:pPr>
              <w:widowControl w:val="0"/>
              <w:jc w:val="center"/>
              <w:rPr>
                <w:rFonts w:ascii="GHEA Grapalat" w:hAnsi="GHEA Grapalat"/>
                <w:sz w:val="18"/>
                <w:szCs w:val="18"/>
              </w:rPr>
            </w:pPr>
            <w:r w:rsidRPr="00C0452F">
              <w:rPr>
                <w:rFonts w:ascii="GHEA Grapalat" w:hAnsi="GHEA Grapalat"/>
                <w:sz w:val="18"/>
                <w:szCs w:val="18"/>
              </w:rPr>
              <w:t>объем (фактический)</w:t>
            </w:r>
          </w:p>
        </w:tc>
      </w:tr>
      <w:tr w:rsidR="00BB28C8" w:rsidRPr="00C0452F" w14:paraId="346E61F5" w14:textId="77777777" w:rsidTr="0061028D">
        <w:trPr>
          <w:trHeight w:val="58"/>
          <w:jc w:val="center"/>
        </w:trPr>
        <w:tc>
          <w:tcPr>
            <w:tcW w:w="3852" w:type="dxa"/>
            <w:tcBorders>
              <w:top w:val="single" w:sz="4" w:space="0" w:color="000000"/>
              <w:left w:val="single" w:sz="4" w:space="0" w:color="000000"/>
              <w:bottom w:val="single" w:sz="4" w:space="0" w:color="000000"/>
              <w:right w:val="single" w:sz="4" w:space="0" w:color="000000"/>
            </w:tcBorders>
          </w:tcPr>
          <w:p w14:paraId="466EC586" w14:textId="77777777" w:rsidR="00BB28C8" w:rsidRPr="00C0452F" w:rsidRDefault="00BB28C8" w:rsidP="00CE16CC">
            <w:pPr>
              <w:widowControl w:val="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229C7F12" w14:textId="77777777" w:rsidR="00BB28C8" w:rsidRPr="00C0452F" w:rsidRDefault="00BB28C8" w:rsidP="00CE16CC">
            <w:pPr>
              <w:widowControl w:val="0"/>
              <w:rPr>
                <w:rFonts w:ascii="GHEA Grapalat" w:hAnsi="GHEA Grapalat" w:cs="Sylfaen"/>
                <w:sz w:val="18"/>
                <w:szCs w:val="18"/>
              </w:rPr>
            </w:pPr>
          </w:p>
        </w:tc>
        <w:tc>
          <w:tcPr>
            <w:tcW w:w="1784" w:type="dxa"/>
            <w:tcBorders>
              <w:top w:val="single" w:sz="4" w:space="0" w:color="000000"/>
              <w:left w:val="single" w:sz="4" w:space="0" w:color="auto"/>
              <w:bottom w:val="single" w:sz="4" w:space="0" w:color="000000"/>
              <w:right w:val="single" w:sz="4" w:space="0" w:color="000000"/>
            </w:tcBorders>
          </w:tcPr>
          <w:p w14:paraId="68C3A3C3" w14:textId="77777777" w:rsidR="00BB28C8" w:rsidRPr="00C0452F" w:rsidRDefault="00BB28C8" w:rsidP="00CE16CC">
            <w:pPr>
              <w:widowControl w:val="0"/>
              <w:rPr>
                <w:rFonts w:ascii="GHEA Grapalat" w:hAnsi="GHEA Grapalat" w:cs="Sylfaen"/>
                <w:sz w:val="18"/>
                <w:szCs w:val="18"/>
              </w:rPr>
            </w:pPr>
          </w:p>
        </w:tc>
      </w:tr>
      <w:tr w:rsidR="00BB28C8" w:rsidRPr="00C0452F" w14:paraId="0E540B4F" w14:textId="77777777" w:rsidTr="0061028D">
        <w:trPr>
          <w:trHeight w:val="111"/>
          <w:jc w:val="center"/>
        </w:trPr>
        <w:tc>
          <w:tcPr>
            <w:tcW w:w="3852" w:type="dxa"/>
            <w:tcBorders>
              <w:top w:val="single" w:sz="4" w:space="0" w:color="000000"/>
              <w:left w:val="single" w:sz="4" w:space="0" w:color="000000"/>
              <w:bottom w:val="single" w:sz="4" w:space="0" w:color="000000"/>
              <w:right w:val="single" w:sz="4" w:space="0" w:color="000000"/>
            </w:tcBorders>
          </w:tcPr>
          <w:p w14:paraId="09B0BFFC" w14:textId="77777777" w:rsidR="00BB28C8" w:rsidRPr="00C0452F" w:rsidRDefault="00BB28C8" w:rsidP="00CE16CC">
            <w:pPr>
              <w:widowControl w:val="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5CC1E110" w14:textId="77777777" w:rsidR="00BB28C8" w:rsidRPr="00C0452F" w:rsidRDefault="00BB28C8" w:rsidP="00CE16CC">
            <w:pPr>
              <w:widowControl w:val="0"/>
              <w:rPr>
                <w:rFonts w:ascii="GHEA Grapalat" w:hAnsi="GHEA Grapalat" w:cs="Sylfaen"/>
                <w:sz w:val="18"/>
                <w:szCs w:val="18"/>
              </w:rPr>
            </w:pPr>
          </w:p>
        </w:tc>
        <w:tc>
          <w:tcPr>
            <w:tcW w:w="1784" w:type="dxa"/>
            <w:tcBorders>
              <w:top w:val="single" w:sz="4" w:space="0" w:color="000000"/>
              <w:left w:val="single" w:sz="4" w:space="0" w:color="auto"/>
              <w:bottom w:val="single" w:sz="4" w:space="0" w:color="000000"/>
              <w:right w:val="single" w:sz="4" w:space="0" w:color="000000"/>
            </w:tcBorders>
          </w:tcPr>
          <w:p w14:paraId="14E41DB3" w14:textId="77777777" w:rsidR="00BB28C8" w:rsidRPr="00C0452F" w:rsidRDefault="00BB28C8" w:rsidP="00CE16CC">
            <w:pPr>
              <w:widowControl w:val="0"/>
              <w:rPr>
                <w:rFonts w:ascii="GHEA Grapalat" w:hAnsi="GHEA Grapalat" w:cs="Sylfaen"/>
                <w:sz w:val="18"/>
                <w:szCs w:val="18"/>
              </w:rPr>
            </w:pPr>
          </w:p>
        </w:tc>
      </w:tr>
    </w:tbl>
    <w:p w14:paraId="4942A0C7" w14:textId="77777777" w:rsidR="00BB28C8" w:rsidRPr="00C0452F" w:rsidRDefault="00BB28C8" w:rsidP="00C303E1">
      <w:pPr>
        <w:widowControl w:val="0"/>
        <w:tabs>
          <w:tab w:val="left" w:pos="360"/>
          <w:tab w:val="left" w:pos="540"/>
        </w:tabs>
        <w:ind w:firstLine="567"/>
        <w:jc w:val="both"/>
        <w:rPr>
          <w:rFonts w:ascii="GHEA Grapalat" w:hAnsi="GHEA Grapalat" w:cs="Sylfaen"/>
          <w:sz w:val="20"/>
          <w:szCs w:val="20"/>
        </w:rPr>
      </w:pPr>
    </w:p>
    <w:p w14:paraId="3BD9EAF1" w14:textId="77777777" w:rsidR="00C303E1" w:rsidRPr="00C0452F" w:rsidRDefault="00BB28C8" w:rsidP="00CE0364">
      <w:pPr>
        <w:widowControl w:val="0"/>
        <w:tabs>
          <w:tab w:val="left" w:pos="360"/>
          <w:tab w:val="left" w:pos="540"/>
        </w:tabs>
        <w:ind w:firstLine="567"/>
        <w:jc w:val="both"/>
        <w:rPr>
          <w:rFonts w:ascii="GHEA Grapalat" w:hAnsi="GHEA Grapalat"/>
          <w:sz w:val="20"/>
          <w:szCs w:val="20"/>
        </w:rPr>
      </w:pPr>
      <w:r w:rsidRPr="00C0452F">
        <w:rPr>
          <w:rFonts w:ascii="GHEA Grapalat" w:hAnsi="GHEA Grapalat"/>
          <w:sz w:val="20"/>
          <w:szCs w:val="20"/>
        </w:rPr>
        <w:t>Настоящий акт составлен в 2 экземплярах, каждой из сторон предоставляется по одному экземпляру.</w:t>
      </w:r>
    </w:p>
    <w:p w14:paraId="1F92CDAE" w14:textId="77777777" w:rsidR="002A44CA" w:rsidRPr="00C0452F" w:rsidRDefault="002A44CA" w:rsidP="00C303E1">
      <w:pPr>
        <w:widowControl w:val="0"/>
        <w:tabs>
          <w:tab w:val="left" w:pos="360"/>
          <w:tab w:val="left" w:pos="540"/>
        </w:tabs>
        <w:ind w:firstLine="567"/>
        <w:jc w:val="center"/>
        <w:rPr>
          <w:rFonts w:ascii="GHEA Grapalat" w:hAnsi="GHEA Grapalat"/>
        </w:rPr>
      </w:pPr>
    </w:p>
    <w:p w14:paraId="7AA2C159" w14:textId="7FA60821" w:rsidR="00BB28C8" w:rsidRPr="00C0452F" w:rsidRDefault="00BB28C8" w:rsidP="00C303E1">
      <w:pPr>
        <w:widowControl w:val="0"/>
        <w:tabs>
          <w:tab w:val="left" w:pos="360"/>
          <w:tab w:val="left" w:pos="540"/>
        </w:tabs>
        <w:ind w:firstLine="567"/>
        <w:jc w:val="center"/>
        <w:rPr>
          <w:rFonts w:ascii="GHEA Grapalat" w:hAnsi="GHEA Grapalat"/>
        </w:rPr>
      </w:pPr>
      <w:r w:rsidRPr="00C0452F">
        <w:rPr>
          <w:rFonts w:ascii="GHEA Grapalat" w:hAnsi="GHEA Grapalat"/>
        </w:rPr>
        <w:t>СТОРОНЫ</w:t>
      </w:r>
    </w:p>
    <w:p w14:paraId="746D52E0" w14:textId="77777777" w:rsidR="002A44CA" w:rsidRPr="00C0452F" w:rsidRDefault="002A44CA" w:rsidP="00C303E1">
      <w:pPr>
        <w:widowControl w:val="0"/>
        <w:tabs>
          <w:tab w:val="left" w:pos="360"/>
          <w:tab w:val="left" w:pos="540"/>
        </w:tabs>
        <w:ind w:firstLine="567"/>
        <w:jc w:val="center"/>
        <w:rPr>
          <w:rFonts w:ascii="GHEA Grapalat" w:hAnsi="GHEA Grapalat"/>
          <w:sz w:val="20"/>
          <w:szCs w:val="20"/>
        </w:rPr>
      </w:pPr>
    </w:p>
    <w:p w14:paraId="50E068AB" w14:textId="77777777" w:rsidR="00BB28C8" w:rsidRPr="00C0452F" w:rsidRDefault="00BB28C8" w:rsidP="00C303E1">
      <w:pPr>
        <w:widowControl w:val="0"/>
        <w:tabs>
          <w:tab w:val="left" w:pos="360"/>
          <w:tab w:val="left" w:pos="540"/>
        </w:tabs>
        <w:jc w:val="center"/>
        <w:rPr>
          <w:rFonts w:ascii="GHEA Grapalat" w:hAnsi="GHEA Grapalat" w:cs="Sylfaen"/>
          <w:sz w:val="20"/>
          <w:szCs w:val="20"/>
        </w:rPr>
      </w:pPr>
    </w:p>
    <w:tbl>
      <w:tblPr>
        <w:tblW w:w="0" w:type="auto"/>
        <w:tblLook w:val="00A0" w:firstRow="1" w:lastRow="0" w:firstColumn="1" w:lastColumn="0" w:noHBand="0" w:noVBand="0"/>
      </w:tblPr>
      <w:tblGrid>
        <w:gridCol w:w="4448"/>
        <w:gridCol w:w="4838"/>
      </w:tblGrid>
      <w:tr w:rsidR="00BB28C8" w:rsidRPr="00C0452F" w14:paraId="6910EBA7" w14:textId="77777777" w:rsidTr="003D2146">
        <w:tc>
          <w:tcPr>
            <w:tcW w:w="4785" w:type="dxa"/>
          </w:tcPr>
          <w:p w14:paraId="4C1C5358" w14:textId="77777777" w:rsidR="00BB28C8" w:rsidRPr="00C0452F" w:rsidRDefault="00BB28C8" w:rsidP="00C303E1">
            <w:pPr>
              <w:widowControl w:val="0"/>
              <w:tabs>
                <w:tab w:val="left" w:pos="360"/>
                <w:tab w:val="left" w:pos="540"/>
              </w:tabs>
              <w:jc w:val="center"/>
              <w:rPr>
                <w:rFonts w:ascii="GHEA Grapalat" w:hAnsi="GHEA Grapalat" w:cs="Sylfaen"/>
                <w:b/>
                <w:bCs/>
                <w:sz w:val="20"/>
                <w:szCs w:val="20"/>
              </w:rPr>
            </w:pPr>
            <w:r w:rsidRPr="00C0452F">
              <w:rPr>
                <w:rFonts w:ascii="GHEA Grapalat" w:hAnsi="GHEA Grapalat"/>
                <w:b/>
                <w:sz w:val="20"/>
                <w:szCs w:val="20"/>
              </w:rPr>
              <w:t>Передал</w:t>
            </w:r>
          </w:p>
        </w:tc>
        <w:tc>
          <w:tcPr>
            <w:tcW w:w="5223" w:type="dxa"/>
          </w:tcPr>
          <w:p w14:paraId="75B62E08" w14:textId="77777777" w:rsidR="00BB28C8" w:rsidRPr="00C0452F" w:rsidRDefault="00BB28C8" w:rsidP="00C303E1">
            <w:pPr>
              <w:widowControl w:val="0"/>
              <w:tabs>
                <w:tab w:val="left" w:pos="360"/>
                <w:tab w:val="left" w:pos="540"/>
              </w:tabs>
              <w:jc w:val="center"/>
              <w:rPr>
                <w:rFonts w:ascii="GHEA Grapalat" w:hAnsi="GHEA Grapalat" w:cs="Sylfaen"/>
                <w:b/>
                <w:bCs/>
                <w:sz w:val="20"/>
                <w:szCs w:val="20"/>
              </w:rPr>
            </w:pPr>
            <w:r w:rsidRPr="00C0452F">
              <w:rPr>
                <w:rFonts w:ascii="GHEA Grapalat" w:hAnsi="GHEA Grapalat"/>
                <w:b/>
                <w:sz w:val="20"/>
                <w:szCs w:val="20"/>
              </w:rPr>
              <w:t>Принял</w:t>
            </w:r>
          </w:p>
        </w:tc>
      </w:tr>
    </w:tbl>
    <w:p w14:paraId="492D6485" w14:textId="77777777" w:rsidR="00BB28C8" w:rsidRPr="00C0452F" w:rsidRDefault="00BB28C8" w:rsidP="00C303E1">
      <w:pPr>
        <w:widowControl w:val="0"/>
        <w:tabs>
          <w:tab w:val="left" w:pos="360"/>
          <w:tab w:val="left" w:pos="540"/>
        </w:tabs>
        <w:jc w:val="right"/>
        <w:rPr>
          <w:rFonts w:ascii="GHEA Grapalat" w:hAnsi="GHEA Grapalat" w:cs="Sylfaen"/>
          <w:sz w:val="20"/>
          <w:szCs w:val="20"/>
        </w:rPr>
      </w:pPr>
      <w:r w:rsidRPr="00C0452F">
        <w:rPr>
          <w:rFonts w:ascii="GHEA Grapalat" w:hAnsi="GHEA Grapalat"/>
          <w:sz w:val="20"/>
          <w:szCs w:val="20"/>
        </w:rPr>
        <w:t>представитель, спроектировавший заявку:</w:t>
      </w:r>
    </w:p>
    <w:p w14:paraId="6D763002" w14:textId="77777777" w:rsidR="00BB28C8" w:rsidRPr="00C0452F" w:rsidRDefault="00BB28C8" w:rsidP="00C303E1">
      <w:pPr>
        <w:widowControl w:val="0"/>
        <w:jc w:val="center"/>
        <w:rPr>
          <w:rFonts w:ascii="GHEA Grapalat" w:hAnsi="GHEA Grapalat" w:cs="Sylfaen"/>
          <w:sz w:val="20"/>
          <w:szCs w:val="20"/>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BB28C8" w:rsidRPr="00C0452F" w14:paraId="30BEB830" w14:textId="77777777" w:rsidTr="003D2146">
        <w:trPr>
          <w:tblCellSpacing w:w="7" w:type="dxa"/>
          <w:jc w:val="center"/>
        </w:trPr>
        <w:tc>
          <w:tcPr>
            <w:tcW w:w="0" w:type="auto"/>
            <w:vAlign w:val="center"/>
          </w:tcPr>
          <w:p w14:paraId="6A1CB9EE" w14:textId="77777777" w:rsidR="00BB28C8" w:rsidRPr="00C0452F" w:rsidRDefault="00BB28C8" w:rsidP="00C303E1">
            <w:pPr>
              <w:widowControl w:val="0"/>
              <w:jc w:val="center"/>
              <w:rPr>
                <w:rFonts w:ascii="GHEA Grapalat" w:hAnsi="GHEA Grapalat" w:cs="GHEA Grapalat"/>
                <w:sz w:val="20"/>
                <w:szCs w:val="20"/>
              </w:rPr>
            </w:pPr>
            <w:r w:rsidRPr="00C0452F">
              <w:rPr>
                <w:rFonts w:ascii="GHEA Grapalat" w:hAnsi="GHEA Grapalat"/>
                <w:sz w:val="20"/>
                <w:szCs w:val="20"/>
              </w:rPr>
              <w:t xml:space="preserve">_________________________ </w:t>
            </w:r>
          </w:p>
          <w:p w14:paraId="6B15CD61" w14:textId="77777777" w:rsidR="00BB28C8" w:rsidRPr="00C0452F" w:rsidRDefault="00BB28C8" w:rsidP="00C303E1">
            <w:pPr>
              <w:widowControl w:val="0"/>
              <w:jc w:val="center"/>
              <w:rPr>
                <w:rFonts w:ascii="GHEA Grapalat" w:hAnsi="GHEA Grapalat" w:cs="GHEA Grapalat"/>
                <w:sz w:val="20"/>
                <w:szCs w:val="20"/>
                <w:vertAlign w:val="superscript"/>
              </w:rPr>
            </w:pPr>
            <w:r w:rsidRPr="00C0452F">
              <w:rPr>
                <w:rFonts w:ascii="GHEA Grapalat" w:hAnsi="GHEA Grapalat"/>
                <w:sz w:val="20"/>
                <w:szCs w:val="20"/>
                <w:vertAlign w:val="superscript"/>
              </w:rPr>
              <w:t>фамилия, имя</w:t>
            </w:r>
          </w:p>
        </w:tc>
        <w:tc>
          <w:tcPr>
            <w:tcW w:w="0" w:type="auto"/>
            <w:vAlign w:val="center"/>
          </w:tcPr>
          <w:p w14:paraId="3E74EDFC" w14:textId="77777777" w:rsidR="00BB28C8" w:rsidRPr="00C0452F" w:rsidRDefault="00BB28C8" w:rsidP="00C303E1">
            <w:pPr>
              <w:widowControl w:val="0"/>
              <w:jc w:val="center"/>
              <w:rPr>
                <w:rFonts w:ascii="GHEA Grapalat" w:hAnsi="GHEA Grapalat" w:cs="GHEA Grapalat"/>
                <w:sz w:val="20"/>
                <w:szCs w:val="20"/>
              </w:rPr>
            </w:pPr>
            <w:r w:rsidRPr="00C0452F">
              <w:rPr>
                <w:rFonts w:ascii="GHEA Grapalat" w:hAnsi="GHEA Grapalat"/>
                <w:sz w:val="20"/>
                <w:szCs w:val="20"/>
              </w:rPr>
              <w:t>________________________</w:t>
            </w:r>
          </w:p>
          <w:p w14:paraId="26DABE2E" w14:textId="77777777" w:rsidR="00BB28C8" w:rsidRPr="00C0452F" w:rsidRDefault="00BB28C8" w:rsidP="00C303E1">
            <w:pPr>
              <w:widowControl w:val="0"/>
              <w:jc w:val="center"/>
              <w:rPr>
                <w:rFonts w:ascii="GHEA Grapalat" w:hAnsi="GHEA Grapalat" w:cs="GHEA Grapalat"/>
                <w:sz w:val="20"/>
                <w:szCs w:val="20"/>
                <w:vertAlign w:val="superscript"/>
              </w:rPr>
            </w:pPr>
            <w:r w:rsidRPr="00C0452F">
              <w:rPr>
                <w:rFonts w:ascii="GHEA Grapalat" w:hAnsi="GHEA Grapalat"/>
                <w:sz w:val="20"/>
                <w:szCs w:val="20"/>
                <w:vertAlign w:val="superscript"/>
              </w:rPr>
              <w:t>фамилия, имя</w:t>
            </w:r>
          </w:p>
        </w:tc>
      </w:tr>
      <w:tr w:rsidR="00BB28C8" w:rsidRPr="00C0452F" w14:paraId="513C57FA" w14:textId="77777777" w:rsidTr="003D2146">
        <w:trPr>
          <w:tblCellSpacing w:w="7" w:type="dxa"/>
          <w:jc w:val="center"/>
        </w:trPr>
        <w:tc>
          <w:tcPr>
            <w:tcW w:w="0" w:type="auto"/>
            <w:vAlign w:val="center"/>
          </w:tcPr>
          <w:p w14:paraId="1FACDC3C" w14:textId="77777777" w:rsidR="00BB28C8" w:rsidRPr="00C0452F" w:rsidRDefault="00BB28C8" w:rsidP="00C303E1">
            <w:pPr>
              <w:widowControl w:val="0"/>
              <w:jc w:val="center"/>
              <w:rPr>
                <w:rFonts w:ascii="GHEA Grapalat" w:hAnsi="GHEA Grapalat" w:cs="GHEA Grapalat"/>
                <w:sz w:val="20"/>
                <w:szCs w:val="20"/>
                <w:lang w:val="en-US"/>
              </w:rPr>
            </w:pPr>
            <w:r w:rsidRPr="00C0452F">
              <w:rPr>
                <w:rFonts w:ascii="GHEA Grapalat" w:hAnsi="GHEA Grapalat"/>
                <w:sz w:val="20"/>
                <w:szCs w:val="20"/>
              </w:rPr>
              <w:t>_________________________</w:t>
            </w:r>
          </w:p>
          <w:p w14:paraId="4589B89F" w14:textId="77777777" w:rsidR="00BB28C8" w:rsidRPr="00C0452F" w:rsidRDefault="00BB28C8" w:rsidP="00C303E1">
            <w:pPr>
              <w:widowControl w:val="0"/>
              <w:jc w:val="center"/>
              <w:rPr>
                <w:rFonts w:ascii="GHEA Grapalat" w:hAnsi="GHEA Grapalat" w:cs="GHEA Grapalat"/>
                <w:sz w:val="20"/>
                <w:szCs w:val="20"/>
                <w:vertAlign w:val="superscript"/>
                <w:lang w:val="en-US"/>
              </w:rPr>
            </w:pPr>
            <w:r w:rsidRPr="00C0452F">
              <w:rPr>
                <w:rFonts w:ascii="GHEA Grapalat" w:hAnsi="GHEA Grapalat"/>
                <w:sz w:val="20"/>
                <w:szCs w:val="20"/>
                <w:vertAlign w:val="superscript"/>
              </w:rPr>
              <w:t>подпись</w:t>
            </w:r>
          </w:p>
        </w:tc>
        <w:tc>
          <w:tcPr>
            <w:tcW w:w="0" w:type="auto"/>
            <w:vAlign w:val="center"/>
          </w:tcPr>
          <w:p w14:paraId="4F7C88E6" w14:textId="77777777" w:rsidR="00BB28C8" w:rsidRPr="00C0452F" w:rsidRDefault="00BB28C8" w:rsidP="00C303E1">
            <w:pPr>
              <w:widowControl w:val="0"/>
              <w:jc w:val="center"/>
              <w:rPr>
                <w:rFonts w:ascii="GHEA Grapalat" w:hAnsi="GHEA Grapalat" w:cs="GHEA Grapalat"/>
                <w:sz w:val="20"/>
                <w:szCs w:val="20"/>
                <w:lang w:val="en-US"/>
              </w:rPr>
            </w:pPr>
            <w:r w:rsidRPr="00C0452F">
              <w:rPr>
                <w:rFonts w:ascii="GHEA Grapalat" w:hAnsi="GHEA Grapalat"/>
                <w:sz w:val="20"/>
                <w:szCs w:val="20"/>
              </w:rPr>
              <w:t>________________________</w:t>
            </w:r>
          </w:p>
          <w:p w14:paraId="779CB0EC" w14:textId="77777777" w:rsidR="00BB28C8" w:rsidRPr="00C0452F" w:rsidRDefault="00BB28C8" w:rsidP="00C303E1">
            <w:pPr>
              <w:widowControl w:val="0"/>
              <w:jc w:val="center"/>
              <w:rPr>
                <w:rFonts w:ascii="GHEA Grapalat" w:hAnsi="GHEA Grapalat" w:cs="GHEA Grapalat"/>
                <w:sz w:val="20"/>
                <w:szCs w:val="20"/>
                <w:vertAlign w:val="superscript"/>
              </w:rPr>
            </w:pPr>
            <w:r w:rsidRPr="00C0452F">
              <w:rPr>
                <w:rFonts w:ascii="GHEA Grapalat" w:hAnsi="GHEA Grapalat"/>
                <w:sz w:val="20"/>
                <w:szCs w:val="20"/>
                <w:vertAlign w:val="superscript"/>
              </w:rPr>
              <w:t>подпись</w:t>
            </w:r>
          </w:p>
        </w:tc>
      </w:tr>
    </w:tbl>
    <w:p w14:paraId="1307F09C" w14:textId="77777777" w:rsidR="00BB28C8" w:rsidRPr="00C0452F" w:rsidRDefault="00BB28C8" w:rsidP="00C303E1">
      <w:pPr>
        <w:widowControl w:val="0"/>
        <w:tabs>
          <w:tab w:val="left" w:pos="360"/>
          <w:tab w:val="left" w:pos="540"/>
        </w:tabs>
        <w:jc w:val="center"/>
        <w:rPr>
          <w:rFonts w:ascii="GHEA Grapalat" w:hAnsi="GHEA Grapalat" w:cs="Sylfaen"/>
          <w:b/>
          <w:bCs/>
          <w:sz w:val="20"/>
          <w:szCs w:val="20"/>
        </w:rPr>
      </w:pPr>
    </w:p>
    <w:p w14:paraId="32A63B88" w14:textId="77777777" w:rsidR="00BB28C8" w:rsidRPr="00C0452F" w:rsidRDefault="00BB28C8" w:rsidP="00BB28C8">
      <w:pPr>
        <w:pStyle w:val="norm"/>
        <w:widowControl w:val="0"/>
        <w:spacing w:after="160" w:line="360" w:lineRule="auto"/>
        <w:ind w:firstLine="567"/>
        <w:jc w:val="center"/>
        <w:rPr>
          <w:rFonts w:ascii="GHEA Grapalat" w:hAnsi="GHEA Grapalat"/>
          <w:b/>
          <w:sz w:val="24"/>
          <w:szCs w:val="24"/>
        </w:rPr>
      </w:pPr>
    </w:p>
    <w:p w14:paraId="2E46A65A" w14:textId="77777777" w:rsidR="00684668" w:rsidRPr="00C0452F" w:rsidRDefault="00684668">
      <w:pPr>
        <w:rPr>
          <w:rFonts w:ascii="GHEA Grapalat" w:hAnsi="GHEA Grapalat"/>
          <w:i/>
        </w:rPr>
      </w:pPr>
      <w:r w:rsidRPr="00C0452F">
        <w:rPr>
          <w:rFonts w:ascii="GHEA Grapalat" w:hAnsi="GHEA Grapalat"/>
          <w:i/>
        </w:rPr>
        <w:br w:type="page"/>
      </w:r>
    </w:p>
    <w:p w14:paraId="73EA7066" w14:textId="6C6E8558" w:rsidR="00C303E1" w:rsidRPr="00C0452F" w:rsidRDefault="00C303E1" w:rsidP="00C303E1">
      <w:pPr>
        <w:widowControl w:val="0"/>
        <w:ind w:firstLine="567"/>
        <w:jc w:val="right"/>
        <w:rPr>
          <w:rFonts w:ascii="GHEA Grapalat" w:hAnsi="GHEA Grapalat" w:cs="Arial"/>
          <w:iCs/>
          <w:sz w:val="20"/>
          <w:szCs w:val="20"/>
          <w:lang w:val="hy-AM"/>
        </w:rPr>
      </w:pPr>
      <w:r w:rsidRPr="00C0452F">
        <w:rPr>
          <w:rFonts w:ascii="GHEA Grapalat" w:hAnsi="GHEA Grapalat"/>
          <w:iCs/>
          <w:sz w:val="20"/>
          <w:szCs w:val="20"/>
        </w:rPr>
        <w:lastRenderedPageBreak/>
        <w:t xml:space="preserve">Приложение № </w:t>
      </w:r>
      <w:r w:rsidRPr="00C0452F">
        <w:rPr>
          <w:rFonts w:ascii="GHEA Grapalat" w:hAnsi="GHEA Grapalat"/>
          <w:iCs/>
          <w:sz w:val="20"/>
          <w:szCs w:val="20"/>
          <w:lang w:val="hy-AM"/>
        </w:rPr>
        <w:t>5</w:t>
      </w:r>
    </w:p>
    <w:p w14:paraId="03E6E182" w14:textId="77777777" w:rsidR="00C303E1" w:rsidRPr="00C0452F" w:rsidRDefault="00C303E1" w:rsidP="00C303E1">
      <w:pPr>
        <w:widowControl w:val="0"/>
        <w:ind w:firstLine="567"/>
        <w:jc w:val="right"/>
        <w:rPr>
          <w:rFonts w:ascii="GHEA Grapalat" w:hAnsi="GHEA Grapalat"/>
          <w:iCs/>
          <w:sz w:val="20"/>
          <w:szCs w:val="20"/>
          <w:lang w:val="hy-AM"/>
        </w:rPr>
      </w:pPr>
      <w:r w:rsidRPr="00C0452F">
        <w:rPr>
          <w:rFonts w:ascii="GHEA Grapalat" w:hAnsi="GHEA Grapalat"/>
          <w:iCs/>
          <w:sz w:val="20"/>
          <w:szCs w:val="20"/>
        </w:rPr>
        <w:t>к Договору под кодом</w:t>
      </w:r>
      <w:r w:rsidRPr="00C0452F">
        <w:rPr>
          <w:rFonts w:ascii="GHEA Grapalat" w:hAnsi="GHEA Grapalat"/>
          <w:iCs/>
          <w:sz w:val="20"/>
          <w:szCs w:val="20"/>
          <w:lang w:val="hy-AM"/>
        </w:rPr>
        <w:t xml:space="preserve"> </w:t>
      </w:r>
    </w:p>
    <w:p w14:paraId="4B65F3CB" w14:textId="77777777" w:rsidR="00C303E1" w:rsidRPr="00C0452F" w:rsidRDefault="00C303E1" w:rsidP="00C303E1">
      <w:pPr>
        <w:widowControl w:val="0"/>
        <w:ind w:firstLine="567"/>
        <w:jc w:val="right"/>
        <w:rPr>
          <w:rFonts w:ascii="GHEA Grapalat" w:hAnsi="GHEA Grapalat"/>
          <w:iCs/>
          <w:sz w:val="20"/>
          <w:szCs w:val="20"/>
          <w:lang w:val="hy-AM"/>
        </w:rPr>
      </w:pPr>
      <w:r w:rsidRPr="00C0452F">
        <w:rPr>
          <w:rFonts w:ascii="GHEA Grapalat" w:hAnsi="GHEA Grapalat"/>
          <w:b/>
          <w:iCs/>
          <w:sz w:val="20"/>
          <w:szCs w:val="20"/>
        </w:rPr>
        <w:t>HH NGN K BMAShDzB</w:t>
      </w:r>
      <w:r w:rsidRPr="00C0452F">
        <w:rPr>
          <w:rFonts w:ascii="GHEA Grapalat" w:hAnsi="GHEA Grapalat"/>
          <w:b/>
          <w:iCs/>
          <w:sz w:val="20"/>
          <w:szCs w:val="20"/>
          <w:lang w:val="hy-AM"/>
        </w:rPr>
        <w:t>-25</w:t>
      </w:r>
      <w:r w:rsidRPr="00C0452F">
        <w:rPr>
          <w:rFonts w:ascii="GHEA Grapalat" w:hAnsi="GHEA Grapalat"/>
          <w:b/>
          <w:iCs/>
          <w:sz w:val="20"/>
          <w:szCs w:val="20"/>
        </w:rPr>
        <w:t>/</w:t>
      </w:r>
      <w:r w:rsidRPr="00C0452F">
        <w:rPr>
          <w:rFonts w:ascii="GHEA Grapalat" w:hAnsi="GHEA Grapalat"/>
          <w:b/>
          <w:iCs/>
          <w:sz w:val="20"/>
          <w:szCs w:val="20"/>
          <w:lang w:val="hy-AM"/>
        </w:rPr>
        <w:t>5</w:t>
      </w:r>
      <w:r w:rsidRPr="00C0452F">
        <w:rPr>
          <w:rFonts w:ascii="GHEA Grapalat" w:hAnsi="GHEA Grapalat" w:cs="Arial"/>
          <w:iCs/>
          <w:sz w:val="20"/>
          <w:szCs w:val="20"/>
        </w:rPr>
        <w:br/>
      </w:r>
      <w:r w:rsidRPr="00C0452F">
        <w:rPr>
          <w:rFonts w:ascii="GHEA Grapalat" w:hAnsi="GHEA Grapalat"/>
          <w:iCs/>
          <w:sz w:val="20"/>
          <w:szCs w:val="20"/>
        </w:rPr>
        <w:t xml:space="preserve">заключенному " </w:t>
      </w:r>
      <w:r w:rsidRPr="00C0452F">
        <w:rPr>
          <w:rFonts w:ascii="GHEA Grapalat" w:hAnsi="GHEA Grapalat"/>
          <w:iCs/>
          <w:sz w:val="20"/>
          <w:szCs w:val="20"/>
          <w:lang w:val="hy-AM"/>
        </w:rPr>
        <w:t xml:space="preserve"> </w:t>
      </w:r>
      <w:r w:rsidRPr="00C0452F">
        <w:rPr>
          <w:rFonts w:ascii="GHEA Grapalat" w:hAnsi="GHEA Grapalat"/>
          <w:iCs/>
          <w:sz w:val="20"/>
          <w:szCs w:val="20"/>
        </w:rPr>
        <w:t>"  20</w:t>
      </w:r>
      <w:r w:rsidRPr="00C0452F">
        <w:rPr>
          <w:rFonts w:ascii="GHEA Grapalat" w:hAnsi="GHEA Grapalat"/>
          <w:iCs/>
          <w:sz w:val="20"/>
          <w:szCs w:val="20"/>
          <w:lang w:val="hy-AM"/>
        </w:rPr>
        <w:t>25</w:t>
      </w:r>
      <w:r w:rsidRPr="00C0452F">
        <w:rPr>
          <w:rFonts w:ascii="GHEA Grapalat" w:hAnsi="GHEA Grapalat"/>
          <w:iCs/>
          <w:sz w:val="20"/>
          <w:szCs w:val="20"/>
        </w:rPr>
        <w:t>г.</w:t>
      </w:r>
    </w:p>
    <w:p w14:paraId="0CFC7C4A" w14:textId="77777777" w:rsidR="00684668" w:rsidRPr="00C0452F" w:rsidRDefault="00684668" w:rsidP="00684668">
      <w:pPr>
        <w:jc w:val="center"/>
        <w:rPr>
          <w:rFonts w:ascii="GHEA Grapalat" w:hAnsi="GHEA Grapalat" w:cs="GHEA Grapalat"/>
          <w:lang w:val="hy-AM"/>
        </w:rPr>
      </w:pPr>
    </w:p>
    <w:p w14:paraId="4D38E5F1" w14:textId="77777777" w:rsidR="00684668" w:rsidRPr="00C0452F" w:rsidRDefault="00684668" w:rsidP="00684668">
      <w:pPr>
        <w:jc w:val="center"/>
        <w:rPr>
          <w:rFonts w:ascii="GHEA Grapalat" w:hAnsi="GHEA Grapalat" w:cs="GHEA Grapalat"/>
        </w:rPr>
      </w:pPr>
      <w:r w:rsidRPr="00C0452F">
        <w:rPr>
          <w:rFonts w:ascii="GHEA Grapalat" w:hAnsi="GHEA Grapalat" w:cs="GHEA Grapalat"/>
        </w:rPr>
        <w:t>УВЕДОМЛЕНИЕ</w:t>
      </w:r>
    </w:p>
    <w:p w14:paraId="1ADA3E32" w14:textId="77777777" w:rsidR="00684668" w:rsidRPr="00C0452F" w:rsidRDefault="00684668" w:rsidP="00684668">
      <w:pPr>
        <w:jc w:val="center"/>
        <w:rPr>
          <w:rFonts w:ascii="GHEA Grapalat" w:hAnsi="GHEA Grapalat" w:cs="GHEA Grapalat"/>
          <w:lang w:val="hy-AM"/>
        </w:rPr>
      </w:pPr>
    </w:p>
    <w:p w14:paraId="4190D05E" w14:textId="45F25E5B" w:rsidR="00684668" w:rsidRPr="00C0452F" w:rsidRDefault="00684668" w:rsidP="00684668">
      <w:pPr>
        <w:rPr>
          <w:rFonts w:ascii="GHEA Grapalat" w:hAnsi="GHEA Grapalat" w:cs="Arial"/>
          <w:sz w:val="20"/>
          <w:szCs w:val="20"/>
          <w:lang w:val="es-ES"/>
        </w:rPr>
      </w:pPr>
      <w:r w:rsidRPr="00C0452F">
        <w:rPr>
          <w:rFonts w:ascii="GHEA Grapalat" w:hAnsi="GHEA Grapalat"/>
          <w:u w:val="single"/>
          <w:lang w:val="es-ES"/>
        </w:rPr>
        <w:t xml:space="preserve">                                                                   </w:t>
      </w:r>
      <w:r w:rsidRPr="00C0452F">
        <w:rPr>
          <w:rFonts w:ascii="GHEA Grapalat" w:hAnsi="GHEA Grapalat"/>
          <w:lang w:val="es-ES"/>
        </w:rPr>
        <w:t xml:space="preserve"> </w:t>
      </w:r>
      <w:r w:rsidRPr="00C0452F">
        <w:rPr>
          <w:rFonts w:ascii="GHEA Grapalat" w:hAnsi="GHEA Grapalat"/>
        </w:rPr>
        <w:t>з</w:t>
      </w:r>
      <w:r w:rsidRPr="00C0452F">
        <w:rPr>
          <w:rFonts w:ascii="GHEA Grapalat" w:hAnsi="GHEA Grapalat" w:cs="Sylfaen"/>
          <w:sz w:val="20"/>
          <w:szCs w:val="20"/>
        </w:rPr>
        <w:t>аявляет, что</w:t>
      </w:r>
      <w:r w:rsidRPr="00C0452F">
        <w:rPr>
          <w:rFonts w:ascii="GHEA Grapalat" w:hAnsi="GHEA Grapalat" w:cs="Arial"/>
          <w:sz w:val="20"/>
          <w:szCs w:val="20"/>
        </w:rPr>
        <w:t>:</w:t>
      </w:r>
      <w:r w:rsidRPr="00C0452F">
        <w:rPr>
          <w:rFonts w:ascii="GHEA Grapalat" w:hAnsi="GHEA Grapalat" w:cs="Arial"/>
          <w:sz w:val="20"/>
          <w:szCs w:val="20"/>
          <w:lang w:val="es-ES"/>
        </w:rPr>
        <w:t xml:space="preserve">  </w:t>
      </w:r>
    </w:p>
    <w:p w14:paraId="6B967592" w14:textId="77777777" w:rsidR="00684668" w:rsidRPr="00C0452F" w:rsidRDefault="00684668" w:rsidP="00684668">
      <w:pPr>
        <w:rPr>
          <w:rFonts w:ascii="GHEA Grapalat" w:hAnsi="GHEA Grapalat" w:cs="Arial"/>
          <w:vertAlign w:val="superscript"/>
          <w:lang w:val="es-ES"/>
        </w:rPr>
      </w:pPr>
      <w:r w:rsidRPr="00C0452F">
        <w:rPr>
          <w:rFonts w:ascii="GHEA Grapalat" w:hAnsi="GHEA Grapalat"/>
          <w:vertAlign w:val="superscript"/>
          <w:lang w:val="es-ES"/>
        </w:rPr>
        <w:t xml:space="preserve">               </w:t>
      </w:r>
      <w:r w:rsidRPr="00C0452F">
        <w:rPr>
          <w:rFonts w:ascii="GHEA Grapalat" w:hAnsi="GHEA Grapalat"/>
          <w:lang w:val="es-ES"/>
        </w:rPr>
        <w:t xml:space="preserve">     </w:t>
      </w:r>
      <w:r w:rsidRPr="00C0452F">
        <w:rPr>
          <w:rFonts w:ascii="GHEA Grapalat" w:hAnsi="GHEA Grapalat" w:cs="Sylfaen"/>
          <w:vertAlign w:val="superscript"/>
        </w:rPr>
        <w:t>название</w:t>
      </w:r>
      <w:r w:rsidRPr="00C0452F">
        <w:rPr>
          <w:rFonts w:ascii="GHEA Grapalat" w:hAnsi="GHEA Grapalat" w:cs="Sylfaen"/>
          <w:vertAlign w:val="superscript"/>
          <w:lang w:val="es-ES"/>
        </w:rPr>
        <w:t xml:space="preserve"> финансового агента</w:t>
      </w:r>
    </w:p>
    <w:p w14:paraId="06295090" w14:textId="77777777" w:rsidR="00684668" w:rsidRPr="00C0452F" w:rsidRDefault="00684668" w:rsidP="00684668">
      <w:pPr>
        <w:rPr>
          <w:rFonts w:ascii="GHEA Grapalat" w:hAnsi="GHEA Grapalat"/>
          <w:vertAlign w:val="superscript"/>
          <w:lang w:val="es-ES"/>
        </w:rPr>
      </w:pPr>
    </w:p>
    <w:p w14:paraId="7A0454CA" w14:textId="09ECCB40" w:rsidR="00684668" w:rsidRPr="00C0452F" w:rsidRDefault="00684668" w:rsidP="00684668">
      <w:pPr>
        <w:pStyle w:val="aff3"/>
        <w:numPr>
          <w:ilvl w:val="0"/>
          <w:numId w:val="37"/>
        </w:numPr>
        <w:contextualSpacing/>
        <w:jc w:val="both"/>
        <w:rPr>
          <w:rFonts w:ascii="GHEA Grapalat" w:hAnsi="GHEA Grapalat"/>
          <w:u w:val="single"/>
          <w:lang w:val="es-ES"/>
        </w:rPr>
      </w:pPr>
      <w:r w:rsidRPr="00C0452F">
        <w:rPr>
          <w:rFonts w:ascii="GHEA Grapalat" w:hAnsi="GHEA Grapalat"/>
          <w:sz w:val="20"/>
          <w:szCs w:val="20"/>
        </w:rPr>
        <w:t>В рамках заключенного между</w:t>
      </w:r>
      <w:r w:rsidRPr="00C0452F">
        <w:rPr>
          <w:rFonts w:ascii="GHEA Grapalat" w:hAnsi="GHEA Grapalat"/>
        </w:rPr>
        <w:t xml:space="preserve">   ---------------------</w:t>
      </w:r>
      <w:r w:rsidRPr="00C0452F">
        <w:rPr>
          <w:rFonts w:ascii="GHEA Grapalat" w:hAnsi="GHEA Grapalat"/>
          <w:lang w:val="hy-AM"/>
        </w:rPr>
        <w:t xml:space="preserve"> </w:t>
      </w:r>
      <w:r w:rsidRPr="00C0452F">
        <w:rPr>
          <w:rFonts w:ascii="GHEA Grapalat" w:hAnsi="GHEA Grapalat"/>
          <w:sz w:val="20"/>
          <w:szCs w:val="20"/>
        </w:rPr>
        <w:t>- ом   и</w:t>
      </w:r>
      <w:r w:rsidRPr="00C0452F">
        <w:rPr>
          <w:rFonts w:ascii="GHEA Grapalat" w:hAnsi="GHEA Grapalat"/>
        </w:rPr>
        <w:t xml:space="preserve"> ------------------------ </w:t>
      </w:r>
      <w:r w:rsidRPr="00C0452F">
        <w:rPr>
          <w:rFonts w:ascii="GHEA Grapalat" w:hAnsi="GHEA Grapalat"/>
          <w:sz w:val="20"/>
          <w:szCs w:val="20"/>
        </w:rPr>
        <w:t>-ом</w:t>
      </w:r>
      <w:r w:rsidRPr="00C0452F">
        <w:rPr>
          <w:rFonts w:ascii="GHEA Grapalat" w:hAnsi="GHEA Grapalat"/>
        </w:rPr>
        <w:t xml:space="preserve">                              </w:t>
      </w:r>
    </w:p>
    <w:p w14:paraId="1335B73B" w14:textId="77777777" w:rsidR="00684668" w:rsidRPr="00C0452F" w:rsidRDefault="00684668" w:rsidP="00684668">
      <w:pPr>
        <w:rPr>
          <w:rFonts w:ascii="GHEA Grapalat" w:hAnsi="GHEA Grapalat" w:cs="Sylfaen"/>
          <w:vertAlign w:val="superscript"/>
        </w:rPr>
      </w:pPr>
      <w:r w:rsidRPr="00C0452F">
        <w:rPr>
          <w:rFonts w:ascii="GHEA Grapalat" w:hAnsi="GHEA Grapalat" w:cs="Sylfaen"/>
          <w:vertAlign w:val="superscript"/>
          <w:lang w:val="es-ES"/>
        </w:rPr>
        <w:t xml:space="preserve">                                                                                     </w:t>
      </w:r>
      <w:r w:rsidRPr="00C0452F">
        <w:rPr>
          <w:rFonts w:ascii="GHEA Grapalat" w:hAnsi="GHEA Grapalat" w:cs="Sylfaen"/>
          <w:vertAlign w:val="superscript"/>
        </w:rPr>
        <w:t xml:space="preserve">      название</w:t>
      </w:r>
      <w:r w:rsidRPr="00C0452F">
        <w:rPr>
          <w:rFonts w:ascii="GHEA Grapalat" w:hAnsi="GHEA Grapalat" w:cs="Sylfaen"/>
          <w:vertAlign w:val="superscript"/>
          <w:lang w:val="es-ES"/>
        </w:rPr>
        <w:t xml:space="preserve"> </w:t>
      </w:r>
      <w:r w:rsidR="0005376A" w:rsidRPr="00C0452F">
        <w:rPr>
          <w:rFonts w:ascii="GHEA Grapalat" w:hAnsi="GHEA Grapalat" w:cs="Sylfaen"/>
          <w:vertAlign w:val="superscript"/>
        </w:rPr>
        <w:t>заказчика</w:t>
      </w:r>
      <w:r w:rsidRPr="00C0452F">
        <w:rPr>
          <w:rFonts w:ascii="GHEA Grapalat" w:hAnsi="GHEA Grapalat" w:cs="Sylfaen"/>
          <w:vertAlign w:val="superscript"/>
        </w:rPr>
        <w:t xml:space="preserve">                      </w:t>
      </w:r>
      <w:r w:rsidRPr="00C0452F">
        <w:rPr>
          <w:rFonts w:ascii="GHEA Grapalat" w:hAnsi="GHEA Grapalat" w:cs="Sylfaen"/>
          <w:vertAlign w:val="superscript"/>
          <w:lang w:val="hy-AM"/>
        </w:rPr>
        <w:t xml:space="preserve">            </w:t>
      </w:r>
      <w:r w:rsidRPr="00C0452F">
        <w:rPr>
          <w:rFonts w:ascii="GHEA Grapalat" w:hAnsi="GHEA Grapalat" w:cs="Sylfaen"/>
          <w:vertAlign w:val="superscript"/>
        </w:rPr>
        <w:t>название</w:t>
      </w:r>
      <w:r w:rsidRPr="00C0452F">
        <w:rPr>
          <w:rFonts w:ascii="GHEA Grapalat" w:hAnsi="GHEA Grapalat" w:cs="Sylfaen"/>
          <w:vertAlign w:val="superscript"/>
          <w:lang w:val="es-ES"/>
        </w:rPr>
        <w:t xml:space="preserve"> </w:t>
      </w:r>
      <w:r w:rsidR="00B05EC7" w:rsidRPr="00C0452F">
        <w:rPr>
          <w:rFonts w:ascii="GHEA Grapalat" w:hAnsi="GHEA Grapalat" w:cs="Sylfaen"/>
          <w:vertAlign w:val="superscript"/>
        </w:rPr>
        <w:t>подрядчика</w:t>
      </w:r>
    </w:p>
    <w:p w14:paraId="0EC31101" w14:textId="372E8392" w:rsidR="00684668" w:rsidRPr="00C0452F" w:rsidRDefault="00684668" w:rsidP="00684668">
      <w:pPr>
        <w:rPr>
          <w:rFonts w:ascii="GHEA Grapalat" w:hAnsi="GHEA Grapalat" w:cs="Sylfaen"/>
          <w:vertAlign w:val="superscript"/>
        </w:rPr>
      </w:pPr>
      <w:r w:rsidRPr="00C0452F">
        <w:rPr>
          <w:rFonts w:ascii="GHEA Grapalat" w:hAnsi="GHEA Grapalat" w:cs="Sylfaen"/>
          <w:sz w:val="20"/>
          <w:szCs w:val="20"/>
          <w:lang w:val="es-ES"/>
        </w:rPr>
        <w:t xml:space="preserve">   «--»</w:t>
      </w:r>
      <w:r w:rsidRPr="00C0452F">
        <w:rPr>
          <w:rFonts w:ascii="GHEA Grapalat" w:hAnsi="GHEA Grapalat" w:cs="Sylfaen"/>
          <w:sz w:val="20"/>
          <w:szCs w:val="20"/>
        </w:rPr>
        <w:t xml:space="preserve"> </w:t>
      </w:r>
      <w:r w:rsidRPr="00C0452F">
        <w:rPr>
          <w:rFonts w:ascii="GHEA Grapalat" w:hAnsi="GHEA Grapalat" w:cs="Sylfaen"/>
          <w:sz w:val="20"/>
          <w:szCs w:val="20"/>
          <w:lang w:val="es-ES"/>
        </w:rPr>
        <w:t>20</w:t>
      </w:r>
      <w:r w:rsidR="00370F27" w:rsidRPr="00C0452F">
        <w:rPr>
          <w:rFonts w:ascii="GHEA Grapalat" w:hAnsi="GHEA Grapalat" w:cs="Sylfaen"/>
          <w:sz w:val="20"/>
          <w:szCs w:val="20"/>
          <w:lang w:val="es-ES"/>
        </w:rPr>
        <w:t>25</w:t>
      </w:r>
      <w:r w:rsidRPr="00C0452F">
        <w:rPr>
          <w:rFonts w:ascii="GHEA Grapalat" w:hAnsi="GHEA Grapalat" w:cs="Sylfaen"/>
          <w:sz w:val="20"/>
          <w:szCs w:val="20"/>
        </w:rPr>
        <w:t>г</w:t>
      </w:r>
      <w:r w:rsidRPr="00C0452F">
        <w:rPr>
          <w:rFonts w:ascii="GHEA Grapalat" w:hAnsi="GHEA Grapalat" w:cs="Sylfaen"/>
          <w:sz w:val="20"/>
          <w:szCs w:val="20"/>
          <w:lang w:val="es-ES"/>
        </w:rPr>
        <w:t>.</w:t>
      </w:r>
      <w:r w:rsidRPr="00C0452F">
        <w:rPr>
          <w:rFonts w:ascii="GHEA Grapalat" w:hAnsi="GHEA Grapalat" w:cs="Sylfaen"/>
          <w:sz w:val="20"/>
          <w:szCs w:val="20"/>
        </w:rPr>
        <w:t xml:space="preserve">договора под кодом </w:t>
      </w:r>
      <w:r w:rsidRPr="00C0452F">
        <w:rPr>
          <w:rFonts w:ascii="GHEA Grapalat" w:hAnsi="GHEA Grapalat" w:cs="Sylfaen"/>
          <w:sz w:val="20"/>
          <w:szCs w:val="20"/>
          <w:lang w:val="es-ES"/>
        </w:rPr>
        <w:t xml:space="preserve"> </w:t>
      </w:r>
      <w:r w:rsidRPr="00C0452F">
        <w:rPr>
          <w:rFonts w:ascii="GHEA Grapalat" w:hAnsi="GHEA Grapalat"/>
          <w:i/>
          <w:sz w:val="20"/>
          <w:szCs w:val="20"/>
          <w:lang w:val="af-ZA"/>
        </w:rPr>
        <w:t>___</w:t>
      </w:r>
      <w:r w:rsidRPr="00C0452F">
        <w:rPr>
          <w:rFonts w:ascii="GHEA Grapalat" w:hAnsi="GHEA Grapalat" w:cs="Arial"/>
          <w:i/>
          <w:sz w:val="20"/>
          <w:szCs w:val="20"/>
          <w:shd w:val="clear" w:color="auto" w:fill="FFFFFF"/>
          <w:lang w:val="hy-AM"/>
        </w:rPr>
        <w:t>«________»</w:t>
      </w:r>
      <w:r w:rsidRPr="00C0452F">
        <w:rPr>
          <w:rFonts w:ascii="GHEA Grapalat" w:hAnsi="GHEA Grapalat"/>
          <w:i/>
          <w:sz w:val="20"/>
          <w:szCs w:val="20"/>
          <w:u w:val="single"/>
        </w:rPr>
        <w:t xml:space="preserve">__ </w:t>
      </w:r>
      <w:r w:rsidRPr="00C0452F">
        <w:rPr>
          <w:rFonts w:ascii="GHEA Grapalat" w:hAnsi="GHEA Grapalat"/>
          <w:sz w:val="20"/>
          <w:szCs w:val="20"/>
        </w:rPr>
        <w:t>(</w:t>
      </w:r>
      <w:r w:rsidRPr="00C0452F">
        <w:rPr>
          <w:rFonts w:ascii="GHEA Grapalat" w:hAnsi="GHEA Grapalat" w:cs="Sylfaen"/>
          <w:sz w:val="20"/>
          <w:szCs w:val="20"/>
        </w:rPr>
        <w:t>далее-Договор</w:t>
      </w:r>
      <w:r w:rsidRPr="00C0452F">
        <w:rPr>
          <w:rFonts w:ascii="GHEA Grapalat" w:hAnsi="GHEA Grapalat" w:cs="Sylfaen"/>
          <w:sz w:val="20"/>
          <w:szCs w:val="20"/>
          <w:lang w:val="es-ES"/>
        </w:rPr>
        <w:t>)</w:t>
      </w:r>
      <w:r w:rsidRPr="00C0452F">
        <w:rPr>
          <w:rFonts w:ascii="GHEA Grapalat" w:hAnsi="GHEA Grapalat" w:cs="Sylfaen"/>
          <w:sz w:val="20"/>
          <w:szCs w:val="20"/>
        </w:rPr>
        <w:t xml:space="preserve">, между мной </w:t>
      </w:r>
      <w:r w:rsidRPr="00C0452F">
        <w:rPr>
          <w:rFonts w:ascii="GHEA Grapalat" w:hAnsi="GHEA Grapalat" w:cs="Sylfaen"/>
          <w:sz w:val="20"/>
          <w:szCs w:val="20"/>
          <w:lang w:val="hy-AM"/>
        </w:rPr>
        <w:t xml:space="preserve"> </w:t>
      </w:r>
      <w:r w:rsidRPr="00C0452F">
        <w:rPr>
          <w:rFonts w:ascii="GHEA Grapalat" w:hAnsi="GHEA Grapalat" w:cs="Sylfaen"/>
          <w:sz w:val="20"/>
          <w:szCs w:val="20"/>
        </w:rPr>
        <w:t>и ------------- - ом</w:t>
      </w:r>
    </w:p>
    <w:p w14:paraId="6C6FFA2C" w14:textId="77777777" w:rsidR="00684668" w:rsidRPr="00C0452F" w:rsidRDefault="00684668" w:rsidP="00684668">
      <w:pPr>
        <w:rPr>
          <w:rFonts w:ascii="GHEA Grapalat" w:hAnsi="GHEA Grapalat"/>
          <w:u w:val="single"/>
          <w:lang w:val="es-ES"/>
        </w:rPr>
      </w:pPr>
      <w:r w:rsidRPr="00C0452F">
        <w:rPr>
          <w:rFonts w:ascii="GHEA Grapalat" w:hAnsi="GHEA Grapalat" w:cs="Sylfaen"/>
          <w:vertAlign w:val="superscript"/>
        </w:rPr>
        <w:t xml:space="preserve">                                                                                                                                                               </w:t>
      </w:r>
      <w:r w:rsidRPr="00C0452F">
        <w:rPr>
          <w:rFonts w:ascii="GHEA Grapalat" w:hAnsi="GHEA Grapalat" w:cs="Sylfaen"/>
          <w:vertAlign w:val="superscript"/>
          <w:lang w:val="hy-AM"/>
        </w:rPr>
        <w:t xml:space="preserve">            </w:t>
      </w:r>
      <w:r w:rsidRPr="00C0452F">
        <w:rPr>
          <w:rFonts w:ascii="GHEA Grapalat" w:hAnsi="GHEA Grapalat" w:cs="Sylfaen"/>
          <w:vertAlign w:val="superscript"/>
        </w:rPr>
        <w:t>название</w:t>
      </w:r>
      <w:r w:rsidRPr="00C0452F">
        <w:rPr>
          <w:rFonts w:ascii="GHEA Grapalat" w:hAnsi="GHEA Grapalat" w:cs="Sylfaen"/>
          <w:vertAlign w:val="superscript"/>
          <w:lang w:val="es-ES"/>
        </w:rPr>
        <w:t xml:space="preserve"> </w:t>
      </w:r>
      <w:r w:rsidR="00B05EC7" w:rsidRPr="00C0452F">
        <w:rPr>
          <w:rFonts w:ascii="GHEA Grapalat" w:hAnsi="GHEA Grapalat" w:cs="Sylfaen"/>
          <w:vertAlign w:val="superscript"/>
        </w:rPr>
        <w:t>подрядчика</w:t>
      </w:r>
    </w:p>
    <w:p w14:paraId="1EDD6DA3" w14:textId="1E19C218" w:rsidR="00684668" w:rsidRPr="00C0452F" w:rsidRDefault="00684668" w:rsidP="00376D95">
      <w:pPr>
        <w:rPr>
          <w:rFonts w:ascii="GHEA Grapalat" w:hAnsi="GHEA Grapalat" w:cs="Sylfaen"/>
          <w:sz w:val="20"/>
          <w:szCs w:val="20"/>
          <w:lang w:val="es-ES"/>
        </w:rPr>
      </w:pPr>
      <w:r w:rsidRPr="00C0452F">
        <w:rPr>
          <w:rFonts w:ascii="GHEA Grapalat" w:hAnsi="GHEA Grapalat"/>
          <w:u w:val="single"/>
          <w:lang w:val="es-ES"/>
        </w:rPr>
        <w:tab/>
      </w:r>
      <w:r w:rsidRPr="00C0452F">
        <w:rPr>
          <w:rFonts w:ascii="GHEA Grapalat" w:hAnsi="GHEA Grapalat" w:cs="Sylfaen"/>
          <w:sz w:val="20"/>
          <w:szCs w:val="20"/>
          <w:lang w:val="es-ES"/>
        </w:rPr>
        <w:t xml:space="preserve"> «--»  20</w:t>
      </w:r>
      <w:r w:rsidR="00C303E1" w:rsidRPr="00C0452F">
        <w:rPr>
          <w:rFonts w:ascii="GHEA Grapalat" w:hAnsi="GHEA Grapalat" w:cs="Sylfaen"/>
          <w:sz w:val="20"/>
          <w:szCs w:val="20"/>
          <w:lang w:val="hy-AM"/>
        </w:rPr>
        <w:t>25</w:t>
      </w:r>
      <w:r w:rsidR="00376D95" w:rsidRPr="00C0452F">
        <w:rPr>
          <w:rFonts w:ascii="GHEA Grapalat" w:hAnsi="GHEA Grapalat" w:cs="Sylfaen"/>
          <w:sz w:val="20"/>
          <w:szCs w:val="20"/>
          <w:lang w:val="hy-AM"/>
        </w:rPr>
        <w:t xml:space="preserve"> </w:t>
      </w:r>
      <w:r w:rsidRPr="00C0452F">
        <w:rPr>
          <w:rFonts w:ascii="GHEA Grapalat" w:hAnsi="GHEA Grapalat" w:cs="Sylfaen"/>
          <w:sz w:val="20"/>
          <w:szCs w:val="20"/>
        </w:rPr>
        <w:t xml:space="preserve">года </w:t>
      </w:r>
      <w:r w:rsidRPr="00C0452F">
        <w:rPr>
          <w:rFonts w:ascii="GHEA Grapalat" w:hAnsi="GHEA Grapalat" w:cs="Sylfaen"/>
          <w:sz w:val="20"/>
          <w:szCs w:val="20"/>
          <w:lang w:val="es-ES"/>
        </w:rPr>
        <w:t xml:space="preserve"> </w:t>
      </w:r>
      <w:r w:rsidRPr="00C0452F">
        <w:rPr>
          <w:rFonts w:ascii="GHEA Grapalat" w:hAnsi="GHEA Grapalat"/>
          <w:sz w:val="20"/>
          <w:szCs w:val="20"/>
        </w:rPr>
        <w:t>заключен</w:t>
      </w:r>
      <w:r w:rsidRPr="00C0452F">
        <w:rPr>
          <w:rFonts w:ascii="GHEA Grapalat" w:hAnsi="GHEA Grapalat" w:cs="Sylfaen"/>
          <w:sz w:val="20"/>
          <w:szCs w:val="20"/>
          <w:lang w:val="es-ES"/>
        </w:rPr>
        <w:t xml:space="preserve"> </w:t>
      </w:r>
      <w:r w:rsidRPr="00C0452F">
        <w:rPr>
          <w:rFonts w:ascii="GHEA Grapalat" w:hAnsi="GHEA Grapalat" w:cs="Sylfaen"/>
          <w:sz w:val="20"/>
          <w:szCs w:val="20"/>
        </w:rPr>
        <w:t xml:space="preserve">договор факторинга под кодом </w:t>
      </w:r>
      <w:r w:rsidRPr="00C0452F">
        <w:rPr>
          <w:rFonts w:ascii="GHEA Grapalat" w:hAnsi="GHEA Grapalat"/>
          <w:lang w:val="es-ES"/>
        </w:rPr>
        <w:t>«</w:t>
      </w:r>
      <w:r w:rsidR="00376D95" w:rsidRPr="00C0452F">
        <w:rPr>
          <w:rFonts w:ascii="GHEA Grapalat" w:hAnsi="GHEA Grapalat"/>
          <w:b/>
          <w:iCs/>
          <w:sz w:val="20"/>
          <w:szCs w:val="20"/>
        </w:rPr>
        <w:t>HH NGN K BMAShDzB</w:t>
      </w:r>
      <w:r w:rsidR="00376D95" w:rsidRPr="00C0452F">
        <w:rPr>
          <w:rFonts w:ascii="GHEA Grapalat" w:hAnsi="GHEA Grapalat"/>
          <w:b/>
          <w:iCs/>
          <w:sz w:val="20"/>
          <w:szCs w:val="20"/>
          <w:lang w:val="hy-AM"/>
        </w:rPr>
        <w:t>-25</w:t>
      </w:r>
      <w:r w:rsidR="00376D95" w:rsidRPr="00C0452F">
        <w:rPr>
          <w:rFonts w:ascii="GHEA Grapalat" w:hAnsi="GHEA Grapalat"/>
          <w:b/>
          <w:iCs/>
          <w:sz w:val="20"/>
          <w:szCs w:val="20"/>
        </w:rPr>
        <w:t>/</w:t>
      </w:r>
      <w:r w:rsidR="00376D95" w:rsidRPr="00C0452F">
        <w:rPr>
          <w:rFonts w:ascii="GHEA Grapalat" w:hAnsi="GHEA Grapalat"/>
          <w:b/>
          <w:iCs/>
          <w:sz w:val="20"/>
          <w:szCs w:val="20"/>
          <w:lang w:val="hy-AM"/>
        </w:rPr>
        <w:t>5</w:t>
      </w:r>
      <w:r w:rsidRPr="00C0452F">
        <w:rPr>
          <w:rFonts w:ascii="GHEA Grapalat" w:hAnsi="GHEA Grapalat"/>
          <w:lang w:val="es-ES"/>
        </w:rPr>
        <w:t>»</w:t>
      </w:r>
      <w:r w:rsidRPr="00C0452F">
        <w:rPr>
          <w:rFonts w:ascii="GHEA Grapalat" w:hAnsi="GHEA Grapalat"/>
        </w:rPr>
        <w:t>.</w:t>
      </w:r>
      <w:r w:rsidRPr="00C0452F">
        <w:rPr>
          <w:rFonts w:ascii="GHEA Grapalat" w:hAnsi="GHEA Grapalat" w:cs="Sylfaen"/>
          <w:sz w:val="20"/>
          <w:szCs w:val="20"/>
          <w:lang w:val="es-ES"/>
        </w:rPr>
        <w:t xml:space="preserve"> </w:t>
      </w:r>
    </w:p>
    <w:p w14:paraId="2FC3BF3D" w14:textId="77777777" w:rsidR="00684668" w:rsidRPr="00C0452F" w:rsidRDefault="00684668" w:rsidP="00684668">
      <w:pPr>
        <w:rPr>
          <w:rFonts w:ascii="GHEA Grapalat" w:hAnsi="GHEA Grapalat" w:cs="Sylfaen"/>
          <w:sz w:val="20"/>
          <w:szCs w:val="20"/>
          <w:lang w:val="es-ES"/>
        </w:rPr>
      </w:pPr>
    </w:p>
    <w:p w14:paraId="038C4368" w14:textId="77777777" w:rsidR="00684668" w:rsidRPr="00C0452F" w:rsidRDefault="00684668" w:rsidP="00684668">
      <w:pPr>
        <w:pStyle w:val="aff3"/>
        <w:numPr>
          <w:ilvl w:val="0"/>
          <w:numId w:val="37"/>
        </w:numPr>
        <w:contextualSpacing/>
        <w:jc w:val="both"/>
        <w:rPr>
          <w:rFonts w:ascii="GHEA Grapalat" w:hAnsi="GHEA Grapalat" w:cs="Sylfaen"/>
          <w:sz w:val="20"/>
          <w:szCs w:val="20"/>
        </w:rPr>
      </w:pPr>
      <w:r w:rsidRPr="00C0452F">
        <w:rPr>
          <w:rFonts w:ascii="GHEA Grapalat" w:hAnsi="GHEA Grapalat" w:cs="Sylfaen"/>
          <w:sz w:val="20"/>
          <w:szCs w:val="20"/>
        </w:rPr>
        <w:t>Согласен с условиями изложенными в пункте 8.12 .</w:t>
      </w:r>
    </w:p>
    <w:p w14:paraId="3702A1C2" w14:textId="77777777" w:rsidR="00684668" w:rsidRPr="00C0452F" w:rsidRDefault="00684668" w:rsidP="00684668">
      <w:pPr>
        <w:jc w:val="center"/>
        <w:rPr>
          <w:rFonts w:ascii="GHEA Grapalat" w:hAnsi="GHEA Grapalat" w:cs="GHEA Grapalat"/>
          <w:lang w:val="es-ES"/>
        </w:rPr>
      </w:pPr>
    </w:p>
    <w:p w14:paraId="7B04530F" w14:textId="77777777" w:rsidR="00684668" w:rsidRPr="00C0452F" w:rsidRDefault="00684668" w:rsidP="00684668">
      <w:pPr>
        <w:jc w:val="center"/>
        <w:rPr>
          <w:rFonts w:ascii="GHEA Grapalat" w:hAnsi="GHEA Grapalat" w:cs="Sylfaen"/>
          <w:b/>
          <w:lang w:val="es-ES"/>
        </w:rPr>
      </w:pPr>
    </w:p>
    <w:p w14:paraId="6FF36081" w14:textId="77777777" w:rsidR="00684668" w:rsidRPr="00C0452F" w:rsidRDefault="00684668" w:rsidP="00684668">
      <w:pPr>
        <w:ind w:left="720" w:firstLine="720"/>
        <w:rPr>
          <w:rFonts w:ascii="GHEA Grapalat" w:hAnsi="GHEA Grapalat"/>
          <w:sz w:val="20"/>
          <w:lang w:val="hy-AM"/>
        </w:rPr>
      </w:pPr>
      <w:r w:rsidRPr="00C0452F">
        <w:rPr>
          <w:rFonts w:ascii="GHEA Grapalat" w:hAnsi="GHEA Grapalat"/>
          <w:sz w:val="20"/>
          <w:lang w:val="es-ES"/>
        </w:rPr>
        <w:t xml:space="preserve">     </w:t>
      </w:r>
      <w:r w:rsidRPr="00C0452F">
        <w:rPr>
          <w:rFonts w:ascii="GHEA Grapalat" w:hAnsi="GHEA Grapalat"/>
          <w:sz w:val="20"/>
          <w:lang w:val="hy-AM"/>
        </w:rPr>
        <w:t xml:space="preserve">___________________________________________ </w:t>
      </w:r>
      <w:r w:rsidRPr="00C0452F">
        <w:rPr>
          <w:rFonts w:ascii="GHEA Grapalat" w:hAnsi="GHEA Grapalat"/>
          <w:sz w:val="20"/>
          <w:lang w:val="hy-AM"/>
        </w:rPr>
        <w:tab/>
        <w:t xml:space="preserve">        </w:t>
      </w:r>
      <w:r w:rsidRPr="00C0452F">
        <w:rPr>
          <w:rFonts w:ascii="GHEA Grapalat" w:hAnsi="GHEA Grapalat"/>
          <w:sz w:val="20"/>
          <w:lang w:val="es-ES"/>
        </w:rPr>
        <w:t xml:space="preserve">      </w:t>
      </w:r>
      <w:r w:rsidRPr="00C0452F">
        <w:rPr>
          <w:rFonts w:ascii="GHEA Grapalat" w:hAnsi="GHEA Grapalat"/>
          <w:sz w:val="20"/>
          <w:lang w:val="hy-AM"/>
        </w:rPr>
        <w:t xml:space="preserve">_____________ </w:t>
      </w:r>
    </w:p>
    <w:p w14:paraId="66CA3104" w14:textId="77777777" w:rsidR="00684668" w:rsidRPr="00C0452F" w:rsidRDefault="00684668" w:rsidP="00684668">
      <w:pPr>
        <w:rPr>
          <w:rFonts w:ascii="GHEA Grapalat" w:hAnsi="GHEA Grapalat"/>
          <w:sz w:val="20"/>
          <w:vertAlign w:val="superscript"/>
          <w:lang w:val="hy-AM"/>
        </w:rPr>
      </w:pPr>
      <w:r w:rsidRPr="00C0452F">
        <w:rPr>
          <w:rFonts w:ascii="GHEA Grapalat" w:hAnsi="GHEA Grapalat"/>
          <w:sz w:val="20"/>
          <w:vertAlign w:val="superscript"/>
        </w:rPr>
        <w:t xml:space="preserve">                                                </w:t>
      </w:r>
      <w:r w:rsidRPr="00C0452F">
        <w:rPr>
          <w:rFonts w:ascii="GHEA Grapalat" w:hAnsi="GHEA Grapalat"/>
          <w:sz w:val="20"/>
          <w:vertAlign w:val="superscript"/>
          <w:lang w:val="hy-AM"/>
        </w:rPr>
        <w:t>название финансового агента (должность руководителя, имя, фамилия)</w:t>
      </w:r>
      <w:r w:rsidRPr="00C0452F">
        <w:rPr>
          <w:rFonts w:ascii="GHEA Grapalat" w:hAnsi="GHEA Grapalat"/>
          <w:sz w:val="20"/>
          <w:vertAlign w:val="superscript"/>
        </w:rPr>
        <w:t xml:space="preserve">                                                         подпись</w:t>
      </w:r>
      <w:r w:rsidRPr="00C0452F">
        <w:rPr>
          <w:rFonts w:ascii="GHEA Grapalat" w:hAnsi="GHEA Grapalat"/>
          <w:sz w:val="20"/>
          <w:vertAlign w:val="superscript"/>
          <w:lang w:val="hy-AM"/>
        </w:rPr>
        <w:t xml:space="preserve">                                                                                                                                                                                                                       </w:t>
      </w:r>
    </w:p>
    <w:p w14:paraId="75C765E7" w14:textId="77777777" w:rsidR="00684668" w:rsidRPr="00C0452F" w:rsidRDefault="00684668" w:rsidP="00684668">
      <w:pPr>
        <w:jc w:val="right"/>
        <w:rPr>
          <w:rFonts w:ascii="GHEA Grapalat" w:hAnsi="GHEA Grapalat"/>
          <w:sz w:val="20"/>
          <w:lang w:val="hy-AM"/>
        </w:rPr>
      </w:pPr>
      <w:r w:rsidRPr="00C0452F">
        <w:rPr>
          <w:rFonts w:ascii="GHEA Grapalat" w:hAnsi="GHEA Grapalat"/>
          <w:sz w:val="20"/>
          <w:lang w:val="hy-AM"/>
        </w:rPr>
        <w:t xml:space="preserve">    </w:t>
      </w:r>
    </w:p>
    <w:p w14:paraId="7D9D4DFE" w14:textId="77777777" w:rsidR="00684668" w:rsidRPr="00C0452F" w:rsidRDefault="00684668" w:rsidP="00684668">
      <w:pPr>
        <w:jc w:val="center"/>
        <w:rPr>
          <w:rFonts w:ascii="GHEA Grapalat" w:hAnsi="GHEA Grapalat" w:cs="Sylfaen"/>
          <w:sz w:val="16"/>
          <w:szCs w:val="16"/>
          <w:lang w:val="es-ES"/>
        </w:rPr>
      </w:pPr>
      <w:r w:rsidRPr="00C0452F">
        <w:rPr>
          <w:rFonts w:ascii="GHEA Grapalat" w:hAnsi="GHEA Grapalat"/>
          <w:sz w:val="16"/>
          <w:szCs w:val="16"/>
        </w:rPr>
        <w:t xml:space="preserve">                                                                                                      М. П.</w:t>
      </w:r>
      <w:r w:rsidRPr="00C0452F">
        <w:rPr>
          <w:rFonts w:ascii="GHEA Grapalat" w:hAnsi="GHEA Grapalat" w:cs="Sylfaen"/>
          <w:sz w:val="16"/>
          <w:szCs w:val="16"/>
          <w:lang w:val="es-ES"/>
        </w:rPr>
        <w:t xml:space="preserve"> (</w:t>
      </w:r>
      <w:r w:rsidRPr="00C0452F">
        <w:rPr>
          <w:rFonts w:ascii="GHEA Grapalat" w:hAnsi="GHEA Grapalat" w:cs="Sylfaen"/>
          <w:sz w:val="16"/>
          <w:szCs w:val="16"/>
        </w:rPr>
        <w:t>при наличии</w:t>
      </w:r>
      <w:r w:rsidRPr="00C0452F">
        <w:rPr>
          <w:rFonts w:ascii="GHEA Grapalat" w:hAnsi="GHEA Grapalat" w:cs="Sylfaen"/>
          <w:sz w:val="16"/>
          <w:szCs w:val="16"/>
          <w:lang w:val="es-ES"/>
        </w:rPr>
        <w:t>)</w:t>
      </w:r>
    </w:p>
    <w:p w14:paraId="16C60BE0" w14:textId="77777777" w:rsidR="00684668" w:rsidRPr="00C0452F" w:rsidRDefault="00684668" w:rsidP="00684668">
      <w:pPr>
        <w:jc w:val="center"/>
        <w:rPr>
          <w:rFonts w:ascii="GHEA Grapalat" w:hAnsi="GHEA Grapalat" w:cs="Sylfaen"/>
          <w:sz w:val="16"/>
          <w:szCs w:val="16"/>
          <w:lang w:val="es-ES"/>
        </w:rPr>
      </w:pPr>
      <w:r w:rsidRPr="00C0452F">
        <w:rPr>
          <w:rFonts w:ascii="GHEA Grapalat" w:hAnsi="GHEA Grapalat" w:cs="Sylfaen"/>
          <w:sz w:val="16"/>
          <w:szCs w:val="16"/>
          <w:lang w:val="es-ES"/>
        </w:rPr>
        <w:t xml:space="preserve">                                               </w:t>
      </w:r>
    </w:p>
    <w:p w14:paraId="46C25AEE" w14:textId="77777777" w:rsidR="00684668" w:rsidRPr="00C0452F" w:rsidRDefault="00684668" w:rsidP="00684668">
      <w:pPr>
        <w:jc w:val="center"/>
        <w:rPr>
          <w:rFonts w:ascii="GHEA Grapalat" w:hAnsi="GHEA Grapalat" w:cs="Sylfaen"/>
          <w:sz w:val="16"/>
          <w:szCs w:val="16"/>
          <w:lang w:val="es-ES"/>
        </w:rPr>
      </w:pPr>
    </w:p>
    <w:p w14:paraId="29272C09" w14:textId="09F4888C" w:rsidR="00684668" w:rsidRPr="00C0452F" w:rsidRDefault="00684668" w:rsidP="00684668">
      <w:pPr>
        <w:jc w:val="right"/>
        <w:rPr>
          <w:rFonts w:ascii="GHEA Grapalat" w:hAnsi="GHEA Grapalat"/>
          <w:sz w:val="20"/>
          <w:lang w:val="hy-AM"/>
        </w:rPr>
      </w:pPr>
      <w:r w:rsidRPr="00C0452F">
        <w:rPr>
          <w:rFonts w:ascii="GHEA Grapalat" w:hAnsi="GHEA Grapalat" w:cs="Sylfaen"/>
          <w:sz w:val="20"/>
          <w:szCs w:val="20"/>
          <w:lang w:val="es-ES"/>
        </w:rPr>
        <w:t>«--»    20</w:t>
      </w:r>
      <w:r w:rsidR="00376D95" w:rsidRPr="00C0452F">
        <w:rPr>
          <w:rFonts w:ascii="GHEA Grapalat" w:hAnsi="GHEA Grapalat" w:cs="Sylfaen"/>
          <w:sz w:val="20"/>
          <w:szCs w:val="20"/>
          <w:lang w:val="hy-AM"/>
        </w:rPr>
        <w:t>25</w:t>
      </w:r>
      <w:r w:rsidRPr="00C0452F">
        <w:rPr>
          <w:rFonts w:ascii="GHEA Grapalat" w:hAnsi="GHEA Grapalat" w:cs="Sylfaen"/>
          <w:sz w:val="20"/>
          <w:szCs w:val="20"/>
          <w:lang w:val="es-ES"/>
        </w:rPr>
        <w:t xml:space="preserve"> </w:t>
      </w:r>
      <w:r w:rsidRPr="00C0452F">
        <w:rPr>
          <w:rFonts w:ascii="GHEA Grapalat" w:hAnsi="GHEA Grapalat" w:cs="Sylfaen"/>
          <w:sz w:val="20"/>
          <w:szCs w:val="20"/>
        </w:rPr>
        <w:t>г.</w:t>
      </w:r>
      <w:r w:rsidRPr="00C0452F">
        <w:rPr>
          <w:rFonts w:ascii="GHEA Grapalat" w:hAnsi="GHEA Grapalat"/>
          <w:sz w:val="20"/>
          <w:lang w:val="hy-AM"/>
        </w:rPr>
        <w:tab/>
        <w:t xml:space="preserve"> </w:t>
      </w:r>
    </w:p>
    <w:p w14:paraId="5ED12B5C" w14:textId="77777777" w:rsidR="008D352C" w:rsidRPr="00C0452F" w:rsidRDefault="008D352C" w:rsidP="00BB28C8">
      <w:pPr>
        <w:widowControl w:val="0"/>
        <w:spacing w:after="160"/>
        <w:ind w:left="-142" w:firstLine="142"/>
        <w:jc w:val="both"/>
        <w:rPr>
          <w:rFonts w:ascii="GHEA Grapalat" w:hAnsi="GHEA Grapalat"/>
          <w:i/>
        </w:rPr>
      </w:pPr>
    </w:p>
    <w:sectPr w:rsidR="008D352C" w:rsidRPr="00C0452F" w:rsidSect="00654A5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1F93E3" w14:textId="77777777" w:rsidR="00C42AF0" w:rsidRDefault="00C42AF0">
      <w:r>
        <w:separator/>
      </w:r>
    </w:p>
  </w:endnote>
  <w:endnote w:type="continuationSeparator" w:id="0">
    <w:p w14:paraId="65E53F25" w14:textId="77777777" w:rsidR="00C42AF0" w:rsidRDefault="00C42A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w:altName w:val="Arial"/>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GHEA Mariam">
    <w:altName w:val="Cambria"/>
    <w:panose1 w:val="00000000000000000000"/>
    <w:charset w:val="00"/>
    <w:family w:val="modern"/>
    <w:notTrueType/>
    <w:pitch w:val="variable"/>
    <w:sig w:usb0="A00006AF" w:usb1="5000204B" w:usb2="00000000" w:usb3="00000000" w:csb0="0000009F" w:csb1="00000000"/>
  </w:font>
  <w:font w:name="Arial Armenian">
    <w:altName w:val="Arial"/>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inherit">
    <w:altName w:val="Cambria"/>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03841"/>
      <w:docPartObj>
        <w:docPartGallery w:val="Page Numbers (Bottom of Page)"/>
        <w:docPartUnique/>
      </w:docPartObj>
    </w:sdtPr>
    <w:sdtEndPr>
      <w:rPr>
        <w:rFonts w:ascii="GHEA Grapalat" w:hAnsi="GHEA Grapalat"/>
        <w:sz w:val="24"/>
        <w:szCs w:val="24"/>
      </w:rPr>
    </w:sdtEndPr>
    <w:sdtContent>
      <w:p w14:paraId="44810594" w14:textId="41DA403C" w:rsidR="00B91578" w:rsidRPr="003E450C" w:rsidRDefault="00B91578">
        <w:pPr>
          <w:pStyle w:val="a5"/>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A56A45">
          <w:rPr>
            <w:rFonts w:ascii="GHEA Grapalat" w:hAnsi="GHEA Grapalat"/>
            <w:noProof/>
            <w:sz w:val="24"/>
            <w:szCs w:val="24"/>
          </w:rPr>
          <w:t>50</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31583E" w14:textId="77777777" w:rsidR="00C42AF0" w:rsidRDefault="00C42AF0">
      <w:r>
        <w:separator/>
      </w:r>
    </w:p>
  </w:footnote>
  <w:footnote w:type="continuationSeparator" w:id="0">
    <w:p w14:paraId="47725136" w14:textId="77777777" w:rsidR="00C42AF0" w:rsidRDefault="00C42AF0">
      <w:r>
        <w:continuationSeparator/>
      </w:r>
    </w:p>
  </w:footnote>
  <w:footnote w:id="1">
    <w:p w14:paraId="6240AAC3" w14:textId="77777777" w:rsidR="00B91578" w:rsidRDefault="00B91578" w:rsidP="006B3E56">
      <w:pPr>
        <w:jc w:val="both"/>
      </w:pPr>
    </w:p>
    <w:p w14:paraId="65E3D4E7" w14:textId="77777777" w:rsidR="00B91578" w:rsidRPr="00FC561F" w:rsidRDefault="00B91578" w:rsidP="006B3E56">
      <w:pPr>
        <w:jc w:val="both"/>
        <w:rPr>
          <w:rFonts w:ascii="GHEA Grapalat" w:hAnsi="GHEA Grapalat"/>
          <w:i/>
          <w:sz w:val="20"/>
          <w:szCs w:val="20"/>
        </w:rPr>
      </w:pPr>
    </w:p>
    <w:p w14:paraId="706B887E" w14:textId="77777777" w:rsidR="00B91578" w:rsidRDefault="00B91578" w:rsidP="00DB6244">
      <w:pPr>
        <w:jc w:val="both"/>
        <w:rPr>
          <w:rFonts w:ascii="GHEA Grapalat" w:hAnsi="GHEA Grapalat"/>
          <w:i/>
          <w:sz w:val="20"/>
          <w:szCs w:val="20"/>
        </w:rPr>
      </w:pPr>
      <w:r w:rsidRPr="007D41A3">
        <w:rPr>
          <w:rFonts w:ascii="GHEA Grapalat" w:hAnsi="GHEA Grapalat"/>
          <w:i/>
          <w:sz w:val="20"/>
          <w:szCs w:val="20"/>
        </w:rPr>
        <w:t>** -</w:t>
      </w:r>
      <w:r>
        <w:rPr>
          <w:rFonts w:ascii="GHEA Grapalat" w:hAnsi="GHEA Grapalat"/>
          <w:i/>
          <w:sz w:val="20"/>
          <w:szCs w:val="20"/>
        </w:rPr>
        <w:t xml:space="preserve"> </w:t>
      </w:r>
      <w:r w:rsidRPr="007D41A3">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7D41A3">
        <w:rPr>
          <w:rFonts w:ascii="GHEA Grapalat" w:hAnsi="GHEA Grapalat"/>
          <w:i/>
          <w:sz w:val="20"/>
          <w:szCs w:val="20"/>
        </w:rPr>
        <w:t>;</w:t>
      </w:r>
    </w:p>
    <w:p w14:paraId="68603D29" w14:textId="77777777" w:rsidR="00B91578" w:rsidRPr="00E7182E" w:rsidRDefault="00B91578" w:rsidP="00E7182E">
      <w:pPr>
        <w:jc w:val="both"/>
        <w:rPr>
          <w:rFonts w:ascii="GHEA Grapalat" w:hAnsi="GHEA Grapalat"/>
          <w:i/>
          <w:sz w:val="20"/>
          <w:szCs w:val="20"/>
        </w:rPr>
      </w:pPr>
      <w:r w:rsidRPr="00E7182E">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5</w:t>
      </w:r>
      <w:r w:rsidRPr="00E7182E">
        <w:rPr>
          <w:rFonts w:ascii="GHEA Grapalat" w:hAnsi="GHEA Grapalat"/>
          <w:i/>
          <w:sz w:val="20"/>
          <w:szCs w:val="20"/>
        </w:rPr>
        <w:t>";</w:t>
      </w:r>
    </w:p>
    <w:p w14:paraId="4F17439B" w14:textId="77777777" w:rsidR="00B91578" w:rsidRPr="007D41A3" w:rsidRDefault="00B91578" w:rsidP="00DB6244">
      <w:pPr>
        <w:jc w:val="both"/>
        <w:rPr>
          <w:rFonts w:ascii="GHEA Grapalat" w:hAnsi="GHEA Grapalat"/>
          <w:i/>
          <w:sz w:val="20"/>
          <w:szCs w:val="20"/>
        </w:rPr>
      </w:pPr>
      <w:r w:rsidRPr="007D41A3">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4A8978DC" w14:textId="77777777" w:rsidR="00B91578" w:rsidRPr="001849D9" w:rsidRDefault="00B91578" w:rsidP="00FD225B">
      <w:pPr>
        <w:jc w:val="both"/>
        <w:rPr>
          <w:rFonts w:asciiTheme="minorHAnsi" w:hAnsiTheme="minorHAnsi"/>
          <w:i/>
          <w:lang w:val="af-ZA"/>
        </w:rPr>
      </w:pPr>
      <w:r w:rsidRPr="001849D9">
        <w:rPr>
          <w:rFonts w:ascii="GHEA Grapalat" w:hAnsi="GHEA Grapalat"/>
          <w:i/>
          <w:sz w:val="20"/>
          <w:szCs w:val="20"/>
        </w:rPr>
        <w:t xml:space="preserve"> </w:t>
      </w:r>
    </w:p>
  </w:footnote>
  <w:footnote w:id="2">
    <w:p w14:paraId="16EE6AD0" w14:textId="77777777" w:rsidR="00B91578" w:rsidRPr="00990559" w:rsidRDefault="00B91578">
      <w:pPr>
        <w:pStyle w:val="af2"/>
        <w:rPr>
          <w:rFonts w:ascii="Sylfaen" w:hAnsi="Sylfaen"/>
          <w:lang w:val="hy-AM"/>
        </w:rPr>
      </w:pPr>
      <w:r>
        <w:rPr>
          <w:rStyle w:val="af6"/>
        </w:rPr>
        <w:t>***</w:t>
      </w:r>
      <w:r>
        <w:t xml:space="preserve"> </w:t>
      </w:r>
      <w:r>
        <w:rPr>
          <w:rFonts w:asciiTheme="minorHAnsi" w:hAnsiTheme="minorHAnsi"/>
          <w:i/>
        </w:rPr>
        <w:t xml:space="preserve">слова </w:t>
      </w:r>
      <w:r w:rsidRPr="00A006D6">
        <w:rPr>
          <w:i/>
        </w:rPr>
        <w:t xml:space="preserve"> </w:t>
      </w:r>
      <w:r>
        <w:rPr>
          <w:rStyle w:val="ezkurwreuab5ozgtqnkl"/>
        </w:rPr>
        <w:t>"</w:t>
      </w:r>
      <w:r w:rsidRPr="00EE5A82">
        <w:rPr>
          <w:rFonts w:asciiTheme="minorHAnsi" w:hAnsiTheme="minorHAnsi"/>
          <w:i/>
        </w:rPr>
        <w:t>заверение об установке материалов и / или приборов и оборудования, соответствующих техническим характеристикам, установленных в прилагаемой к приглашению проектной документации" и Приложение 1.1 исключаются ,если предметом закупок не являются строительные работы</w:t>
      </w:r>
      <w:r w:rsidRPr="00990559">
        <w:rPr>
          <w:rFonts w:asciiTheme="minorHAnsi" w:hAnsiTheme="minorHAnsi"/>
          <w:b/>
        </w:rPr>
        <w:t>.</w:t>
      </w:r>
    </w:p>
  </w:footnote>
  <w:footnote w:id="3">
    <w:p w14:paraId="307B4E74" w14:textId="77777777" w:rsidR="00B91578" w:rsidRPr="00D3436F" w:rsidRDefault="00B91578"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310046">
        <w:rPr>
          <w:rFonts w:ascii="GHEA Grapalat" w:hAnsi="GHEA Grapalat"/>
          <w:i/>
          <w:sz w:val="20"/>
          <w:szCs w:val="20"/>
        </w:rPr>
        <w:t>4</w:t>
      </w:r>
      <w:r w:rsidRPr="00D3436F">
        <w:rPr>
          <w:rFonts w:ascii="GHEA Grapalat" w:hAnsi="GHEA Grapalat"/>
          <w:i/>
          <w:sz w:val="20"/>
          <w:szCs w:val="20"/>
        </w:rPr>
        <w:t>.</w:t>
      </w:r>
    </w:p>
    <w:p w14:paraId="057D7C54" w14:textId="77777777" w:rsidR="00B91578" w:rsidRPr="00D3436F" w:rsidRDefault="00B91578">
      <w:pPr>
        <w:pStyle w:val="af2"/>
        <w:rPr>
          <w:lang w:val="es-ES"/>
        </w:rPr>
      </w:pPr>
    </w:p>
  </w:footnote>
  <w:footnote w:id="4">
    <w:p w14:paraId="011A4518" w14:textId="77777777" w:rsidR="00B91578" w:rsidRPr="008842CE" w:rsidRDefault="00B91578" w:rsidP="000A214C">
      <w:pPr>
        <w:pStyle w:val="af2"/>
        <w:jc w:val="both"/>
      </w:pPr>
    </w:p>
  </w:footnote>
  <w:footnote w:id="5">
    <w:p w14:paraId="773A3330" w14:textId="0CDEA7DC" w:rsidR="00B91578" w:rsidRPr="00124BE9" w:rsidRDefault="00B91578" w:rsidP="00BB28C8">
      <w:pPr>
        <w:pStyle w:val="af2"/>
        <w:widowControl w:val="0"/>
      </w:pPr>
    </w:p>
  </w:footnote>
  <w:footnote w:id="6">
    <w:p w14:paraId="0ECAAC6E" w14:textId="510708DE" w:rsidR="00B91578" w:rsidRPr="00124BE9" w:rsidRDefault="00B91578" w:rsidP="00BB28C8">
      <w:pPr>
        <w:pStyle w:val="af2"/>
        <w:widowControl w:val="0"/>
        <w:jc w:val="both"/>
      </w:pPr>
    </w:p>
  </w:footnote>
  <w:footnote w:id="7">
    <w:p w14:paraId="1C43A59C" w14:textId="77777777" w:rsidR="00BC1DEE" w:rsidRPr="00124BE9" w:rsidRDefault="00BC1DEE" w:rsidP="00A52A21">
      <w:pPr>
        <w:pStyle w:val="af2"/>
        <w:widowControl w:val="0"/>
        <w:ind w:left="284"/>
        <w:jc w:val="both"/>
      </w:pPr>
      <w:r w:rsidRPr="00124BE9">
        <w:rPr>
          <w:rStyle w:val="af6"/>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B5136AB"/>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5"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15:restartNumberingAfterBreak="0">
    <w:nsid w:val="6E5202FE"/>
    <w:multiLevelType w:val="hybridMultilevel"/>
    <w:tmpl w:val="6016C6B6"/>
    <w:lvl w:ilvl="0" w:tplc="53429480">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3"/>
  </w:num>
  <w:num w:numId="2">
    <w:abstractNumId w:val="11"/>
  </w:num>
  <w:num w:numId="3">
    <w:abstractNumId w:val="21"/>
  </w:num>
  <w:num w:numId="4">
    <w:abstractNumId w:val="16"/>
  </w:num>
  <w:num w:numId="5">
    <w:abstractNumId w:val="26"/>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9"/>
  </w:num>
  <w:num w:numId="12">
    <w:abstractNumId w:val="31"/>
  </w:num>
  <w:num w:numId="13">
    <w:abstractNumId w:val="28"/>
  </w:num>
  <w:num w:numId="14">
    <w:abstractNumId w:val="13"/>
  </w:num>
  <w:num w:numId="15">
    <w:abstractNumId w:val="30"/>
  </w:num>
  <w:num w:numId="16">
    <w:abstractNumId w:val="15"/>
  </w:num>
  <w:num w:numId="17">
    <w:abstractNumId w:val="6"/>
  </w:num>
  <w:num w:numId="18">
    <w:abstractNumId w:val="1"/>
  </w:num>
  <w:num w:numId="19">
    <w:abstractNumId w:val="17"/>
  </w:num>
  <w:num w:numId="20">
    <w:abstractNumId w:val="17"/>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8"/>
  </w:num>
  <w:num w:numId="24">
    <w:abstractNumId w:val="20"/>
  </w:num>
  <w:num w:numId="25">
    <w:abstractNumId w:val="22"/>
  </w:num>
  <w:num w:numId="26">
    <w:abstractNumId w:val="14"/>
  </w:num>
  <w:num w:numId="27">
    <w:abstractNumId w:val="7"/>
  </w:num>
  <w:num w:numId="28">
    <w:abstractNumId w:val="12"/>
  </w:num>
  <w:num w:numId="29">
    <w:abstractNumId w:val="4"/>
  </w:num>
  <w:num w:numId="30">
    <w:abstractNumId w:val="3"/>
  </w:num>
  <w:num w:numId="31">
    <w:abstractNumId w:val="0"/>
  </w:num>
  <w:num w:numId="32">
    <w:abstractNumId w:val="10"/>
  </w:num>
  <w:num w:numId="33">
    <w:abstractNumId w:val="27"/>
  </w:num>
  <w:num w:numId="34">
    <w:abstractNumId w:val="25"/>
  </w:num>
  <w:num w:numId="35">
    <w:abstractNumId w:val="29"/>
  </w:num>
  <w:num w:numId="36">
    <w:abstractNumId w:val="2"/>
  </w:num>
  <w:num w:numId="37">
    <w:abstractNumId w:val="1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1D8"/>
    <w:rsid w:val="00000345"/>
    <w:rsid w:val="0000037D"/>
    <w:rsid w:val="00000958"/>
    <w:rsid w:val="000013D6"/>
    <w:rsid w:val="000016BB"/>
    <w:rsid w:val="000019AD"/>
    <w:rsid w:val="00001BDF"/>
    <w:rsid w:val="00002C23"/>
    <w:rsid w:val="000031E3"/>
    <w:rsid w:val="000033BC"/>
    <w:rsid w:val="00003574"/>
    <w:rsid w:val="00003DF0"/>
    <w:rsid w:val="000058CF"/>
    <w:rsid w:val="00005D30"/>
    <w:rsid w:val="0000622A"/>
    <w:rsid w:val="00006A31"/>
    <w:rsid w:val="000076A1"/>
    <w:rsid w:val="0000776B"/>
    <w:rsid w:val="00010ECA"/>
    <w:rsid w:val="00011CB9"/>
    <w:rsid w:val="0001204D"/>
    <w:rsid w:val="00012347"/>
    <w:rsid w:val="00012E2C"/>
    <w:rsid w:val="00013093"/>
    <w:rsid w:val="000132F3"/>
    <w:rsid w:val="00013C24"/>
    <w:rsid w:val="0001472F"/>
    <w:rsid w:val="00016653"/>
    <w:rsid w:val="00016BE9"/>
    <w:rsid w:val="00016DFB"/>
    <w:rsid w:val="00017484"/>
    <w:rsid w:val="000209D3"/>
    <w:rsid w:val="00020B2E"/>
    <w:rsid w:val="00020C83"/>
    <w:rsid w:val="00021C2E"/>
    <w:rsid w:val="00023384"/>
    <w:rsid w:val="000235DD"/>
    <w:rsid w:val="000238FE"/>
    <w:rsid w:val="000239B5"/>
    <w:rsid w:val="00023B6C"/>
    <w:rsid w:val="00023F8F"/>
    <w:rsid w:val="000246E6"/>
    <w:rsid w:val="00025353"/>
    <w:rsid w:val="00025A85"/>
    <w:rsid w:val="00026351"/>
    <w:rsid w:val="00026426"/>
    <w:rsid w:val="00027166"/>
    <w:rsid w:val="000275BF"/>
    <w:rsid w:val="00030728"/>
    <w:rsid w:val="00030D40"/>
    <w:rsid w:val="00030FEE"/>
    <w:rsid w:val="000312D9"/>
    <w:rsid w:val="000313A6"/>
    <w:rsid w:val="000316D3"/>
    <w:rsid w:val="000316DF"/>
    <w:rsid w:val="000320D9"/>
    <w:rsid w:val="000330A3"/>
    <w:rsid w:val="000335FC"/>
    <w:rsid w:val="00033946"/>
    <w:rsid w:val="00033B20"/>
    <w:rsid w:val="00034CED"/>
    <w:rsid w:val="00035859"/>
    <w:rsid w:val="00036C98"/>
    <w:rsid w:val="0003725D"/>
    <w:rsid w:val="00037DDE"/>
    <w:rsid w:val="000408D8"/>
    <w:rsid w:val="0004111D"/>
    <w:rsid w:val="00041259"/>
    <w:rsid w:val="000424BA"/>
    <w:rsid w:val="00042BD4"/>
    <w:rsid w:val="00042FC8"/>
    <w:rsid w:val="00043225"/>
    <w:rsid w:val="0004387F"/>
    <w:rsid w:val="00043D25"/>
    <w:rsid w:val="00046BAC"/>
    <w:rsid w:val="0004722F"/>
    <w:rsid w:val="000473EF"/>
    <w:rsid w:val="00051490"/>
    <w:rsid w:val="0005196C"/>
    <w:rsid w:val="00051B7F"/>
    <w:rsid w:val="00052084"/>
    <w:rsid w:val="00052F1B"/>
    <w:rsid w:val="0005376A"/>
    <w:rsid w:val="000537FF"/>
    <w:rsid w:val="00053BFB"/>
    <w:rsid w:val="000540F1"/>
    <w:rsid w:val="000550DA"/>
    <w:rsid w:val="00055129"/>
    <w:rsid w:val="00055195"/>
    <w:rsid w:val="00055CC2"/>
    <w:rsid w:val="00056516"/>
    <w:rsid w:val="00056AB4"/>
    <w:rsid w:val="00057264"/>
    <w:rsid w:val="00057418"/>
    <w:rsid w:val="000604CF"/>
    <w:rsid w:val="00060DB0"/>
    <w:rsid w:val="00060FB1"/>
    <w:rsid w:val="0006117A"/>
    <w:rsid w:val="000612B9"/>
    <w:rsid w:val="0006220B"/>
    <w:rsid w:val="0006311D"/>
    <w:rsid w:val="00063AEF"/>
    <w:rsid w:val="00063FC7"/>
    <w:rsid w:val="00064369"/>
    <w:rsid w:val="00065C3B"/>
    <w:rsid w:val="00066E5F"/>
    <w:rsid w:val="0006703E"/>
    <w:rsid w:val="00070108"/>
    <w:rsid w:val="000702A0"/>
    <w:rsid w:val="000704B9"/>
    <w:rsid w:val="00070DBB"/>
    <w:rsid w:val="00071119"/>
    <w:rsid w:val="00071450"/>
    <w:rsid w:val="00071C65"/>
    <w:rsid w:val="00071D1C"/>
    <w:rsid w:val="00072575"/>
    <w:rsid w:val="00072BC8"/>
    <w:rsid w:val="0007329C"/>
    <w:rsid w:val="00073430"/>
    <w:rsid w:val="000735B0"/>
    <w:rsid w:val="000736E7"/>
    <w:rsid w:val="00073A04"/>
    <w:rsid w:val="00073A09"/>
    <w:rsid w:val="00074C74"/>
    <w:rsid w:val="00074CC1"/>
    <w:rsid w:val="00074F4F"/>
    <w:rsid w:val="000752B1"/>
    <w:rsid w:val="00075997"/>
    <w:rsid w:val="000763E5"/>
    <w:rsid w:val="00077036"/>
    <w:rsid w:val="00077062"/>
    <w:rsid w:val="00077BB9"/>
    <w:rsid w:val="000808DF"/>
    <w:rsid w:val="00080C4E"/>
    <w:rsid w:val="00080E73"/>
    <w:rsid w:val="00080E81"/>
    <w:rsid w:val="000811C1"/>
    <w:rsid w:val="000814B8"/>
    <w:rsid w:val="000822C1"/>
    <w:rsid w:val="00082ADC"/>
    <w:rsid w:val="00082DE0"/>
    <w:rsid w:val="00083558"/>
    <w:rsid w:val="000845F6"/>
    <w:rsid w:val="000846BD"/>
    <w:rsid w:val="00084B51"/>
    <w:rsid w:val="0008563D"/>
    <w:rsid w:val="000858EB"/>
    <w:rsid w:val="00085931"/>
    <w:rsid w:val="000860C7"/>
    <w:rsid w:val="00086B1E"/>
    <w:rsid w:val="000878DB"/>
    <w:rsid w:val="00087A30"/>
    <w:rsid w:val="000905CB"/>
    <w:rsid w:val="00090699"/>
    <w:rsid w:val="000911CA"/>
    <w:rsid w:val="000919B3"/>
    <w:rsid w:val="00092D0A"/>
    <w:rsid w:val="0009380C"/>
    <w:rsid w:val="00094180"/>
    <w:rsid w:val="0009449B"/>
    <w:rsid w:val="000946A3"/>
    <w:rsid w:val="00094F5C"/>
    <w:rsid w:val="00095885"/>
    <w:rsid w:val="00095EB1"/>
    <w:rsid w:val="000964F1"/>
    <w:rsid w:val="00096865"/>
    <w:rsid w:val="0009758F"/>
    <w:rsid w:val="000976D7"/>
    <w:rsid w:val="00097DE8"/>
    <w:rsid w:val="000A01E6"/>
    <w:rsid w:val="000A15F9"/>
    <w:rsid w:val="000A214C"/>
    <w:rsid w:val="000A323C"/>
    <w:rsid w:val="000A359E"/>
    <w:rsid w:val="000A37CE"/>
    <w:rsid w:val="000A4322"/>
    <w:rsid w:val="000A4B31"/>
    <w:rsid w:val="000A4FC5"/>
    <w:rsid w:val="000A5316"/>
    <w:rsid w:val="000A5B16"/>
    <w:rsid w:val="000A6B75"/>
    <w:rsid w:val="000A72AD"/>
    <w:rsid w:val="000A7528"/>
    <w:rsid w:val="000A7854"/>
    <w:rsid w:val="000B033F"/>
    <w:rsid w:val="000B0B17"/>
    <w:rsid w:val="000B1949"/>
    <w:rsid w:val="000B259E"/>
    <w:rsid w:val="000B269D"/>
    <w:rsid w:val="000B2CFA"/>
    <w:rsid w:val="000B33B2"/>
    <w:rsid w:val="000B3864"/>
    <w:rsid w:val="000B518C"/>
    <w:rsid w:val="000B6817"/>
    <w:rsid w:val="000B6A70"/>
    <w:rsid w:val="000B700B"/>
    <w:rsid w:val="000B751B"/>
    <w:rsid w:val="000B7635"/>
    <w:rsid w:val="000B7641"/>
    <w:rsid w:val="000B7C54"/>
    <w:rsid w:val="000C062F"/>
    <w:rsid w:val="000C0A9D"/>
    <w:rsid w:val="000C165F"/>
    <w:rsid w:val="000C264F"/>
    <w:rsid w:val="000C2964"/>
    <w:rsid w:val="000C36C6"/>
    <w:rsid w:val="000C3F69"/>
    <w:rsid w:val="000C4775"/>
    <w:rsid w:val="000C5A09"/>
    <w:rsid w:val="000C6BA1"/>
    <w:rsid w:val="000C6E1C"/>
    <w:rsid w:val="000C6F81"/>
    <w:rsid w:val="000D07A9"/>
    <w:rsid w:val="000D07E4"/>
    <w:rsid w:val="000D10F1"/>
    <w:rsid w:val="000D16B6"/>
    <w:rsid w:val="000D1BED"/>
    <w:rsid w:val="000D2527"/>
    <w:rsid w:val="000D273F"/>
    <w:rsid w:val="000D2D8A"/>
    <w:rsid w:val="000D3188"/>
    <w:rsid w:val="000D34C8"/>
    <w:rsid w:val="000D3B6D"/>
    <w:rsid w:val="000D4471"/>
    <w:rsid w:val="000D48B6"/>
    <w:rsid w:val="000D5766"/>
    <w:rsid w:val="000D590A"/>
    <w:rsid w:val="000D6018"/>
    <w:rsid w:val="000D6A53"/>
    <w:rsid w:val="000D6A89"/>
    <w:rsid w:val="000D6C21"/>
    <w:rsid w:val="000D701E"/>
    <w:rsid w:val="000D77C1"/>
    <w:rsid w:val="000E1C31"/>
    <w:rsid w:val="000E1E78"/>
    <w:rsid w:val="000E21F2"/>
    <w:rsid w:val="000E2427"/>
    <w:rsid w:val="000E267C"/>
    <w:rsid w:val="000E2FB3"/>
    <w:rsid w:val="000E308B"/>
    <w:rsid w:val="000E30CA"/>
    <w:rsid w:val="000E3D1E"/>
    <w:rsid w:val="000E3F9A"/>
    <w:rsid w:val="000E4039"/>
    <w:rsid w:val="000E426E"/>
    <w:rsid w:val="000E4C35"/>
    <w:rsid w:val="000E5A91"/>
    <w:rsid w:val="000E5C19"/>
    <w:rsid w:val="000E624C"/>
    <w:rsid w:val="000E7612"/>
    <w:rsid w:val="000E7716"/>
    <w:rsid w:val="000E79BD"/>
    <w:rsid w:val="000F109E"/>
    <w:rsid w:val="000F2653"/>
    <w:rsid w:val="000F31EB"/>
    <w:rsid w:val="000F332D"/>
    <w:rsid w:val="000F338E"/>
    <w:rsid w:val="000F3656"/>
    <w:rsid w:val="000F3922"/>
    <w:rsid w:val="000F3939"/>
    <w:rsid w:val="000F3B31"/>
    <w:rsid w:val="000F3BA2"/>
    <w:rsid w:val="000F3D76"/>
    <w:rsid w:val="000F4632"/>
    <w:rsid w:val="000F494F"/>
    <w:rsid w:val="000F4B86"/>
    <w:rsid w:val="000F4D7B"/>
    <w:rsid w:val="000F5032"/>
    <w:rsid w:val="000F5900"/>
    <w:rsid w:val="000F60F8"/>
    <w:rsid w:val="000F6C24"/>
    <w:rsid w:val="000F7026"/>
    <w:rsid w:val="000F73EA"/>
    <w:rsid w:val="000F7AE0"/>
    <w:rsid w:val="0010050E"/>
    <w:rsid w:val="001005B0"/>
    <w:rsid w:val="00100C10"/>
    <w:rsid w:val="001017E8"/>
    <w:rsid w:val="00101C9A"/>
    <w:rsid w:val="00101F06"/>
    <w:rsid w:val="0010213D"/>
    <w:rsid w:val="0010323D"/>
    <w:rsid w:val="00103763"/>
    <w:rsid w:val="00104071"/>
    <w:rsid w:val="00104861"/>
    <w:rsid w:val="00104D49"/>
    <w:rsid w:val="0010508D"/>
    <w:rsid w:val="0010519D"/>
    <w:rsid w:val="00106365"/>
    <w:rsid w:val="00106D44"/>
    <w:rsid w:val="00106DEE"/>
    <w:rsid w:val="00107DA7"/>
    <w:rsid w:val="00110433"/>
    <w:rsid w:val="00110534"/>
    <w:rsid w:val="00110D13"/>
    <w:rsid w:val="00111FFB"/>
    <w:rsid w:val="00112889"/>
    <w:rsid w:val="0011340E"/>
    <w:rsid w:val="00113584"/>
    <w:rsid w:val="00113BE5"/>
    <w:rsid w:val="00113F0D"/>
    <w:rsid w:val="0011423D"/>
    <w:rsid w:val="001151FB"/>
    <w:rsid w:val="00115905"/>
    <w:rsid w:val="001159FA"/>
    <w:rsid w:val="0011605E"/>
    <w:rsid w:val="0011611E"/>
    <w:rsid w:val="001167B6"/>
    <w:rsid w:val="00117020"/>
    <w:rsid w:val="00117833"/>
    <w:rsid w:val="00117964"/>
    <w:rsid w:val="00117DAA"/>
    <w:rsid w:val="0012082E"/>
    <w:rsid w:val="00122FC9"/>
    <w:rsid w:val="00123294"/>
    <w:rsid w:val="001235E7"/>
    <w:rsid w:val="001239F9"/>
    <w:rsid w:val="00123F5E"/>
    <w:rsid w:val="00124461"/>
    <w:rsid w:val="00125973"/>
    <w:rsid w:val="00125AA6"/>
    <w:rsid w:val="00126D48"/>
    <w:rsid w:val="001276C9"/>
    <w:rsid w:val="00130202"/>
    <w:rsid w:val="001305C6"/>
    <w:rsid w:val="00130A69"/>
    <w:rsid w:val="00131417"/>
    <w:rsid w:val="00131A5B"/>
    <w:rsid w:val="00131E9C"/>
    <w:rsid w:val="00132041"/>
    <w:rsid w:val="00132FA8"/>
    <w:rsid w:val="00133A5A"/>
    <w:rsid w:val="00133CE4"/>
    <w:rsid w:val="00134D6E"/>
    <w:rsid w:val="00134DC5"/>
    <w:rsid w:val="00134FE3"/>
    <w:rsid w:val="001355F9"/>
    <w:rsid w:val="001357D3"/>
    <w:rsid w:val="00135840"/>
    <w:rsid w:val="0013598D"/>
    <w:rsid w:val="001361B2"/>
    <w:rsid w:val="00136697"/>
    <w:rsid w:val="001369CB"/>
    <w:rsid w:val="00136E00"/>
    <w:rsid w:val="001377BA"/>
    <w:rsid w:val="00137A5C"/>
    <w:rsid w:val="0014000D"/>
    <w:rsid w:val="001403AE"/>
    <w:rsid w:val="00140A7E"/>
    <w:rsid w:val="00142496"/>
    <w:rsid w:val="001439BD"/>
    <w:rsid w:val="00143BD7"/>
    <w:rsid w:val="00143E8C"/>
    <w:rsid w:val="0014408D"/>
    <w:rsid w:val="0014472E"/>
    <w:rsid w:val="00144E38"/>
    <w:rsid w:val="00144F73"/>
    <w:rsid w:val="001454D3"/>
    <w:rsid w:val="001456E8"/>
    <w:rsid w:val="001457AE"/>
    <w:rsid w:val="001458D6"/>
    <w:rsid w:val="00145CC3"/>
    <w:rsid w:val="00146685"/>
    <w:rsid w:val="00146FC5"/>
    <w:rsid w:val="00147CD0"/>
    <w:rsid w:val="00147F14"/>
    <w:rsid w:val="001504AC"/>
    <w:rsid w:val="001514D1"/>
    <w:rsid w:val="001515DE"/>
    <w:rsid w:val="001522CE"/>
    <w:rsid w:val="00152564"/>
    <w:rsid w:val="001526A3"/>
    <w:rsid w:val="00152788"/>
    <w:rsid w:val="00153A85"/>
    <w:rsid w:val="00153B9F"/>
    <w:rsid w:val="00153C87"/>
    <w:rsid w:val="00155366"/>
    <w:rsid w:val="0015583C"/>
    <w:rsid w:val="0015589E"/>
    <w:rsid w:val="00155C35"/>
    <w:rsid w:val="001561A5"/>
    <w:rsid w:val="001578A1"/>
    <w:rsid w:val="001578D4"/>
    <w:rsid w:val="0016001A"/>
    <w:rsid w:val="001600FF"/>
    <w:rsid w:val="0016055A"/>
    <w:rsid w:val="001609F6"/>
    <w:rsid w:val="00160AE4"/>
    <w:rsid w:val="00160BB4"/>
    <w:rsid w:val="00161065"/>
    <w:rsid w:val="001611D8"/>
    <w:rsid w:val="001613E5"/>
    <w:rsid w:val="00161428"/>
    <w:rsid w:val="00161B32"/>
    <w:rsid w:val="0016213E"/>
    <w:rsid w:val="00163324"/>
    <w:rsid w:val="0016336E"/>
    <w:rsid w:val="001647D2"/>
    <w:rsid w:val="00164BBC"/>
    <w:rsid w:val="0016519F"/>
    <w:rsid w:val="00165A51"/>
    <w:rsid w:val="00166832"/>
    <w:rsid w:val="00166FBD"/>
    <w:rsid w:val="001679A6"/>
    <w:rsid w:val="001702A0"/>
    <w:rsid w:val="00171E80"/>
    <w:rsid w:val="001723D6"/>
    <w:rsid w:val="001724D7"/>
    <w:rsid w:val="0017292A"/>
    <w:rsid w:val="00172BC4"/>
    <w:rsid w:val="001732FB"/>
    <w:rsid w:val="00173390"/>
    <w:rsid w:val="001735C2"/>
    <w:rsid w:val="00174304"/>
    <w:rsid w:val="00174DAB"/>
    <w:rsid w:val="00174FE1"/>
    <w:rsid w:val="001753DA"/>
    <w:rsid w:val="001759E3"/>
    <w:rsid w:val="00175F8F"/>
    <w:rsid w:val="00175FDC"/>
    <w:rsid w:val="001763F5"/>
    <w:rsid w:val="00176A38"/>
    <w:rsid w:val="00176A92"/>
    <w:rsid w:val="00176CBE"/>
    <w:rsid w:val="00177A5C"/>
    <w:rsid w:val="00177D71"/>
    <w:rsid w:val="00180134"/>
    <w:rsid w:val="00180D64"/>
    <w:rsid w:val="00180EB9"/>
    <w:rsid w:val="00180EE9"/>
    <w:rsid w:val="00181881"/>
    <w:rsid w:val="00181C60"/>
    <w:rsid w:val="00181F0F"/>
    <w:rsid w:val="00181F75"/>
    <w:rsid w:val="00182071"/>
    <w:rsid w:val="00182A8E"/>
    <w:rsid w:val="00183004"/>
    <w:rsid w:val="0018301A"/>
    <w:rsid w:val="0018304D"/>
    <w:rsid w:val="001831C4"/>
    <w:rsid w:val="00183ABD"/>
    <w:rsid w:val="00183DD8"/>
    <w:rsid w:val="00183FEA"/>
    <w:rsid w:val="001849D9"/>
    <w:rsid w:val="00184D18"/>
    <w:rsid w:val="00184F17"/>
    <w:rsid w:val="001852A2"/>
    <w:rsid w:val="00185684"/>
    <w:rsid w:val="0018591C"/>
    <w:rsid w:val="00185DF9"/>
    <w:rsid w:val="00186559"/>
    <w:rsid w:val="001878F0"/>
    <w:rsid w:val="00187EDB"/>
    <w:rsid w:val="00190792"/>
    <w:rsid w:val="00191D27"/>
    <w:rsid w:val="00191D5F"/>
    <w:rsid w:val="001924D2"/>
    <w:rsid w:val="00192500"/>
    <w:rsid w:val="001925CB"/>
    <w:rsid w:val="00192606"/>
    <w:rsid w:val="001926B2"/>
    <w:rsid w:val="00192A1C"/>
    <w:rsid w:val="001932A7"/>
    <w:rsid w:val="00193871"/>
    <w:rsid w:val="00194598"/>
    <w:rsid w:val="00195F24"/>
    <w:rsid w:val="00196487"/>
    <w:rsid w:val="00196CE4"/>
    <w:rsid w:val="00196F14"/>
    <w:rsid w:val="001A070B"/>
    <w:rsid w:val="001A0A26"/>
    <w:rsid w:val="001A0B47"/>
    <w:rsid w:val="001A17F8"/>
    <w:rsid w:val="001A232C"/>
    <w:rsid w:val="001A23A6"/>
    <w:rsid w:val="001A2579"/>
    <w:rsid w:val="001A2B0A"/>
    <w:rsid w:val="001A2F72"/>
    <w:rsid w:val="001A3195"/>
    <w:rsid w:val="001A3F67"/>
    <w:rsid w:val="001A3FEC"/>
    <w:rsid w:val="001A43A4"/>
    <w:rsid w:val="001A4EF7"/>
    <w:rsid w:val="001A54A3"/>
    <w:rsid w:val="001A5BC8"/>
    <w:rsid w:val="001A5C02"/>
    <w:rsid w:val="001A6561"/>
    <w:rsid w:val="001A6B31"/>
    <w:rsid w:val="001A77DF"/>
    <w:rsid w:val="001A7977"/>
    <w:rsid w:val="001B0D9A"/>
    <w:rsid w:val="001B0F19"/>
    <w:rsid w:val="001B1050"/>
    <w:rsid w:val="001B1370"/>
    <w:rsid w:val="001B14C2"/>
    <w:rsid w:val="001B1C67"/>
    <w:rsid w:val="001B1FC4"/>
    <w:rsid w:val="001B32D9"/>
    <w:rsid w:val="001B37D2"/>
    <w:rsid w:val="001B45A9"/>
    <w:rsid w:val="001B478E"/>
    <w:rsid w:val="001B5CDE"/>
    <w:rsid w:val="001B6E72"/>
    <w:rsid w:val="001B6FCF"/>
    <w:rsid w:val="001C0295"/>
    <w:rsid w:val="001C07C6"/>
    <w:rsid w:val="001C0849"/>
    <w:rsid w:val="001C1570"/>
    <w:rsid w:val="001C3D83"/>
    <w:rsid w:val="001C3F6C"/>
    <w:rsid w:val="001C57A6"/>
    <w:rsid w:val="001C5BCB"/>
    <w:rsid w:val="001C6688"/>
    <w:rsid w:val="001C76F7"/>
    <w:rsid w:val="001C7EB3"/>
    <w:rsid w:val="001D0249"/>
    <w:rsid w:val="001D0644"/>
    <w:rsid w:val="001D129F"/>
    <w:rsid w:val="001D1A03"/>
    <w:rsid w:val="001D1D00"/>
    <w:rsid w:val="001D2058"/>
    <w:rsid w:val="001D209D"/>
    <w:rsid w:val="001D2D62"/>
    <w:rsid w:val="001D509C"/>
    <w:rsid w:val="001D5785"/>
    <w:rsid w:val="001D5C13"/>
    <w:rsid w:val="001D5EBF"/>
    <w:rsid w:val="001D5FF7"/>
    <w:rsid w:val="001D6531"/>
    <w:rsid w:val="001D7228"/>
    <w:rsid w:val="001D74FA"/>
    <w:rsid w:val="001D78C5"/>
    <w:rsid w:val="001E0216"/>
    <w:rsid w:val="001E06D6"/>
    <w:rsid w:val="001E0BC2"/>
    <w:rsid w:val="001E2794"/>
    <w:rsid w:val="001E2814"/>
    <w:rsid w:val="001E3D3F"/>
    <w:rsid w:val="001E47D5"/>
    <w:rsid w:val="001E4A24"/>
    <w:rsid w:val="001E5412"/>
    <w:rsid w:val="001E55B2"/>
    <w:rsid w:val="001E5866"/>
    <w:rsid w:val="001E7733"/>
    <w:rsid w:val="001F0335"/>
    <w:rsid w:val="001F0371"/>
    <w:rsid w:val="001F0B18"/>
    <w:rsid w:val="001F0EFD"/>
    <w:rsid w:val="001F0F81"/>
    <w:rsid w:val="001F1783"/>
    <w:rsid w:val="001F1DF0"/>
    <w:rsid w:val="001F1DF7"/>
    <w:rsid w:val="001F2926"/>
    <w:rsid w:val="001F2C4C"/>
    <w:rsid w:val="001F2FF2"/>
    <w:rsid w:val="001F3237"/>
    <w:rsid w:val="001F386B"/>
    <w:rsid w:val="001F3BF5"/>
    <w:rsid w:val="001F3FAE"/>
    <w:rsid w:val="001F5834"/>
    <w:rsid w:val="001F5FDE"/>
    <w:rsid w:val="001F6578"/>
    <w:rsid w:val="001F760C"/>
    <w:rsid w:val="001F7821"/>
    <w:rsid w:val="001F7877"/>
    <w:rsid w:val="002004DB"/>
    <w:rsid w:val="002017CB"/>
    <w:rsid w:val="00201DA0"/>
    <w:rsid w:val="00201F2E"/>
    <w:rsid w:val="002028BF"/>
    <w:rsid w:val="00202F4D"/>
    <w:rsid w:val="002032CE"/>
    <w:rsid w:val="002038C2"/>
    <w:rsid w:val="0020390F"/>
    <w:rsid w:val="00203917"/>
    <w:rsid w:val="00204426"/>
    <w:rsid w:val="002046BF"/>
    <w:rsid w:val="00204B03"/>
    <w:rsid w:val="00204E53"/>
    <w:rsid w:val="00204EEA"/>
    <w:rsid w:val="00204FD5"/>
    <w:rsid w:val="00205689"/>
    <w:rsid w:val="00205D7E"/>
    <w:rsid w:val="002069C9"/>
    <w:rsid w:val="00206AF8"/>
    <w:rsid w:val="0020701A"/>
    <w:rsid w:val="00207490"/>
    <w:rsid w:val="002079EC"/>
    <w:rsid w:val="002100B3"/>
    <w:rsid w:val="002101F2"/>
    <w:rsid w:val="00210F0C"/>
    <w:rsid w:val="00211425"/>
    <w:rsid w:val="002137E6"/>
    <w:rsid w:val="00213830"/>
    <w:rsid w:val="00213EB8"/>
    <w:rsid w:val="00214462"/>
    <w:rsid w:val="00216143"/>
    <w:rsid w:val="002166CE"/>
    <w:rsid w:val="00217344"/>
    <w:rsid w:val="00217710"/>
    <w:rsid w:val="00220899"/>
    <w:rsid w:val="00220ACB"/>
    <w:rsid w:val="00220C7C"/>
    <w:rsid w:val="002218FE"/>
    <w:rsid w:val="00221C7B"/>
    <w:rsid w:val="0022247D"/>
    <w:rsid w:val="002238C1"/>
    <w:rsid w:val="002240AB"/>
    <w:rsid w:val="0022457E"/>
    <w:rsid w:val="00224B19"/>
    <w:rsid w:val="002250D8"/>
    <w:rsid w:val="0022515E"/>
    <w:rsid w:val="002252CD"/>
    <w:rsid w:val="0022548D"/>
    <w:rsid w:val="00226168"/>
    <w:rsid w:val="00226412"/>
    <w:rsid w:val="00226C9A"/>
    <w:rsid w:val="0022712B"/>
    <w:rsid w:val="002273AD"/>
    <w:rsid w:val="0022770A"/>
    <w:rsid w:val="00227C9F"/>
    <w:rsid w:val="00230460"/>
    <w:rsid w:val="00230A6E"/>
    <w:rsid w:val="00230B12"/>
    <w:rsid w:val="00230C8F"/>
    <w:rsid w:val="00230D36"/>
    <w:rsid w:val="00230DB1"/>
    <w:rsid w:val="00232FE2"/>
    <w:rsid w:val="00233B5F"/>
    <w:rsid w:val="00233BB7"/>
    <w:rsid w:val="002346A4"/>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366B"/>
    <w:rsid w:val="00243E78"/>
    <w:rsid w:val="00244B38"/>
    <w:rsid w:val="00244B5D"/>
    <w:rsid w:val="002452F5"/>
    <w:rsid w:val="00246C8C"/>
    <w:rsid w:val="00250192"/>
    <w:rsid w:val="0025145E"/>
    <w:rsid w:val="00251CF9"/>
    <w:rsid w:val="00252C9C"/>
    <w:rsid w:val="00253975"/>
    <w:rsid w:val="002542AE"/>
    <w:rsid w:val="00254A36"/>
    <w:rsid w:val="002554A3"/>
    <w:rsid w:val="002559B9"/>
    <w:rsid w:val="00255E60"/>
    <w:rsid w:val="0025682A"/>
    <w:rsid w:val="0025693E"/>
    <w:rsid w:val="00257773"/>
    <w:rsid w:val="00260163"/>
    <w:rsid w:val="00260739"/>
    <w:rsid w:val="00260E64"/>
    <w:rsid w:val="0026158D"/>
    <w:rsid w:val="00261A75"/>
    <w:rsid w:val="002626F7"/>
    <w:rsid w:val="00263035"/>
    <w:rsid w:val="00263094"/>
    <w:rsid w:val="002638A5"/>
    <w:rsid w:val="00263D72"/>
    <w:rsid w:val="00263E28"/>
    <w:rsid w:val="0026426F"/>
    <w:rsid w:val="0026462D"/>
    <w:rsid w:val="00264979"/>
    <w:rsid w:val="00265A4B"/>
    <w:rsid w:val="00265D18"/>
    <w:rsid w:val="00266004"/>
    <w:rsid w:val="00266522"/>
    <w:rsid w:val="002665A4"/>
    <w:rsid w:val="002674D5"/>
    <w:rsid w:val="002704F9"/>
    <w:rsid w:val="0027052A"/>
    <w:rsid w:val="00270D59"/>
    <w:rsid w:val="00270F2A"/>
    <w:rsid w:val="002716CA"/>
    <w:rsid w:val="00271DF6"/>
    <w:rsid w:val="0027256A"/>
    <w:rsid w:val="002737BA"/>
    <w:rsid w:val="002737E0"/>
    <w:rsid w:val="00273A88"/>
    <w:rsid w:val="00273B4F"/>
    <w:rsid w:val="00274353"/>
    <w:rsid w:val="0027499F"/>
    <w:rsid w:val="00274CB9"/>
    <w:rsid w:val="00274F0E"/>
    <w:rsid w:val="002754C4"/>
    <w:rsid w:val="0027573B"/>
    <w:rsid w:val="00276441"/>
    <w:rsid w:val="00276B03"/>
    <w:rsid w:val="00276EB7"/>
    <w:rsid w:val="0027775F"/>
    <w:rsid w:val="00277D41"/>
    <w:rsid w:val="00277F14"/>
    <w:rsid w:val="00280E91"/>
    <w:rsid w:val="002815F2"/>
    <w:rsid w:val="00281D16"/>
    <w:rsid w:val="00283198"/>
    <w:rsid w:val="00283E26"/>
    <w:rsid w:val="00283F0A"/>
    <w:rsid w:val="002845EA"/>
    <w:rsid w:val="002846B1"/>
    <w:rsid w:val="002849A6"/>
    <w:rsid w:val="00284C6E"/>
    <w:rsid w:val="00286CDB"/>
    <w:rsid w:val="0028726A"/>
    <w:rsid w:val="002873B9"/>
    <w:rsid w:val="00291919"/>
    <w:rsid w:val="00291EFF"/>
    <w:rsid w:val="002926D4"/>
    <w:rsid w:val="00293A25"/>
    <w:rsid w:val="00293A76"/>
    <w:rsid w:val="002941F2"/>
    <w:rsid w:val="0029453A"/>
    <w:rsid w:val="00294875"/>
    <w:rsid w:val="00294BD5"/>
    <w:rsid w:val="00294F67"/>
    <w:rsid w:val="00294FFF"/>
    <w:rsid w:val="0029515A"/>
    <w:rsid w:val="00295C11"/>
    <w:rsid w:val="00297B83"/>
    <w:rsid w:val="002A058F"/>
    <w:rsid w:val="002A0700"/>
    <w:rsid w:val="002A0C06"/>
    <w:rsid w:val="002A0F45"/>
    <w:rsid w:val="002A10B2"/>
    <w:rsid w:val="002A1FAC"/>
    <w:rsid w:val="002A3785"/>
    <w:rsid w:val="002A3FC1"/>
    <w:rsid w:val="002A44CA"/>
    <w:rsid w:val="002A4554"/>
    <w:rsid w:val="002A464D"/>
    <w:rsid w:val="002A4BE0"/>
    <w:rsid w:val="002A665D"/>
    <w:rsid w:val="002A717E"/>
    <w:rsid w:val="002A7380"/>
    <w:rsid w:val="002A76C6"/>
    <w:rsid w:val="002A7783"/>
    <w:rsid w:val="002A7A40"/>
    <w:rsid w:val="002B05FA"/>
    <w:rsid w:val="002B0631"/>
    <w:rsid w:val="002B0AEA"/>
    <w:rsid w:val="002B103D"/>
    <w:rsid w:val="002B11BA"/>
    <w:rsid w:val="002B121D"/>
    <w:rsid w:val="002B155B"/>
    <w:rsid w:val="002B1ABE"/>
    <w:rsid w:val="002B23A8"/>
    <w:rsid w:val="002B24A4"/>
    <w:rsid w:val="002B24E8"/>
    <w:rsid w:val="002B32D6"/>
    <w:rsid w:val="002B372D"/>
    <w:rsid w:val="002B3A94"/>
    <w:rsid w:val="002B3E53"/>
    <w:rsid w:val="002B487D"/>
    <w:rsid w:val="002B4892"/>
    <w:rsid w:val="002B4FD9"/>
    <w:rsid w:val="002B51FB"/>
    <w:rsid w:val="002B5F87"/>
    <w:rsid w:val="002B6548"/>
    <w:rsid w:val="002B6B4A"/>
    <w:rsid w:val="002B71EB"/>
    <w:rsid w:val="002B7388"/>
    <w:rsid w:val="002B74B1"/>
    <w:rsid w:val="002B7594"/>
    <w:rsid w:val="002B75C9"/>
    <w:rsid w:val="002C0665"/>
    <w:rsid w:val="002C071B"/>
    <w:rsid w:val="002C0DD6"/>
    <w:rsid w:val="002C1050"/>
    <w:rsid w:val="002C1982"/>
    <w:rsid w:val="002C1AE5"/>
    <w:rsid w:val="002C1D72"/>
    <w:rsid w:val="002C205F"/>
    <w:rsid w:val="002C2499"/>
    <w:rsid w:val="002C27EB"/>
    <w:rsid w:val="002C2AAB"/>
    <w:rsid w:val="002C2B0F"/>
    <w:rsid w:val="002C3CAA"/>
    <w:rsid w:val="002C43B3"/>
    <w:rsid w:val="002C4B4C"/>
    <w:rsid w:val="002C4DBF"/>
    <w:rsid w:val="002C605B"/>
    <w:rsid w:val="002C627F"/>
    <w:rsid w:val="002C6828"/>
    <w:rsid w:val="002C6CE6"/>
    <w:rsid w:val="002C6CF7"/>
    <w:rsid w:val="002C7037"/>
    <w:rsid w:val="002D02FE"/>
    <w:rsid w:val="002D07F8"/>
    <w:rsid w:val="002D1535"/>
    <w:rsid w:val="002D156F"/>
    <w:rsid w:val="002D1AAA"/>
    <w:rsid w:val="002D207D"/>
    <w:rsid w:val="002D20E8"/>
    <w:rsid w:val="002D236D"/>
    <w:rsid w:val="002D2DC6"/>
    <w:rsid w:val="002D3C61"/>
    <w:rsid w:val="002D4250"/>
    <w:rsid w:val="002D456F"/>
    <w:rsid w:val="002D4575"/>
    <w:rsid w:val="002D4EEB"/>
    <w:rsid w:val="002D5580"/>
    <w:rsid w:val="002D5CF0"/>
    <w:rsid w:val="002D601F"/>
    <w:rsid w:val="002D6A4F"/>
    <w:rsid w:val="002D6F33"/>
    <w:rsid w:val="002D7D70"/>
    <w:rsid w:val="002E069D"/>
    <w:rsid w:val="002E0768"/>
    <w:rsid w:val="002E0877"/>
    <w:rsid w:val="002E2964"/>
    <w:rsid w:val="002E2C90"/>
    <w:rsid w:val="002E30B8"/>
    <w:rsid w:val="002E3165"/>
    <w:rsid w:val="002E37FB"/>
    <w:rsid w:val="002E4305"/>
    <w:rsid w:val="002E4710"/>
    <w:rsid w:val="002E477F"/>
    <w:rsid w:val="002E4BC5"/>
    <w:rsid w:val="002E530A"/>
    <w:rsid w:val="002E531D"/>
    <w:rsid w:val="002E59D1"/>
    <w:rsid w:val="002E5FDA"/>
    <w:rsid w:val="002E6A02"/>
    <w:rsid w:val="002E727E"/>
    <w:rsid w:val="002E7EE1"/>
    <w:rsid w:val="002F00F1"/>
    <w:rsid w:val="002F0989"/>
    <w:rsid w:val="002F1AB3"/>
    <w:rsid w:val="002F1F78"/>
    <w:rsid w:val="002F2045"/>
    <w:rsid w:val="002F2657"/>
    <w:rsid w:val="002F2A55"/>
    <w:rsid w:val="002F2B23"/>
    <w:rsid w:val="002F3205"/>
    <w:rsid w:val="002F35FE"/>
    <w:rsid w:val="002F37FB"/>
    <w:rsid w:val="002F6164"/>
    <w:rsid w:val="002F6FA0"/>
    <w:rsid w:val="002F7000"/>
    <w:rsid w:val="002F7391"/>
    <w:rsid w:val="002F7A7E"/>
    <w:rsid w:val="003005F7"/>
    <w:rsid w:val="00301193"/>
    <w:rsid w:val="00301221"/>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52B"/>
    <w:rsid w:val="00307F3C"/>
    <w:rsid w:val="00307F73"/>
    <w:rsid w:val="00310046"/>
    <w:rsid w:val="003101E4"/>
    <w:rsid w:val="00310A82"/>
    <w:rsid w:val="00310B6E"/>
    <w:rsid w:val="00310DD3"/>
    <w:rsid w:val="00310ED2"/>
    <w:rsid w:val="00311076"/>
    <w:rsid w:val="00311C27"/>
    <w:rsid w:val="003125CC"/>
    <w:rsid w:val="00312694"/>
    <w:rsid w:val="00313403"/>
    <w:rsid w:val="003141B6"/>
    <w:rsid w:val="00314A80"/>
    <w:rsid w:val="00314E49"/>
    <w:rsid w:val="00316381"/>
    <w:rsid w:val="003163A5"/>
    <w:rsid w:val="003169A4"/>
    <w:rsid w:val="00317394"/>
    <w:rsid w:val="00317BD2"/>
    <w:rsid w:val="003203EF"/>
    <w:rsid w:val="0032067F"/>
    <w:rsid w:val="0032071C"/>
    <w:rsid w:val="00321A56"/>
    <w:rsid w:val="00321B20"/>
    <w:rsid w:val="003229AC"/>
    <w:rsid w:val="003234B7"/>
    <w:rsid w:val="00323C68"/>
    <w:rsid w:val="003240F7"/>
    <w:rsid w:val="00325043"/>
    <w:rsid w:val="00325546"/>
    <w:rsid w:val="003259C5"/>
    <w:rsid w:val="00325CC0"/>
    <w:rsid w:val="00326507"/>
    <w:rsid w:val="003267C8"/>
    <w:rsid w:val="003270A4"/>
    <w:rsid w:val="003270D5"/>
    <w:rsid w:val="00327436"/>
    <w:rsid w:val="00330558"/>
    <w:rsid w:val="00330E00"/>
    <w:rsid w:val="00331472"/>
    <w:rsid w:val="0033253D"/>
    <w:rsid w:val="003325FD"/>
    <w:rsid w:val="003326E2"/>
    <w:rsid w:val="00332D6F"/>
    <w:rsid w:val="00333314"/>
    <w:rsid w:val="00333B85"/>
    <w:rsid w:val="00334564"/>
    <w:rsid w:val="003347CE"/>
    <w:rsid w:val="003355DB"/>
    <w:rsid w:val="0033571F"/>
    <w:rsid w:val="00335C2A"/>
    <w:rsid w:val="00335DAA"/>
    <w:rsid w:val="00335ECC"/>
    <w:rsid w:val="00336709"/>
    <w:rsid w:val="00336F9A"/>
    <w:rsid w:val="0033740E"/>
    <w:rsid w:val="00337C99"/>
    <w:rsid w:val="00337D80"/>
    <w:rsid w:val="00340083"/>
    <w:rsid w:val="00340659"/>
    <w:rsid w:val="003414F9"/>
    <w:rsid w:val="00341747"/>
    <w:rsid w:val="00341A74"/>
    <w:rsid w:val="00341D7A"/>
    <w:rsid w:val="00341ED4"/>
    <w:rsid w:val="003427DF"/>
    <w:rsid w:val="003436A5"/>
    <w:rsid w:val="00345909"/>
    <w:rsid w:val="00345CB0"/>
    <w:rsid w:val="003468B8"/>
    <w:rsid w:val="00347499"/>
    <w:rsid w:val="003475E1"/>
    <w:rsid w:val="0034777A"/>
    <w:rsid w:val="003500D1"/>
    <w:rsid w:val="00350210"/>
    <w:rsid w:val="003529EA"/>
    <w:rsid w:val="003529FC"/>
    <w:rsid w:val="00352ADA"/>
    <w:rsid w:val="00352DB8"/>
    <w:rsid w:val="00353E91"/>
    <w:rsid w:val="00353F25"/>
    <w:rsid w:val="00354419"/>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2DD"/>
    <w:rsid w:val="00364685"/>
    <w:rsid w:val="00364E7A"/>
    <w:rsid w:val="003650C5"/>
    <w:rsid w:val="0036520F"/>
    <w:rsid w:val="003653B7"/>
    <w:rsid w:val="00365501"/>
    <w:rsid w:val="003666F7"/>
    <w:rsid w:val="00366C4E"/>
    <w:rsid w:val="00367717"/>
    <w:rsid w:val="00367890"/>
    <w:rsid w:val="00367A9A"/>
    <w:rsid w:val="00367F26"/>
    <w:rsid w:val="00370ECD"/>
    <w:rsid w:val="00370F27"/>
    <w:rsid w:val="0037177E"/>
    <w:rsid w:val="003717D2"/>
    <w:rsid w:val="003723DE"/>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6D95"/>
    <w:rsid w:val="003771B7"/>
    <w:rsid w:val="00377976"/>
    <w:rsid w:val="003802B8"/>
    <w:rsid w:val="00380721"/>
    <w:rsid w:val="00380FA2"/>
    <w:rsid w:val="00381658"/>
    <w:rsid w:val="00381E92"/>
    <w:rsid w:val="00382B60"/>
    <w:rsid w:val="0038317B"/>
    <w:rsid w:val="00383467"/>
    <w:rsid w:val="0038400D"/>
    <w:rsid w:val="0038438D"/>
    <w:rsid w:val="0038517B"/>
    <w:rsid w:val="00385C27"/>
    <w:rsid w:val="00386A7E"/>
    <w:rsid w:val="00386E4B"/>
    <w:rsid w:val="003871DA"/>
    <w:rsid w:val="003905A4"/>
    <w:rsid w:val="00391276"/>
    <w:rsid w:val="0039134D"/>
    <w:rsid w:val="00391E56"/>
    <w:rsid w:val="00391F90"/>
    <w:rsid w:val="00392525"/>
    <w:rsid w:val="0039333F"/>
    <w:rsid w:val="0039338D"/>
    <w:rsid w:val="003937C5"/>
    <w:rsid w:val="003946B4"/>
    <w:rsid w:val="00394990"/>
    <w:rsid w:val="003949A5"/>
    <w:rsid w:val="00394BB3"/>
    <w:rsid w:val="00395D6D"/>
    <w:rsid w:val="003960EA"/>
    <w:rsid w:val="0039646A"/>
    <w:rsid w:val="00396D60"/>
    <w:rsid w:val="003972CC"/>
    <w:rsid w:val="00397DC0"/>
    <w:rsid w:val="003A0A31"/>
    <w:rsid w:val="003A145D"/>
    <w:rsid w:val="003A1EBB"/>
    <w:rsid w:val="003A2BE0"/>
    <w:rsid w:val="003A2D11"/>
    <w:rsid w:val="003A3074"/>
    <w:rsid w:val="003A39AC"/>
    <w:rsid w:val="003A5049"/>
    <w:rsid w:val="003A5533"/>
    <w:rsid w:val="003A62A4"/>
    <w:rsid w:val="003A645E"/>
    <w:rsid w:val="003A6791"/>
    <w:rsid w:val="003A6AEC"/>
    <w:rsid w:val="003A734A"/>
    <w:rsid w:val="003B0CA7"/>
    <w:rsid w:val="003B0D6E"/>
    <w:rsid w:val="003B0E7B"/>
    <w:rsid w:val="003B16F5"/>
    <w:rsid w:val="003B1FC0"/>
    <w:rsid w:val="003B3302"/>
    <w:rsid w:val="003B3A13"/>
    <w:rsid w:val="003B3E74"/>
    <w:rsid w:val="003B487D"/>
    <w:rsid w:val="003B4A74"/>
    <w:rsid w:val="003B585C"/>
    <w:rsid w:val="003B6001"/>
    <w:rsid w:val="003B60D5"/>
    <w:rsid w:val="003B644B"/>
    <w:rsid w:val="003B6791"/>
    <w:rsid w:val="003B67E5"/>
    <w:rsid w:val="003B6812"/>
    <w:rsid w:val="003B681E"/>
    <w:rsid w:val="003B6B6A"/>
    <w:rsid w:val="003B7086"/>
    <w:rsid w:val="003B72E7"/>
    <w:rsid w:val="003B7D9D"/>
    <w:rsid w:val="003C0805"/>
    <w:rsid w:val="003C09CC"/>
    <w:rsid w:val="003C11FC"/>
    <w:rsid w:val="003C1322"/>
    <w:rsid w:val="003C14BE"/>
    <w:rsid w:val="003C202C"/>
    <w:rsid w:val="003C2627"/>
    <w:rsid w:val="003C29C6"/>
    <w:rsid w:val="003C2B7E"/>
    <w:rsid w:val="003C2BAE"/>
    <w:rsid w:val="003C2BDB"/>
    <w:rsid w:val="003C2BDC"/>
    <w:rsid w:val="003C3660"/>
    <w:rsid w:val="003C3E7A"/>
    <w:rsid w:val="003C4278"/>
    <w:rsid w:val="003C53D4"/>
    <w:rsid w:val="003C5795"/>
    <w:rsid w:val="003C5E16"/>
    <w:rsid w:val="003C61D5"/>
    <w:rsid w:val="003C664F"/>
    <w:rsid w:val="003C670C"/>
    <w:rsid w:val="003C6A92"/>
    <w:rsid w:val="003C6F3A"/>
    <w:rsid w:val="003C7160"/>
    <w:rsid w:val="003D0075"/>
    <w:rsid w:val="003D06E3"/>
    <w:rsid w:val="003D07B5"/>
    <w:rsid w:val="003D0C4E"/>
    <w:rsid w:val="003D0C67"/>
    <w:rsid w:val="003D0E3C"/>
    <w:rsid w:val="003D1153"/>
    <w:rsid w:val="003D117E"/>
    <w:rsid w:val="003D14E9"/>
    <w:rsid w:val="003D1CF4"/>
    <w:rsid w:val="003D2146"/>
    <w:rsid w:val="003D2FE2"/>
    <w:rsid w:val="003D365B"/>
    <w:rsid w:val="003D3964"/>
    <w:rsid w:val="003D56A5"/>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72"/>
    <w:rsid w:val="003E40A7"/>
    <w:rsid w:val="003E4184"/>
    <w:rsid w:val="003E5A57"/>
    <w:rsid w:val="003E5D5B"/>
    <w:rsid w:val="003E6971"/>
    <w:rsid w:val="003E6DE2"/>
    <w:rsid w:val="003E6FA4"/>
    <w:rsid w:val="003E7802"/>
    <w:rsid w:val="003F1EEA"/>
    <w:rsid w:val="003F208A"/>
    <w:rsid w:val="003F2273"/>
    <w:rsid w:val="003F264A"/>
    <w:rsid w:val="003F28E4"/>
    <w:rsid w:val="003F300A"/>
    <w:rsid w:val="003F300B"/>
    <w:rsid w:val="003F4583"/>
    <w:rsid w:val="003F4C5E"/>
    <w:rsid w:val="003F66A5"/>
    <w:rsid w:val="003F6CF8"/>
    <w:rsid w:val="003F762C"/>
    <w:rsid w:val="003F7B41"/>
    <w:rsid w:val="003F7F2F"/>
    <w:rsid w:val="0040112D"/>
    <w:rsid w:val="00401B30"/>
    <w:rsid w:val="00401BA5"/>
    <w:rsid w:val="00402941"/>
    <w:rsid w:val="00402BC3"/>
    <w:rsid w:val="00402C45"/>
    <w:rsid w:val="00403109"/>
    <w:rsid w:val="004031C1"/>
    <w:rsid w:val="0040346A"/>
    <w:rsid w:val="00405194"/>
    <w:rsid w:val="004055C1"/>
    <w:rsid w:val="00405996"/>
    <w:rsid w:val="004060E5"/>
    <w:rsid w:val="004068F5"/>
    <w:rsid w:val="004072C8"/>
    <w:rsid w:val="0040761D"/>
    <w:rsid w:val="0041023E"/>
    <w:rsid w:val="00410555"/>
    <w:rsid w:val="004106FE"/>
    <w:rsid w:val="00410C31"/>
    <w:rsid w:val="004110AC"/>
    <w:rsid w:val="004116A0"/>
    <w:rsid w:val="00411D9D"/>
    <w:rsid w:val="00412165"/>
    <w:rsid w:val="00413390"/>
    <w:rsid w:val="00413595"/>
    <w:rsid w:val="00416F1E"/>
    <w:rsid w:val="0041739A"/>
    <w:rsid w:val="004175B6"/>
    <w:rsid w:val="00417E48"/>
    <w:rsid w:val="00417F33"/>
    <w:rsid w:val="00421AEB"/>
    <w:rsid w:val="00422802"/>
    <w:rsid w:val="00424E1F"/>
    <w:rsid w:val="004250E9"/>
    <w:rsid w:val="0042574B"/>
    <w:rsid w:val="004272E3"/>
    <w:rsid w:val="00427AEC"/>
    <w:rsid w:val="00427CB1"/>
    <w:rsid w:val="00427DE7"/>
    <w:rsid w:val="00427EAA"/>
    <w:rsid w:val="0043140C"/>
    <w:rsid w:val="00431998"/>
    <w:rsid w:val="004320F2"/>
    <w:rsid w:val="00434D1C"/>
    <w:rsid w:val="0043558D"/>
    <w:rsid w:val="004361D6"/>
    <w:rsid w:val="0043641B"/>
    <w:rsid w:val="0043662A"/>
    <w:rsid w:val="00436DF8"/>
    <w:rsid w:val="004373E3"/>
    <w:rsid w:val="0043761C"/>
    <w:rsid w:val="00437CDB"/>
    <w:rsid w:val="00440390"/>
    <w:rsid w:val="004403A7"/>
    <w:rsid w:val="004409B1"/>
    <w:rsid w:val="00441011"/>
    <w:rsid w:val="004411C1"/>
    <w:rsid w:val="004413A5"/>
    <w:rsid w:val="00441CC1"/>
    <w:rsid w:val="00442FBA"/>
    <w:rsid w:val="00443208"/>
    <w:rsid w:val="00443317"/>
    <w:rsid w:val="00443A55"/>
    <w:rsid w:val="00443B50"/>
    <w:rsid w:val="00443B7A"/>
    <w:rsid w:val="00444026"/>
    <w:rsid w:val="00444069"/>
    <w:rsid w:val="004447AB"/>
    <w:rsid w:val="00444E87"/>
    <w:rsid w:val="00445330"/>
    <w:rsid w:val="0044556F"/>
    <w:rsid w:val="0044660E"/>
    <w:rsid w:val="00447808"/>
    <w:rsid w:val="00447B76"/>
    <w:rsid w:val="00447FFD"/>
    <w:rsid w:val="004504F0"/>
    <w:rsid w:val="00450C30"/>
    <w:rsid w:val="004519FC"/>
    <w:rsid w:val="004521BB"/>
    <w:rsid w:val="00452896"/>
    <w:rsid w:val="00454D73"/>
    <w:rsid w:val="0045525D"/>
    <w:rsid w:val="004553CA"/>
    <w:rsid w:val="0045669A"/>
    <w:rsid w:val="00456B02"/>
    <w:rsid w:val="004575B1"/>
    <w:rsid w:val="00457745"/>
    <w:rsid w:val="00460CA5"/>
    <w:rsid w:val="0046186C"/>
    <w:rsid w:val="0046188C"/>
    <w:rsid w:val="00461ABD"/>
    <w:rsid w:val="004623A3"/>
    <w:rsid w:val="00462E00"/>
    <w:rsid w:val="00463606"/>
    <w:rsid w:val="004636DA"/>
    <w:rsid w:val="00463B0B"/>
    <w:rsid w:val="00464493"/>
    <w:rsid w:val="0046481A"/>
    <w:rsid w:val="00464D3A"/>
    <w:rsid w:val="00464DA7"/>
    <w:rsid w:val="0046522E"/>
    <w:rsid w:val="0046586E"/>
    <w:rsid w:val="00466714"/>
    <w:rsid w:val="00466F7A"/>
    <w:rsid w:val="004672FC"/>
    <w:rsid w:val="004678B4"/>
    <w:rsid w:val="00467B47"/>
    <w:rsid w:val="00467E75"/>
    <w:rsid w:val="0047117B"/>
    <w:rsid w:val="00471867"/>
    <w:rsid w:val="004722BC"/>
    <w:rsid w:val="0047258C"/>
    <w:rsid w:val="00472963"/>
    <w:rsid w:val="00472E68"/>
    <w:rsid w:val="004731FA"/>
    <w:rsid w:val="00473311"/>
    <w:rsid w:val="00473CF5"/>
    <w:rsid w:val="004749BD"/>
    <w:rsid w:val="00475591"/>
    <w:rsid w:val="0047567E"/>
    <w:rsid w:val="00475DA7"/>
    <w:rsid w:val="0047619C"/>
    <w:rsid w:val="004763CF"/>
    <w:rsid w:val="00476599"/>
    <w:rsid w:val="00476A47"/>
    <w:rsid w:val="00476E9A"/>
    <w:rsid w:val="004775ED"/>
    <w:rsid w:val="00477E9F"/>
    <w:rsid w:val="00477F1C"/>
    <w:rsid w:val="00480162"/>
    <w:rsid w:val="004804DF"/>
    <w:rsid w:val="0048059F"/>
    <w:rsid w:val="00481297"/>
    <w:rsid w:val="004813B3"/>
    <w:rsid w:val="004834BA"/>
    <w:rsid w:val="00483944"/>
    <w:rsid w:val="0048419C"/>
    <w:rsid w:val="00484FED"/>
    <w:rsid w:val="00485531"/>
    <w:rsid w:val="004859E2"/>
    <w:rsid w:val="00486B55"/>
    <w:rsid w:val="00487402"/>
    <w:rsid w:val="004874EC"/>
    <w:rsid w:val="00490743"/>
    <w:rsid w:val="004929E4"/>
    <w:rsid w:val="0049374F"/>
    <w:rsid w:val="00493A3A"/>
    <w:rsid w:val="00493AF9"/>
    <w:rsid w:val="00493C6A"/>
    <w:rsid w:val="00493CC7"/>
    <w:rsid w:val="0049623A"/>
    <w:rsid w:val="0049655D"/>
    <w:rsid w:val="0049697A"/>
    <w:rsid w:val="004974D8"/>
    <w:rsid w:val="004A0302"/>
    <w:rsid w:val="004A0321"/>
    <w:rsid w:val="004A1734"/>
    <w:rsid w:val="004A1C5D"/>
    <w:rsid w:val="004A3051"/>
    <w:rsid w:val="004A329D"/>
    <w:rsid w:val="004A3453"/>
    <w:rsid w:val="004A3859"/>
    <w:rsid w:val="004A51CE"/>
    <w:rsid w:val="004A5B37"/>
    <w:rsid w:val="004A5D87"/>
    <w:rsid w:val="004A6204"/>
    <w:rsid w:val="004A6299"/>
    <w:rsid w:val="004A7005"/>
    <w:rsid w:val="004A712A"/>
    <w:rsid w:val="004A7722"/>
    <w:rsid w:val="004A798D"/>
    <w:rsid w:val="004B1ADC"/>
    <w:rsid w:val="004B2363"/>
    <w:rsid w:val="004B2714"/>
    <w:rsid w:val="004B28E1"/>
    <w:rsid w:val="004B2F56"/>
    <w:rsid w:val="004B3228"/>
    <w:rsid w:val="004B383E"/>
    <w:rsid w:val="004B396E"/>
    <w:rsid w:val="004B4580"/>
    <w:rsid w:val="004B4A95"/>
    <w:rsid w:val="004B4B72"/>
    <w:rsid w:val="004B5371"/>
    <w:rsid w:val="004B5522"/>
    <w:rsid w:val="004B571E"/>
    <w:rsid w:val="004B5C46"/>
    <w:rsid w:val="004B60F5"/>
    <w:rsid w:val="004B61C2"/>
    <w:rsid w:val="004B6770"/>
    <w:rsid w:val="004B68FF"/>
    <w:rsid w:val="004B6A49"/>
    <w:rsid w:val="004B6D52"/>
    <w:rsid w:val="004B7B69"/>
    <w:rsid w:val="004C003F"/>
    <w:rsid w:val="004C17D2"/>
    <w:rsid w:val="004C1D9B"/>
    <w:rsid w:val="004C217A"/>
    <w:rsid w:val="004C2B3E"/>
    <w:rsid w:val="004C3803"/>
    <w:rsid w:val="004C3F9B"/>
    <w:rsid w:val="004C474D"/>
    <w:rsid w:val="004C5579"/>
    <w:rsid w:val="004C5C21"/>
    <w:rsid w:val="004C5CF3"/>
    <w:rsid w:val="004C6070"/>
    <w:rsid w:val="004C78E7"/>
    <w:rsid w:val="004D0281"/>
    <w:rsid w:val="004D0AE2"/>
    <w:rsid w:val="004D0EA7"/>
    <w:rsid w:val="004D1193"/>
    <w:rsid w:val="004D134A"/>
    <w:rsid w:val="004D1C32"/>
    <w:rsid w:val="004D1E87"/>
    <w:rsid w:val="004D2727"/>
    <w:rsid w:val="004D28BA"/>
    <w:rsid w:val="004D2B0B"/>
    <w:rsid w:val="004D2B4B"/>
    <w:rsid w:val="004D466D"/>
    <w:rsid w:val="004D54B3"/>
    <w:rsid w:val="004D5671"/>
    <w:rsid w:val="004D5926"/>
    <w:rsid w:val="004D5FF6"/>
    <w:rsid w:val="004D6073"/>
    <w:rsid w:val="004D64A9"/>
    <w:rsid w:val="004D687E"/>
    <w:rsid w:val="004D6ADF"/>
    <w:rsid w:val="004D7784"/>
    <w:rsid w:val="004D77AD"/>
    <w:rsid w:val="004E037F"/>
    <w:rsid w:val="004E04C8"/>
    <w:rsid w:val="004E07D8"/>
    <w:rsid w:val="004E0B7B"/>
    <w:rsid w:val="004E13DF"/>
    <w:rsid w:val="004E144F"/>
    <w:rsid w:val="004E1503"/>
    <w:rsid w:val="004E1977"/>
    <w:rsid w:val="004E1B0A"/>
    <w:rsid w:val="004E1C69"/>
    <w:rsid w:val="004E1C8E"/>
    <w:rsid w:val="004E27C5"/>
    <w:rsid w:val="004E2FC6"/>
    <w:rsid w:val="004E3919"/>
    <w:rsid w:val="004E442C"/>
    <w:rsid w:val="004E54F5"/>
    <w:rsid w:val="004E5843"/>
    <w:rsid w:val="004E59BE"/>
    <w:rsid w:val="004E5E60"/>
    <w:rsid w:val="004E60CD"/>
    <w:rsid w:val="004E675F"/>
    <w:rsid w:val="004E68E0"/>
    <w:rsid w:val="004E6A12"/>
    <w:rsid w:val="004E6E9A"/>
    <w:rsid w:val="004F019E"/>
    <w:rsid w:val="004F0358"/>
    <w:rsid w:val="004F0926"/>
    <w:rsid w:val="004F0CAA"/>
    <w:rsid w:val="004F2130"/>
    <w:rsid w:val="004F2639"/>
    <w:rsid w:val="004F2E2A"/>
    <w:rsid w:val="004F2EEC"/>
    <w:rsid w:val="004F30DA"/>
    <w:rsid w:val="004F3B83"/>
    <w:rsid w:val="004F3C4E"/>
    <w:rsid w:val="004F4BC7"/>
    <w:rsid w:val="004F4D14"/>
    <w:rsid w:val="004F5190"/>
    <w:rsid w:val="004F5518"/>
    <w:rsid w:val="004F5616"/>
    <w:rsid w:val="004F6D33"/>
    <w:rsid w:val="004F709A"/>
    <w:rsid w:val="004F78B4"/>
    <w:rsid w:val="004F78EF"/>
    <w:rsid w:val="004F7933"/>
    <w:rsid w:val="00501516"/>
    <w:rsid w:val="0050161D"/>
    <w:rsid w:val="005020A2"/>
    <w:rsid w:val="00502397"/>
    <w:rsid w:val="005024D2"/>
    <w:rsid w:val="00503288"/>
    <w:rsid w:val="005032EF"/>
    <w:rsid w:val="005032FC"/>
    <w:rsid w:val="00503BFB"/>
    <w:rsid w:val="00504133"/>
    <w:rsid w:val="00506832"/>
    <w:rsid w:val="00506A45"/>
    <w:rsid w:val="00506DFA"/>
    <w:rsid w:val="005071DD"/>
    <w:rsid w:val="00507338"/>
    <w:rsid w:val="00507FEA"/>
    <w:rsid w:val="00510110"/>
    <w:rsid w:val="00510176"/>
    <w:rsid w:val="005106CC"/>
    <w:rsid w:val="00510C3D"/>
    <w:rsid w:val="00510CB7"/>
    <w:rsid w:val="005111C3"/>
    <w:rsid w:val="005114D0"/>
    <w:rsid w:val="00511928"/>
    <w:rsid w:val="00511941"/>
    <w:rsid w:val="00511966"/>
    <w:rsid w:val="00511D8D"/>
    <w:rsid w:val="0051223D"/>
    <w:rsid w:val="00512292"/>
    <w:rsid w:val="00512362"/>
    <w:rsid w:val="00512A97"/>
    <w:rsid w:val="00512D1F"/>
    <w:rsid w:val="00512DDB"/>
    <w:rsid w:val="00513C9C"/>
    <w:rsid w:val="00513EAE"/>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1E76"/>
    <w:rsid w:val="00522932"/>
    <w:rsid w:val="005230A8"/>
    <w:rsid w:val="00523563"/>
    <w:rsid w:val="0052367F"/>
    <w:rsid w:val="005236FD"/>
    <w:rsid w:val="00524982"/>
    <w:rsid w:val="00524D3D"/>
    <w:rsid w:val="00524DDF"/>
    <w:rsid w:val="00524EFA"/>
    <w:rsid w:val="005250B5"/>
    <w:rsid w:val="005250C2"/>
    <w:rsid w:val="0052546C"/>
    <w:rsid w:val="00525658"/>
    <w:rsid w:val="00525BD2"/>
    <w:rsid w:val="0052601D"/>
    <w:rsid w:val="00526C15"/>
    <w:rsid w:val="00530C17"/>
    <w:rsid w:val="00530DA1"/>
    <w:rsid w:val="00530F97"/>
    <w:rsid w:val="0053262C"/>
    <w:rsid w:val="00532EAA"/>
    <w:rsid w:val="00532EC3"/>
    <w:rsid w:val="00532EDD"/>
    <w:rsid w:val="00533989"/>
    <w:rsid w:val="00534395"/>
    <w:rsid w:val="00534468"/>
    <w:rsid w:val="00534816"/>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D9F"/>
    <w:rsid w:val="005455E8"/>
    <w:rsid w:val="005457B4"/>
    <w:rsid w:val="00545F4E"/>
    <w:rsid w:val="00546454"/>
    <w:rsid w:val="00546F6A"/>
    <w:rsid w:val="005473A5"/>
    <w:rsid w:val="0054752B"/>
    <w:rsid w:val="005500CE"/>
    <w:rsid w:val="005502DE"/>
    <w:rsid w:val="005506F6"/>
    <w:rsid w:val="00550A62"/>
    <w:rsid w:val="005525A4"/>
    <w:rsid w:val="00552934"/>
    <w:rsid w:val="00552D6E"/>
    <w:rsid w:val="00553DC6"/>
    <w:rsid w:val="00553DFD"/>
    <w:rsid w:val="005544AC"/>
    <w:rsid w:val="00554C36"/>
    <w:rsid w:val="00555387"/>
    <w:rsid w:val="0055623A"/>
    <w:rsid w:val="005563D9"/>
    <w:rsid w:val="005572F4"/>
    <w:rsid w:val="00557E3D"/>
    <w:rsid w:val="00560F47"/>
    <w:rsid w:val="00561817"/>
    <w:rsid w:val="00561AD9"/>
    <w:rsid w:val="00561C69"/>
    <w:rsid w:val="00562EB1"/>
    <w:rsid w:val="0056331A"/>
    <w:rsid w:val="00563671"/>
    <w:rsid w:val="005639B0"/>
    <w:rsid w:val="005646FC"/>
    <w:rsid w:val="0056625A"/>
    <w:rsid w:val="005669A4"/>
    <w:rsid w:val="00566B75"/>
    <w:rsid w:val="00567040"/>
    <w:rsid w:val="00567893"/>
    <w:rsid w:val="00567AF9"/>
    <w:rsid w:val="005716B8"/>
    <w:rsid w:val="00571702"/>
    <w:rsid w:val="00571F29"/>
    <w:rsid w:val="005739AB"/>
    <w:rsid w:val="00573BD6"/>
    <w:rsid w:val="00574057"/>
    <w:rsid w:val="005744FC"/>
    <w:rsid w:val="005746AB"/>
    <w:rsid w:val="005747A5"/>
    <w:rsid w:val="00574B01"/>
    <w:rsid w:val="00574CC8"/>
    <w:rsid w:val="005757D1"/>
    <w:rsid w:val="00575C75"/>
    <w:rsid w:val="00576B25"/>
    <w:rsid w:val="00577582"/>
    <w:rsid w:val="005775F6"/>
    <w:rsid w:val="00577E4E"/>
    <w:rsid w:val="00580F33"/>
    <w:rsid w:val="00581057"/>
    <w:rsid w:val="0058113A"/>
    <w:rsid w:val="005824B1"/>
    <w:rsid w:val="0058298C"/>
    <w:rsid w:val="00582E63"/>
    <w:rsid w:val="00582FEB"/>
    <w:rsid w:val="00583092"/>
    <w:rsid w:val="00583117"/>
    <w:rsid w:val="0058395E"/>
    <w:rsid w:val="00584166"/>
    <w:rsid w:val="0058416D"/>
    <w:rsid w:val="00584A70"/>
    <w:rsid w:val="00584AA7"/>
    <w:rsid w:val="005856C5"/>
    <w:rsid w:val="00585DD4"/>
    <w:rsid w:val="00585E01"/>
    <w:rsid w:val="00585E16"/>
    <w:rsid w:val="005864F3"/>
    <w:rsid w:val="00587072"/>
    <w:rsid w:val="005876A3"/>
    <w:rsid w:val="005900F2"/>
    <w:rsid w:val="0059159E"/>
    <w:rsid w:val="005918A4"/>
    <w:rsid w:val="00591D64"/>
    <w:rsid w:val="005922B4"/>
    <w:rsid w:val="00592A50"/>
    <w:rsid w:val="00592F35"/>
    <w:rsid w:val="005939DE"/>
    <w:rsid w:val="00593B80"/>
    <w:rsid w:val="00593E76"/>
    <w:rsid w:val="00594C31"/>
    <w:rsid w:val="00594FEE"/>
    <w:rsid w:val="00595177"/>
    <w:rsid w:val="005953F4"/>
    <w:rsid w:val="005960B4"/>
    <w:rsid w:val="0059636E"/>
    <w:rsid w:val="00596658"/>
    <w:rsid w:val="005967A5"/>
    <w:rsid w:val="0059697A"/>
    <w:rsid w:val="00596EE4"/>
    <w:rsid w:val="005A0CA3"/>
    <w:rsid w:val="005A1236"/>
    <w:rsid w:val="005A17BE"/>
    <w:rsid w:val="005A3009"/>
    <w:rsid w:val="005A32A6"/>
    <w:rsid w:val="005A3A35"/>
    <w:rsid w:val="005A3D17"/>
    <w:rsid w:val="005A3DC6"/>
    <w:rsid w:val="005A3EB8"/>
    <w:rsid w:val="005A3EDC"/>
    <w:rsid w:val="005A405F"/>
    <w:rsid w:val="005A4324"/>
    <w:rsid w:val="005A4D08"/>
    <w:rsid w:val="005A57B8"/>
    <w:rsid w:val="005A6435"/>
    <w:rsid w:val="005A6B33"/>
    <w:rsid w:val="005A79EE"/>
    <w:rsid w:val="005A7FD2"/>
    <w:rsid w:val="005B086C"/>
    <w:rsid w:val="005B1155"/>
    <w:rsid w:val="005B1797"/>
    <w:rsid w:val="005B18D8"/>
    <w:rsid w:val="005B1CFC"/>
    <w:rsid w:val="005B1DD6"/>
    <w:rsid w:val="005B1E95"/>
    <w:rsid w:val="005B20E7"/>
    <w:rsid w:val="005B2723"/>
    <w:rsid w:val="005B2896"/>
    <w:rsid w:val="005B2A24"/>
    <w:rsid w:val="005B3A59"/>
    <w:rsid w:val="005B4254"/>
    <w:rsid w:val="005B56BF"/>
    <w:rsid w:val="005B598A"/>
    <w:rsid w:val="005B6B3E"/>
    <w:rsid w:val="005B6B51"/>
    <w:rsid w:val="005B6DCF"/>
    <w:rsid w:val="005B6F10"/>
    <w:rsid w:val="005B7BF7"/>
    <w:rsid w:val="005C0666"/>
    <w:rsid w:val="005C0D39"/>
    <w:rsid w:val="005C1BF7"/>
    <w:rsid w:val="005C1C00"/>
    <w:rsid w:val="005C1C99"/>
    <w:rsid w:val="005C20A6"/>
    <w:rsid w:val="005C22AE"/>
    <w:rsid w:val="005C3733"/>
    <w:rsid w:val="005C4183"/>
    <w:rsid w:val="005C4C12"/>
    <w:rsid w:val="005C6159"/>
    <w:rsid w:val="005C6670"/>
    <w:rsid w:val="005C7DC0"/>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158"/>
    <w:rsid w:val="005D4D30"/>
    <w:rsid w:val="005D5D7D"/>
    <w:rsid w:val="005D60E5"/>
    <w:rsid w:val="005D6DF5"/>
    <w:rsid w:val="005D71EF"/>
    <w:rsid w:val="005D7469"/>
    <w:rsid w:val="005D770C"/>
    <w:rsid w:val="005D7731"/>
    <w:rsid w:val="005D7FA6"/>
    <w:rsid w:val="005E019C"/>
    <w:rsid w:val="005E0725"/>
    <w:rsid w:val="005E0E50"/>
    <w:rsid w:val="005E1CCC"/>
    <w:rsid w:val="005E1F72"/>
    <w:rsid w:val="005E24FD"/>
    <w:rsid w:val="005E2F4D"/>
    <w:rsid w:val="005E2FA5"/>
    <w:rsid w:val="005E3501"/>
    <w:rsid w:val="005E3FC4"/>
    <w:rsid w:val="005E4A2F"/>
    <w:rsid w:val="005E4B42"/>
    <w:rsid w:val="005E4C8D"/>
    <w:rsid w:val="005E52ED"/>
    <w:rsid w:val="005E573E"/>
    <w:rsid w:val="005E6606"/>
    <w:rsid w:val="005E6D42"/>
    <w:rsid w:val="005E7AC1"/>
    <w:rsid w:val="005F0685"/>
    <w:rsid w:val="005F0715"/>
    <w:rsid w:val="005F09CE"/>
    <w:rsid w:val="005F0A31"/>
    <w:rsid w:val="005F156A"/>
    <w:rsid w:val="005F1793"/>
    <w:rsid w:val="005F1DBB"/>
    <w:rsid w:val="005F1F95"/>
    <w:rsid w:val="005F25EF"/>
    <w:rsid w:val="005F2C25"/>
    <w:rsid w:val="005F2F3B"/>
    <w:rsid w:val="005F3820"/>
    <w:rsid w:val="005F40EC"/>
    <w:rsid w:val="005F53F2"/>
    <w:rsid w:val="005F5608"/>
    <w:rsid w:val="005F581A"/>
    <w:rsid w:val="005F7B34"/>
    <w:rsid w:val="005F7C1D"/>
    <w:rsid w:val="0060038D"/>
    <w:rsid w:val="00603B42"/>
    <w:rsid w:val="00604F03"/>
    <w:rsid w:val="0060526C"/>
    <w:rsid w:val="0060591F"/>
    <w:rsid w:val="00605DF5"/>
    <w:rsid w:val="00605E16"/>
    <w:rsid w:val="00605F9B"/>
    <w:rsid w:val="00606328"/>
    <w:rsid w:val="0060652B"/>
    <w:rsid w:val="00606B84"/>
    <w:rsid w:val="00607120"/>
    <w:rsid w:val="00607F7B"/>
    <w:rsid w:val="0061028D"/>
    <w:rsid w:val="006105DA"/>
    <w:rsid w:val="00610893"/>
    <w:rsid w:val="00611998"/>
    <w:rsid w:val="00611BAA"/>
    <w:rsid w:val="00611FA7"/>
    <w:rsid w:val="006132ED"/>
    <w:rsid w:val="00614934"/>
    <w:rsid w:val="0061522D"/>
    <w:rsid w:val="006154C5"/>
    <w:rsid w:val="006154D9"/>
    <w:rsid w:val="00615570"/>
    <w:rsid w:val="00615B35"/>
    <w:rsid w:val="0061684A"/>
    <w:rsid w:val="00617764"/>
    <w:rsid w:val="00617A6E"/>
    <w:rsid w:val="00621255"/>
    <w:rsid w:val="00621D3B"/>
    <w:rsid w:val="006220CA"/>
    <w:rsid w:val="00623041"/>
    <w:rsid w:val="006237BD"/>
    <w:rsid w:val="006237DE"/>
    <w:rsid w:val="00623998"/>
    <w:rsid w:val="00623F24"/>
    <w:rsid w:val="00624673"/>
    <w:rsid w:val="00624EC1"/>
    <w:rsid w:val="00625529"/>
    <w:rsid w:val="006263C5"/>
    <w:rsid w:val="0062795D"/>
    <w:rsid w:val="00627BE1"/>
    <w:rsid w:val="00627D06"/>
    <w:rsid w:val="00627E00"/>
    <w:rsid w:val="0063094A"/>
    <w:rsid w:val="00630BF1"/>
    <w:rsid w:val="00630CC3"/>
    <w:rsid w:val="0063101C"/>
    <w:rsid w:val="00631432"/>
    <w:rsid w:val="00631744"/>
    <w:rsid w:val="00632AC2"/>
    <w:rsid w:val="00632EAC"/>
    <w:rsid w:val="00633389"/>
    <w:rsid w:val="006333F6"/>
    <w:rsid w:val="00633471"/>
    <w:rsid w:val="0063365D"/>
    <w:rsid w:val="006337A5"/>
    <w:rsid w:val="00633AED"/>
    <w:rsid w:val="00633E1E"/>
    <w:rsid w:val="00634DC9"/>
    <w:rsid w:val="006356C0"/>
    <w:rsid w:val="00635D52"/>
    <w:rsid w:val="006365A9"/>
    <w:rsid w:val="00636A8E"/>
    <w:rsid w:val="006371D0"/>
    <w:rsid w:val="00637246"/>
    <w:rsid w:val="00637856"/>
    <w:rsid w:val="00637DAB"/>
    <w:rsid w:val="00640A7D"/>
    <w:rsid w:val="006417C7"/>
    <w:rsid w:val="00642172"/>
    <w:rsid w:val="006422E0"/>
    <w:rsid w:val="00642EFE"/>
    <w:rsid w:val="00642F14"/>
    <w:rsid w:val="0064473D"/>
    <w:rsid w:val="00644850"/>
    <w:rsid w:val="00644CE2"/>
    <w:rsid w:val="00645866"/>
    <w:rsid w:val="00645DDB"/>
    <w:rsid w:val="00645F07"/>
    <w:rsid w:val="00645FC9"/>
    <w:rsid w:val="0064738A"/>
    <w:rsid w:val="00650073"/>
    <w:rsid w:val="00650458"/>
    <w:rsid w:val="006505D2"/>
    <w:rsid w:val="00650850"/>
    <w:rsid w:val="0065124D"/>
    <w:rsid w:val="00651408"/>
    <w:rsid w:val="006519EF"/>
    <w:rsid w:val="00651E02"/>
    <w:rsid w:val="0065206B"/>
    <w:rsid w:val="006521E5"/>
    <w:rsid w:val="00654778"/>
    <w:rsid w:val="00654A51"/>
    <w:rsid w:val="00654ADD"/>
    <w:rsid w:val="00654B3F"/>
    <w:rsid w:val="00655541"/>
    <w:rsid w:val="00655E71"/>
    <w:rsid w:val="00655EBD"/>
    <w:rsid w:val="00660138"/>
    <w:rsid w:val="006607D5"/>
    <w:rsid w:val="006608AD"/>
    <w:rsid w:val="00661E7D"/>
    <w:rsid w:val="00662165"/>
    <w:rsid w:val="00662623"/>
    <w:rsid w:val="0066349B"/>
    <w:rsid w:val="00663695"/>
    <w:rsid w:val="00663F9F"/>
    <w:rsid w:val="006650C4"/>
    <w:rsid w:val="00665120"/>
    <w:rsid w:val="00665605"/>
    <w:rsid w:val="006657A3"/>
    <w:rsid w:val="006657EE"/>
    <w:rsid w:val="0066621D"/>
    <w:rsid w:val="00666775"/>
    <w:rsid w:val="006672BA"/>
    <w:rsid w:val="006672E6"/>
    <w:rsid w:val="00667960"/>
    <w:rsid w:val="00667A56"/>
    <w:rsid w:val="00667C83"/>
    <w:rsid w:val="00667D39"/>
    <w:rsid w:val="0067066B"/>
    <w:rsid w:val="0067102D"/>
    <w:rsid w:val="00671A82"/>
    <w:rsid w:val="006722A4"/>
    <w:rsid w:val="00672E18"/>
    <w:rsid w:val="0067389F"/>
    <w:rsid w:val="00673BD3"/>
    <w:rsid w:val="00673D0A"/>
    <w:rsid w:val="00674E7A"/>
    <w:rsid w:val="00675740"/>
    <w:rsid w:val="0067579A"/>
    <w:rsid w:val="00676178"/>
    <w:rsid w:val="00677658"/>
    <w:rsid w:val="0068093D"/>
    <w:rsid w:val="00681F45"/>
    <w:rsid w:val="00682E8D"/>
    <w:rsid w:val="00682F00"/>
    <w:rsid w:val="0068321D"/>
    <w:rsid w:val="00684668"/>
    <w:rsid w:val="00685962"/>
    <w:rsid w:val="00685A30"/>
    <w:rsid w:val="00685C48"/>
    <w:rsid w:val="00687302"/>
    <w:rsid w:val="00687381"/>
    <w:rsid w:val="00687E34"/>
    <w:rsid w:val="006906E8"/>
    <w:rsid w:val="00691009"/>
    <w:rsid w:val="006912BB"/>
    <w:rsid w:val="00692C09"/>
    <w:rsid w:val="00692FA3"/>
    <w:rsid w:val="00693101"/>
    <w:rsid w:val="006937F1"/>
    <w:rsid w:val="00693C4E"/>
    <w:rsid w:val="006947EF"/>
    <w:rsid w:val="006950E9"/>
    <w:rsid w:val="006953B6"/>
    <w:rsid w:val="00695D7D"/>
    <w:rsid w:val="0069672D"/>
    <w:rsid w:val="006968E8"/>
    <w:rsid w:val="00697C38"/>
    <w:rsid w:val="006A0D8B"/>
    <w:rsid w:val="006A12BC"/>
    <w:rsid w:val="006A132A"/>
    <w:rsid w:val="006A134C"/>
    <w:rsid w:val="006A13FB"/>
    <w:rsid w:val="006A14B3"/>
    <w:rsid w:val="006A1922"/>
    <w:rsid w:val="006A1F61"/>
    <w:rsid w:val="006A202F"/>
    <w:rsid w:val="006A26BE"/>
    <w:rsid w:val="006A2F70"/>
    <w:rsid w:val="006A3C8A"/>
    <w:rsid w:val="006A3DED"/>
    <w:rsid w:val="006A475C"/>
    <w:rsid w:val="006A4AFC"/>
    <w:rsid w:val="006A4B0D"/>
    <w:rsid w:val="006A5026"/>
    <w:rsid w:val="006A584F"/>
    <w:rsid w:val="006A6338"/>
    <w:rsid w:val="006A6D19"/>
    <w:rsid w:val="006A6E86"/>
    <w:rsid w:val="006A757B"/>
    <w:rsid w:val="006A7C27"/>
    <w:rsid w:val="006B0116"/>
    <w:rsid w:val="006B0566"/>
    <w:rsid w:val="006B2F02"/>
    <w:rsid w:val="006B30BA"/>
    <w:rsid w:val="006B3AE3"/>
    <w:rsid w:val="006B3B3D"/>
    <w:rsid w:val="006B3E56"/>
    <w:rsid w:val="006B3E66"/>
    <w:rsid w:val="006B4238"/>
    <w:rsid w:val="006B50F3"/>
    <w:rsid w:val="006B5588"/>
    <w:rsid w:val="006B572D"/>
    <w:rsid w:val="006B583D"/>
    <w:rsid w:val="006B5849"/>
    <w:rsid w:val="006B5893"/>
    <w:rsid w:val="006B6337"/>
    <w:rsid w:val="006B6561"/>
    <w:rsid w:val="006B6951"/>
    <w:rsid w:val="006C00A3"/>
    <w:rsid w:val="006C08B6"/>
    <w:rsid w:val="006C0B68"/>
    <w:rsid w:val="006C1293"/>
    <w:rsid w:val="006C12EC"/>
    <w:rsid w:val="006C1D25"/>
    <w:rsid w:val="006C222B"/>
    <w:rsid w:val="006C229E"/>
    <w:rsid w:val="006C288C"/>
    <w:rsid w:val="006C2B56"/>
    <w:rsid w:val="006C2C13"/>
    <w:rsid w:val="006C2F98"/>
    <w:rsid w:val="006C3115"/>
    <w:rsid w:val="006C47F0"/>
    <w:rsid w:val="006C58B5"/>
    <w:rsid w:val="006C679A"/>
    <w:rsid w:val="006C7FD7"/>
    <w:rsid w:val="006D097F"/>
    <w:rsid w:val="006D0B02"/>
    <w:rsid w:val="006D0D6F"/>
    <w:rsid w:val="006D0E83"/>
    <w:rsid w:val="006D1826"/>
    <w:rsid w:val="006D1BA0"/>
    <w:rsid w:val="006D2DF7"/>
    <w:rsid w:val="006D4448"/>
    <w:rsid w:val="006D4E1D"/>
    <w:rsid w:val="006D5516"/>
    <w:rsid w:val="006D6150"/>
    <w:rsid w:val="006D6926"/>
    <w:rsid w:val="006D71ED"/>
    <w:rsid w:val="006D7219"/>
    <w:rsid w:val="006E0048"/>
    <w:rsid w:val="006E15CD"/>
    <w:rsid w:val="006E1E8F"/>
    <w:rsid w:val="006E35A0"/>
    <w:rsid w:val="006E49D7"/>
    <w:rsid w:val="006E50E4"/>
    <w:rsid w:val="006E5601"/>
    <w:rsid w:val="006E5904"/>
    <w:rsid w:val="006E5C89"/>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46F"/>
    <w:rsid w:val="006F2702"/>
    <w:rsid w:val="006F2817"/>
    <w:rsid w:val="006F297B"/>
    <w:rsid w:val="006F2D9C"/>
    <w:rsid w:val="006F2EF5"/>
    <w:rsid w:val="006F3372"/>
    <w:rsid w:val="006F3B78"/>
    <w:rsid w:val="006F49AA"/>
    <w:rsid w:val="006F58E6"/>
    <w:rsid w:val="006F5C0C"/>
    <w:rsid w:val="006F6413"/>
    <w:rsid w:val="006F69A0"/>
    <w:rsid w:val="00700C81"/>
    <w:rsid w:val="00701043"/>
    <w:rsid w:val="00701157"/>
    <w:rsid w:val="007014DE"/>
    <w:rsid w:val="007017E0"/>
    <w:rsid w:val="007019EA"/>
    <w:rsid w:val="00702A06"/>
    <w:rsid w:val="007032A4"/>
    <w:rsid w:val="007032AC"/>
    <w:rsid w:val="007035C9"/>
    <w:rsid w:val="00704898"/>
    <w:rsid w:val="00705492"/>
    <w:rsid w:val="00705706"/>
    <w:rsid w:val="00705F60"/>
    <w:rsid w:val="00706EA3"/>
    <w:rsid w:val="007072C5"/>
    <w:rsid w:val="0070731F"/>
    <w:rsid w:val="00707B86"/>
    <w:rsid w:val="00707E62"/>
    <w:rsid w:val="00712311"/>
    <w:rsid w:val="00712DB8"/>
    <w:rsid w:val="007131F4"/>
    <w:rsid w:val="00713746"/>
    <w:rsid w:val="00713D57"/>
    <w:rsid w:val="0071687B"/>
    <w:rsid w:val="0071689A"/>
    <w:rsid w:val="00716F47"/>
    <w:rsid w:val="00717E6E"/>
    <w:rsid w:val="007204FD"/>
    <w:rsid w:val="00720542"/>
    <w:rsid w:val="007210AC"/>
    <w:rsid w:val="00721677"/>
    <w:rsid w:val="00721CBC"/>
    <w:rsid w:val="00721CEE"/>
    <w:rsid w:val="00721DB5"/>
    <w:rsid w:val="00722665"/>
    <w:rsid w:val="00723462"/>
    <w:rsid w:val="00723E02"/>
    <w:rsid w:val="007248D6"/>
    <w:rsid w:val="007248F1"/>
    <w:rsid w:val="0072587C"/>
    <w:rsid w:val="00725ED3"/>
    <w:rsid w:val="007265A2"/>
    <w:rsid w:val="00726A35"/>
    <w:rsid w:val="00726F45"/>
    <w:rsid w:val="00727466"/>
    <w:rsid w:val="007304FF"/>
    <w:rsid w:val="00730648"/>
    <w:rsid w:val="00730989"/>
    <w:rsid w:val="00731BD1"/>
    <w:rsid w:val="00731D26"/>
    <w:rsid w:val="00732D49"/>
    <w:rsid w:val="00735365"/>
    <w:rsid w:val="00735AA4"/>
    <w:rsid w:val="00736959"/>
    <w:rsid w:val="00736A43"/>
    <w:rsid w:val="00736E36"/>
    <w:rsid w:val="00737986"/>
    <w:rsid w:val="00737B2F"/>
    <w:rsid w:val="00737CF6"/>
    <w:rsid w:val="00737D8E"/>
    <w:rsid w:val="00740919"/>
    <w:rsid w:val="00740EF5"/>
    <w:rsid w:val="00741ACC"/>
    <w:rsid w:val="00741D11"/>
    <w:rsid w:val="0074214F"/>
    <w:rsid w:val="00742B79"/>
    <w:rsid w:val="00742F7B"/>
    <w:rsid w:val="00743024"/>
    <w:rsid w:val="0074334C"/>
    <w:rsid w:val="007437C7"/>
    <w:rsid w:val="007442CF"/>
    <w:rsid w:val="0074457D"/>
    <w:rsid w:val="00744742"/>
    <w:rsid w:val="007447E9"/>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DCB"/>
    <w:rsid w:val="00753E6E"/>
    <w:rsid w:val="007542A6"/>
    <w:rsid w:val="00754697"/>
    <w:rsid w:val="00754780"/>
    <w:rsid w:val="007547BE"/>
    <w:rsid w:val="00754E14"/>
    <w:rsid w:val="00754F3A"/>
    <w:rsid w:val="007554B5"/>
    <w:rsid w:val="00755AA2"/>
    <w:rsid w:val="007561E6"/>
    <w:rsid w:val="0075698B"/>
    <w:rsid w:val="007570E9"/>
    <w:rsid w:val="00757100"/>
    <w:rsid w:val="00757281"/>
    <w:rsid w:val="007578A9"/>
    <w:rsid w:val="007579D0"/>
    <w:rsid w:val="00757A3F"/>
    <w:rsid w:val="00757D6C"/>
    <w:rsid w:val="007602A3"/>
    <w:rsid w:val="00760462"/>
    <w:rsid w:val="00760CCC"/>
    <w:rsid w:val="00760E9B"/>
    <w:rsid w:val="00761A4D"/>
    <w:rsid w:val="00762026"/>
    <w:rsid w:val="00762D61"/>
    <w:rsid w:val="0076368E"/>
    <w:rsid w:val="00763694"/>
    <w:rsid w:val="0076384C"/>
    <w:rsid w:val="007642C2"/>
    <w:rsid w:val="007646F8"/>
    <w:rsid w:val="00764AAD"/>
    <w:rsid w:val="00764E25"/>
    <w:rsid w:val="007662A7"/>
    <w:rsid w:val="007667CA"/>
    <w:rsid w:val="0076763C"/>
    <w:rsid w:val="00767895"/>
    <w:rsid w:val="00767AD3"/>
    <w:rsid w:val="00767B04"/>
    <w:rsid w:val="007706D9"/>
    <w:rsid w:val="00770B03"/>
    <w:rsid w:val="00770F29"/>
    <w:rsid w:val="0077159F"/>
    <w:rsid w:val="00771A24"/>
    <w:rsid w:val="00771A7D"/>
    <w:rsid w:val="00771C0F"/>
    <w:rsid w:val="00771DCB"/>
    <w:rsid w:val="00772280"/>
    <w:rsid w:val="007723F7"/>
    <w:rsid w:val="0077263B"/>
    <w:rsid w:val="00772CBC"/>
    <w:rsid w:val="00772F69"/>
    <w:rsid w:val="00773485"/>
    <w:rsid w:val="0077364F"/>
    <w:rsid w:val="00773841"/>
    <w:rsid w:val="007739D9"/>
    <w:rsid w:val="00773AF1"/>
    <w:rsid w:val="00773BD2"/>
    <w:rsid w:val="00773E7C"/>
    <w:rsid w:val="00774C67"/>
    <w:rsid w:val="0077504D"/>
    <w:rsid w:val="00775FAF"/>
    <w:rsid w:val="00776E6C"/>
    <w:rsid w:val="00777072"/>
    <w:rsid w:val="00780D44"/>
    <w:rsid w:val="007811AE"/>
    <w:rsid w:val="007813EB"/>
    <w:rsid w:val="00781688"/>
    <w:rsid w:val="007827C7"/>
    <w:rsid w:val="00782D3C"/>
    <w:rsid w:val="00782D60"/>
    <w:rsid w:val="0078387F"/>
    <w:rsid w:val="007839E7"/>
    <w:rsid w:val="00784CB7"/>
    <w:rsid w:val="007854B2"/>
    <w:rsid w:val="00786041"/>
    <w:rsid w:val="00786A78"/>
    <w:rsid w:val="00786EB3"/>
    <w:rsid w:val="007874CB"/>
    <w:rsid w:val="0078774A"/>
    <w:rsid w:val="00787A1B"/>
    <w:rsid w:val="00787B55"/>
    <w:rsid w:val="00790715"/>
    <w:rsid w:val="00791764"/>
    <w:rsid w:val="00791FCA"/>
    <w:rsid w:val="00791FE4"/>
    <w:rsid w:val="0079282B"/>
    <w:rsid w:val="007930E2"/>
    <w:rsid w:val="00793108"/>
    <w:rsid w:val="00793343"/>
    <w:rsid w:val="007938B0"/>
    <w:rsid w:val="007939CF"/>
    <w:rsid w:val="00793E8B"/>
    <w:rsid w:val="00794790"/>
    <w:rsid w:val="0079529B"/>
    <w:rsid w:val="0079574B"/>
    <w:rsid w:val="00796008"/>
    <w:rsid w:val="00796076"/>
    <w:rsid w:val="007961A6"/>
    <w:rsid w:val="00796586"/>
    <w:rsid w:val="00796679"/>
    <w:rsid w:val="007968A3"/>
    <w:rsid w:val="00796D4A"/>
    <w:rsid w:val="00796ECC"/>
    <w:rsid w:val="007A12AE"/>
    <w:rsid w:val="007A14E0"/>
    <w:rsid w:val="007A16FB"/>
    <w:rsid w:val="007A1971"/>
    <w:rsid w:val="007A2020"/>
    <w:rsid w:val="007A2B76"/>
    <w:rsid w:val="007A2E03"/>
    <w:rsid w:val="007A2FC9"/>
    <w:rsid w:val="007A3487"/>
    <w:rsid w:val="007A34A6"/>
    <w:rsid w:val="007A3EE6"/>
    <w:rsid w:val="007A40C1"/>
    <w:rsid w:val="007A4BB9"/>
    <w:rsid w:val="007A4FB9"/>
    <w:rsid w:val="007A5F50"/>
    <w:rsid w:val="007A6841"/>
    <w:rsid w:val="007A724D"/>
    <w:rsid w:val="007A7B54"/>
    <w:rsid w:val="007A7DEB"/>
    <w:rsid w:val="007B00E3"/>
    <w:rsid w:val="007B0562"/>
    <w:rsid w:val="007B0CBD"/>
    <w:rsid w:val="007B188A"/>
    <w:rsid w:val="007B1DD6"/>
    <w:rsid w:val="007B207A"/>
    <w:rsid w:val="007B2EA4"/>
    <w:rsid w:val="007B36E4"/>
    <w:rsid w:val="007B3E05"/>
    <w:rsid w:val="007B3F5F"/>
    <w:rsid w:val="007B5DE4"/>
    <w:rsid w:val="007B6811"/>
    <w:rsid w:val="007B7EA2"/>
    <w:rsid w:val="007C081F"/>
    <w:rsid w:val="007C0837"/>
    <w:rsid w:val="007C0F7B"/>
    <w:rsid w:val="007C13B3"/>
    <w:rsid w:val="007C15C5"/>
    <w:rsid w:val="007C1825"/>
    <w:rsid w:val="007C1D08"/>
    <w:rsid w:val="007C26FB"/>
    <w:rsid w:val="007C274E"/>
    <w:rsid w:val="007C2A31"/>
    <w:rsid w:val="007C2EE2"/>
    <w:rsid w:val="007C3C89"/>
    <w:rsid w:val="007C3D16"/>
    <w:rsid w:val="007C3FF3"/>
    <w:rsid w:val="007C4876"/>
    <w:rsid w:val="007C49D4"/>
    <w:rsid w:val="007C4E0B"/>
    <w:rsid w:val="007C4EF7"/>
    <w:rsid w:val="007C55BD"/>
    <w:rsid w:val="007C5F44"/>
    <w:rsid w:val="007C6CF3"/>
    <w:rsid w:val="007C6F4D"/>
    <w:rsid w:val="007C7140"/>
    <w:rsid w:val="007C7F1C"/>
    <w:rsid w:val="007D02FE"/>
    <w:rsid w:val="007D0798"/>
    <w:rsid w:val="007D0927"/>
    <w:rsid w:val="007D0C96"/>
    <w:rsid w:val="007D1213"/>
    <w:rsid w:val="007D12B1"/>
    <w:rsid w:val="007D13EE"/>
    <w:rsid w:val="007D1692"/>
    <w:rsid w:val="007D1E6B"/>
    <w:rsid w:val="007D26E3"/>
    <w:rsid w:val="007D2B56"/>
    <w:rsid w:val="007D3E45"/>
    <w:rsid w:val="007D4017"/>
    <w:rsid w:val="007D41A3"/>
    <w:rsid w:val="007D4470"/>
    <w:rsid w:val="007D4C2A"/>
    <w:rsid w:val="007D4E09"/>
    <w:rsid w:val="007D7074"/>
    <w:rsid w:val="007D716A"/>
    <w:rsid w:val="007D7707"/>
    <w:rsid w:val="007D7B25"/>
    <w:rsid w:val="007E009D"/>
    <w:rsid w:val="007E0E5F"/>
    <w:rsid w:val="007E0EA0"/>
    <w:rsid w:val="007E0EB8"/>
    <w:rsid w:val="007E15A7"/>
    <w:rsid w:val="007E238F"/>
    <w:rsid w:val="007E31D9"/>
    <w:rsid w:val="007E3AEE"/>
    <w:rsid w:val="007E400C"/>
    <w:rsid w:val="007E4355"/>
    <w:rsid w:val="007E439C"/>
    <w:rsid w:val="007E46FE"/>
    <w:rsid w:val="007E4B42"/>
    <w:rsid w:val="007E6804"/>
    <w:rsid w:val="007E6E01"/>
    <w:rsid w:val="007F03DD"/>
    <w:rsid w:val="007F12DE"/>
    <w:rsid w:val="007F1314"/>
    <w:rsid w:val="007F1DE5"/>
    <w:rsid w:val="007F281F"/>
    <w:rsid w:val="007F503F"/>
    <w:rsid w:val="007F50E2"/>
    <w:rsid w:val="007F535B"/>
    <w:rsid w:val="007F58FE"/>
    <w:rsid w:val="007F5A5F"/>
    <w:rsid w:val="007F6722"/>
    <w:rsid w:val="007F7C4E"/>
    <w:rsid w:val="008013BF"/>
    <w:rsid w:val="008013DA"/>
    <w:rsid w:val="00801AC7"/>
    <w:rsid w:val="00802408"/>
    <w:rsid w:val="00802C55"/>
    <w:rsid w:val="00803069"/>
    <w:rsid w:val="008030B6"/>
    <w:rsid w:val="00803ED8"/>
    <w:rsid w:val="008040A9"/>
    <w:rsid w:val="0080437A"/>
    <w:rsid w:val="00804EE9"/>
    <w:rsid w:val="008055DB"/>
    <w:rsid w:val="00805F89"/>
    <w:rsid w:val="00806EF0"/>
    <w:rsid w:val="00807146"/>
    <w:rsid w:val="00807178"/>
    <w:rsid w:val="0080777B"/>
    <w:rsid w:val="00807F1E"/>
    <w:rsid w:val="00807F3B"/>
    <w:rsid w:val="008104AB"/>
    <w:rsid w:val="008105B4"/>
    <w:rsid w:val="008106C0"/>
    <w:rsid w:val="00810F23"/>
    <w:rsid w:val="008111A5"/>
    <w:rsid w:val="00811D16"/>
    <w:rsid w:val="0081220F"/>
    <w:rsid w:val="00812B4F"/>
    <w:rsid w:val="00813D84"/>
    <w:rsid w:val="00813F3D"/>
    <w:rsid w:val="00814DBD"/>
    <w:rsid w:val="00815145"/>
    <w:rsid w:val="0081568C"/>
    <w:rsid w:val="00816505"/>
    <w:rsid w:val="0081738C"/>
    <w:rsid w:val="00817E19"/>
    <w:rsid w:val="00820257"/>
    <w:rsid w:val="0082102B"/>
    <w:rsid w:val="008218B4"/>
    <w:rsid w:val="00821921"/>
    <w:rsid w:val="008223F5"/>
    <w:rsid w:val="00822942"/>
    <w:rsid w:val="008229D3"/>
    <w:rsid w:val="00822E50"/>
    <w:rsid w:val="0082346E"/>
    <w:rsid w:val="0082440E"/>
    <w:rsid w:val="0082463C"/>
    <w:rsid w:val="00824F68"/>
    <w:rsid w:val="00824F95"/>
    <w:rsid w:val="008258A1"/>
    <w:rsid w:val="00825AAE"/>
    <w:rsid w:val="00826193"/>
    <w:rsid w:val="008264EB"/>
    <w:rsid w:val="00827CDA"/>
    <w:rsid w:val="00830036"/>
    <w:rsid w:val="008303D1"/>
    <w:rsid w:val="00830445"/>
    <w:rsid w:val="00830AD3"/>
    <w:rsid w:val="00830F26"/>
    <w:rsid w:val="00831C52"/>
    <w:rsid w:val="00831D6D"/>
    <w:rsid w:val="00831DC3"/>
    <w:rsid w:val="00832225"/>
    <w:rsid w:val="008326D8"/>
    <w:rsid w:val="0083296C"/>
    <w:rsid w:val="0083475E"/>
    <w:rsid w:val="008348C6"/>
    <w:rsid w:val="00834CD0"/>
    <w:rsid w:val="00835374"/>
    <w:rsid w:val="00835822"/>
    <w:rsid w:val="00835B3E"/>
    <w:rsid w:val="00835E00"/>
    <w:rsid w:val="00836400"/>
    <w:rsid w:val="008365E4"/>
    <w:rsid w:val="00836C9C"/>
    <w:rsid w:val="00837337"/>
    <w:rsid w:val="0083765C"/>
    <w:rsid w:val="00837F16"/>
    <w:rsid w:val="00840327"/>
    <w:rsid w:val="008404E2"/>
    <w:rsid w:val="00840C7D"/>
    <w:rsid w:val="00840FE0"/>
    <w:rsid w:val="008410E0"/>
    <w:rsid w:val="0084142E"/>
    <w:rsid w:val="00842193"/>
    <w:rsid w:val="00842CDF"/>
    <w:rsid w:val="008435A4"/>
    <w:rsid w:val="008435DB"/>
    <w:rsid w:val="00843892"/>
    <w:rsid w:val="00844434"/>
    <w:rsid w:val="00845AA5"/>
    <w:rsid w:val="008463FB"/>
    <w:rsid w:val="00847B0D"/>
    <w:rsid w:val="00847EB9"/>
    <w:rsid w:val="008504E0"/>
    <w:rsid w:val="00850570"/>
    <w:rsid w:val="00850857"/>
    <w:rsid w:val="008510F1"/>
    <w:rsid w:val="00851A6D"/>
    <w:rsid w:val="0085236E"/>
    <w:rsid w:val="00852545"/>
    <w:rsid w:val="00853563"/>
    <w:rsid w:val="00853CBA"/>
    <w:rsid w:val="008546A0"/>
    <w:rsid w:val="00855622"/>
    <w:rsid w:val="008558B3"/>
    <w:rsid w:val="00855F55"/>
    <w:rsid w:val="008568E9"/>
    <w:rsid w:val="00857BF8"/>
    <w:rsid w:val="00857D09"/>
    <w:rsid w:val="0086004A"/>
    <w:rsid w:val="0086005A"/>
    <w:rsid w:val="008601B2"/>
    <w:rsid w:val="008602B6"/>
    <w:rsid w:val="0086059D"/>
    <w:rsid w:val="00860B3B"/>
    <w:rsid w:val="008617BA"/>
    <w:rsid w:val="00861BEB"/>
    <w:rsid w:val="00861EC8"/>
    <w:rsid w:val="00862230"/>
    <w:rsid w:val="008626E5"/>
    <w:rsid w:val="008628CD"/>
    <w:rsid w:val="00863197"/>
    <w:rsid w:val="00863378"/>
    <w:rsid w:val="00863E4D"/>
    <w:rsid w:val="0086406C"/>
    <w:rsid w:val="00865E9B"/>
    <w:rsid w:val="00867FC3"/>
    <w:rsid w:val="008700E3"/>
    <w:rsid w:val="008702CB"/>
    <w:rsid w:val="0087175D"/>
    <w:rsid w:val="00871E55"/>
    <w:rsid w:val="0087222B"/>
    <w:rsid w:val="008730A8"/>
    <w:rsid w:val="00873162"/>
    <w:rsid w:val="0087341E"/>
    <w:rsid w:val="0087360C"/>
    <w:rsid w:val="00873A3C"/>
    <w:rsid w:val="00873D42"/>
    <w:rsid w:val="00873FE9"/>
    <w:rsid w:val="008743F2"/>
    <w:rsid w:val="00874EE2"/>
    <w:rsid w:val="00875295"/>
    <w:rsid w:val="00875DFD"/>
    <w:rsid w:val="00875F09"/>
    <w:rsid w:val="0087667F"/>
    <w:rsid w:val="008769B4"/>
    <w:rsid w:val="00876D7D"/>
    <w:rsid w:val="008777E0"/>
    <w:rsid w:val="00877B26"/>
    <w:rsid w:val="0088001E"/>
    <w:rsid w:val="00880500"/>
    <w:rsid w:val="00881C05"/>
    <w:rsid w:val="00881C22"/>
    <w:rsid w:val="00882619"/>
    <w:rsid w:val="00882D7C"/>
    <w:rsid w:val="0088370A"/>
    <w:rsid w:val="0088384C"/>
    <w:rsid w:val="00884204"/>
    <w:rsid w:val="008842CE"/>
    <w:rsid w:val="00884822"/>
    <w:rsid w:val="00884B46"/>
    <w:rsid w:val="008850DF"/>
    <w:rsid w:val="00886035"/>
    <w:rsid w:val="008860B6"/>
    <w:rsid w:val="00886AA6"/>
    <w:rsid w:val="00886AE6"/>
    <w:rsid w:val="00886D11"/>
    <w:rsid w:val="00886EFE"/>
    <w:rsid w:val="008875C7"/>
    <w:rsid w:val="00890F86"/>
    <w:rsid w:val="008916DE"/>
    <w:rsid w:val="00892068"/>
    <w:rsid w:val="008920F8"/>
    <w:rsid w:val="00892B95"/>
    <w:rsid w:val="00893487"/>
    <w:rsid w:val="00893F09"/>
    <w:rsid w:val="00894756"/>
    <w:rsid w:val="00895E05"/>
    <w:rsid w:val="00895E2E"/>
    <w:rsid w:val="00896212"/>
    <w:rsid w:val="0089622B"/>
    <w:rsid w:val="00896485"/>
    <w:rsid w:val="00896AAF"/>
    <w:rsid w:val="008974A5"/>
    <w:rsid w:val="008979EB"/>
    <w:rsid w:val="00897EBC"/>
    <w:rsid w:val="008A0AF2"/>
    <w:rsid w:val="008A120F"/>
    <w:rsid w:val="008A1E8D"/>
    <w:rsid w:val="008A24FA"/>
    <w:rsid w:val="008A3366"/>
    <w:rsid w:val="008A345D"/>
    <w:rsid w:val="008A3A35"/>
    <w:rsid w:val="008A3C60"/>
    <w:rsid w:val="008A3CE7"/>
    <w:rsid w:val="008A3E7A"/>
    <w:rsid w:val="008A4DA3"/>
    <w:rsid w:val="008A5053"/>
    <w:rsid w:val="008A5A38"/>
    <w:rsid w:val="008A5CEA"/>
    <w:rsid w:val="008A70A4"/>
    <w:rsid w:val="008A7470"/>
    <w:rsid w:val="008A7905"/>
    <w:rsid w:val="008B0198"/>
    <w:rsid w:val="008B0507"/>
    <w:rsid w:val="008B0973"/>
    <w:rsid w:val="008B1233"/>
    <w:rsid w:val="008B12AF"/>
    <w:rsid w:val="008B1605"/>
    <w:rsid w:val="008B1D60"/>
    <w:rsid w:val="008B1F31"/>
    <w:rsid w:val="008B2F9A"/>
    <w:rsid w:val="008B4DB1"/>
    <w:rsid w:val="008B4FDA"/>
    <w:rsid w:val="008B56A4"/>
    <w:rsid w:val="008B614F"/>
    <w:rsid w:val="008B73CD"/>
    <w:rsid w:val="008B7BD1"/>
    <w:rsid w:val="008B7BE2"/>
    <w:rsid w:val="008C0D09"/>
    <w:rsid w:val="008C0EEA"/>
    <w:rsid w:val="008C16C2"/>
    <w:rsid w:val="008C17DA"/>
    <w:rsid w:val="008C208B"/>
    <w:rsid w:val="008C343E"/>
    <w:rsid w:val="008C3509"/>
    <w:rsid w:val="008C353D"/>
    <w:rsid w:val="008C3747"/>
    <w:rsid w:val="008C417C"/>
    <w:rsid w:val="008C5943"/>
    <w:rsid w:val="008C5F2A"/>
    <w:rsid w:val="008C5FC1"/>
    <w:rsid w:val="008C6020"/>
    <w:rsid w:val="008C6669"/>
    <w:rsid w:val="008C6800"/>
    <w:rsid w:val="008C6886"/>
    <w:rsid w:val="008C6A78"/>
    <w:rsid w:val="008C750C"/>
    <w:rsid w:val="008D0121"/>
    <w:rsid w:val="008D09CD"/>
    <w:rsid w:val="008D0A48"/>
    <w:rsid w:val="008D0BCF"/>
    <w:rsid w:val="008D0FB6"/>
    <w:rsid w:val="008D24C2"/>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0ADF"/>
    <w:rsid w:val="008E10BF"/>
    <w:rsid w:val="008E1FEB"/>
    <w:rsid w:val="008E24DC"/>
    <w:rsid w:val="008E2BB5"/>
    <w:rsid w:val="008E3307"/>
    <w:rsid w:val="008E3548"/>
    <w:rsid w:val="008E38E6"/>
    <w:rsid w:val="008E3B1B"/>
    <w:rsid w:val="008E3B31"/>
    <w:rsid w:val="008E3C53"/>
    <w:rsid w:val="008E3D94"/>
    <w:rsid w:val="008E4010"/>
    <w:rsid w:val="008E43BF"/>
    <w:rsid w:val="008E4439"/>
    <w:rsid w:val="008E4477"/>
    <w:rsid w:val="008E45A5"/>
    <w:rsid w:val="008E5B7C"/>
    <w:rsid w:val="008E60B3"/>
    <w:rsid w:val="008E6E51"/>
    <w:rsid w:val="008F0732"/>
    <w:rsid w:val="008F0977"/>
    <w:rsid w:val="008F1F9B"/>
    <w:rsid w:val="008F2148"/>
    <w:rsid w:val="008F2225"/>
    <w:rsid w:val="008F2365"/>
    <w:rsid w:val="008F2B76"/>
    <w:rsid w:val="008F43E8"/>
    <w:rsid w:val="008F4537"/>
    <w:rsid w:val="008F527F"/>
    <w:rsid w:val="008F6B74"/>
    <w:rsid w:val="009006E1"/>
    <w:rsid w:val="00900E5A"/>
    <w:rsid w:val="009016BC"/>
    <w:rsid w:val="00902D0C"/>
    <w:rsid w:val="00903382"/>
    <w:rsid w:val="00903898"/>
    <w:rsid w:val="00903A1A"/>
    <w:rsid w:val="00903D4D"/>
    <w:rsid w:val="00903E2C"/>
    <w:rsid w:val="009044F1"/>
    <w:rsid w:val="0090481C"/>
    <w:rsid w:val="00904926"/>
    <w:rsid w:val="00904B1C"/>
    <w:rsid w:val="0090510C"/>
    <w:rsid w:val="00905984"/>
    <w:rsid w:val="00906204"/>
    <w:rsid w:val="00906B18"/>
    <w:rsid w:val="00906D65"/>
    <w:rsid w:val="0091042F"/>
    <w:rsid w:val="0091064F"/>
    <w:rsid w:val="00910938"/>
    <w:rsid w:val="00910A15"/>
    <w:rsid w:val="00910F71"/>
    <w:rsid w:val="009114A5"/>
    <w:rsid w:val="00911F57"/>
    <w:rsid w:val="009123CA"/>
    <w:rsid w:val="009134AF"/>
    <w:rsid w:val="00914B4A"/>
    <w:rsid w:val="00915104"/>
    <w:rsid w:val="00915154"/>
    <w:rsid w:val="00915337"/>
    <w:rsid w:val="009153B6"/>
    <w:rsid w:val="00915A97"/>
    <w:rsid w:val="009160C2"/>
    <w:rsid w:val="00916A53"/>
    <w:rsid w:val="00916E77"/>
    <w:rsid w:val="00917234"/>
    <w:rsid w:val="009178C8"/>
    <w:rsid w:val="00917D0C"/>
    <w:rsid w:val="00917FAA"/>
    <w:rsid w:val="00920009"/>
    <w:rsid w:val="0092041F"/>
    <w:rsid w:val="0092053F"/>
    <w:rsid w:val="00921F3B"/>
    <w:rsid w:val="009229DF"/>
    <w:rsid w:val="009230C2"/>
    <w:rsid w:val="00923711"/>
    <w:rsid w:val="00924434"/>
    <w:rsid w:val="00926875"/>
    <w:rsid w:val="0092717E"/>
    <w:rsid w:val="009271A6"/>
    <w:rsid w:val="00927888"/>
    <w:rsid w:val="009302D2"/>
    <w:rsid w:val="00930DF1"/>
    <w:rsid w:val="00931A1F"/>
    <w:rsid w:val="00932115"/>
    <w:rsid w:val="00933125"/>
    <w:rsid w:val="0093354D"/>
    <w:rsid w:val="009335A0"/>
    <w:rsid w:val="0093396A"/>
    <w:rsid w:val="0093460D"/>
    <w:rsid w:val="00934B33"/>
    <w:rsid w:val="00934FCC"/>
    <w:rsid w:val="00935003"/>
    <w:rsid w:val="009354D8"/>
    <w:rsid w:val="00936000"/>
    <w:rsid w:val="0093610F"/>
    <w:rsid w:val="009365B5"/>
    <w:rsid w:val="00936DF5"/>
    <w:rsid w:val="00937109"/>
    <w:rsid w:val="0093713C"/>
    <w:rsid w:val="009374A0"/>
    <w:rsid w:val="00937B6A"/>
    <w:rsid w:val="0094010C"/>
    <w:rsid w:val="00940C2A"/>
    <w:rsid w:val="009414B2"/>
    <w:rsid w:val="00941728"/>
    <w:rsid w:val="009418AC"/>
    <w:rsid w:val="00941924"/>
    <w:rsid w:val="00941E17"/>
    <w:rsid w:val="009426A2"/>
    <w:rsid w:val="00942740"/>
    <w:rsid w:val="0094479B"/>
    <w:rsid w:val="00944857"/>
    <w:rsid w:val="00944C2A"/>
    <w:rsid w:val="0094684E"/>
    <w:rsid w:val="009471C4"/>
    <w:rsid w:val="00947B00"/>
    <w:rsid w:val="00947D03"/>
    <w:rsid w:val="0095176C"/>
    <w:rsid w:val="0095199F"/>
    <w:rsid w:val="00951CE5"/>
    <w:rsid w:val="00952531"/>
    <w:rsid w:val="009529E8"/>
    <w:rsid w:val="00952E6C"/>
    <w:rsid w:val="00953ADF"/>
    <w:rsid w:val="00953F12"/>
    <w:rsid w:val="00954425"/>
    <w:rsid w:val="009548D2"/>
    <w:rsid w:val="00954C8E"/>
    <w:rsid w:val="00955135"/>
    <w:rsid w:val="00955A1E"/>
    <w:rsid w:val="00955E87"/>
    <w:rsid w:val="009566E8"/>
    <w:rsid w:val="00956D11"/>
    <w:rsid w:val="00957055"/>
    <w:rsid w:val="009603C1"/>
    <w:rsid w:val="00960802"/>
    <w:rsid w:val="00960C5B"/>
    <w:rsid w:val="009619D8"/>
    <w:rsid w:val="00961D10"/>
    <w:rsid w:val="00962791"/>
    <w:rsid w:val="009627B3"/>
    <w:rsid w:val="00963403"/>
    <w:rsid w:val="009639DF"/>
    <w:rsid w:val="009639FF"/>
    <w:rsid w:val="00963E00"/>
    <w:rsid w:val="00963EF7"/>
    <w:rsid w:val="009647B3"/>
    <w:rsid w:val="009648D5"/>
    <w:rsid w:val="00965350"/>
    <w:rsid w:val="0096578E"/>
    <w:rsid w:val="00965901"/>
    <w:rsid w:val="00965B76"/>
    <w:rsid w:val="00965E05"/>
    <w:rsid w:val="00965FCF"/>
    <w:rsid w:val="009666E0"/>
    <w:rsid w:val="00967049"/>
    <w:rsid w:val="009673B8"/>
    <w:rsid w:val="00970000"/>
    <w:rsid w:val="0097080F"/>
    <w:rsid w:val="00970BDC"/>
    <w:rsid w:val="00971BF8"/>
    <w:rsid w:val="00971CAE"/>
    <w:rsid w:val="00971F12"/>
    <w:rsid w:val="00971F4A"/>
    <w:rsid w:val="00972C1A"/>
    <w:rsid w:val="009732B6"/>
    <w:rsid w:val="00973601"/>
    <w:rsid w:val="0097362A"/>
    <w:rsid w:val="00973BAB"/>
    <w:rsid w:val="00973FB1"/>
    <w:rsid w:val="009771B9"/>
    <w:rsid w:val="009775DB"/>
    <w:rsid w:val="00980570"/>
    <w:rsid w:val="00981214"/>
    <w:rsid w:val="009813C4"/>
    <w:rsid w:val="00981540"/>
    <w:rsid w:val="00981814"/>
    <w:rsid w:val="009822B2"/>
    <w:rsid w:val="0098244A"/>
    <w:rsid w:val="00982D9D"/>
    <w:rsid w:val="00983AF5"/>
    <w:rsid w:val="00984456"/>
    <w:rsid w:val="009847A0"/>
    <w:rsid w:val="00984BDB"/>
    <w:rsid w:val="00984DE5"/>
    <w:rsid w:val="00985291"/>
    <w:rsid w:val="00985A25"/>
    <w:rsid w:val="009865B0"/>
    <w:rsid w:val="009873F3"/>
    <w:rsid w:val="00987B87"/>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AAE"/>
    <w:rsid w:val="00996C19"/>
    <w:rsid w:val="00996ED9"/>
    <w:rsid w:val="00996FDC"/>
    <w:rsid w:val="00997050"/>
    <w:rsid w:val="00997397"/>
    <w:rsid w:val="00997686"/>
    <w:rsid w:val="009A0467"/>
    <w:rsid w:val="009A04E3"/>
    <w:rsid w:val="009A05AC"/>
    <w:rsid w:val="009A0BDF"/>
    <w:rsid w:val="009A12EB"/>
    <w:rsid w:val="009A171D"/>
    <w:rsid w:val="009A172A"/>
    <w:rsid w:val="009A2838"/>
    <w:rsid w:val="009A2FDE"/>
    <w:rsid w:val="009A320A"/>
    <w:rsid w:val="009A5190"/>
    <w:rsid w:val="009A73D5"/>
    <w:rsid w:val="009A796C"/>
    <w:rsid w:val="009B0273"/>
    <w:rsid w:val="009B0824"/>
    <w:rsid w:val="009B09D3"/>
    <w:rsid w:val="009B0DA1"/>
    <w:rsid w:val="009B127B"/>
    <w:rsid w:val="009B13C3"/>
    <w:rsid w:val="009B173C"/>
    <w:rsid w:val="009B18AF"/>
    <w:rsid w:val="009B3CA3"/>
    <w:rsid w:val="009B464B"/>
    <w:rsid w:val="009B550F"/>
    <w:rsid w:val="009B5889"/>
    <w:rsid w:val="009B58F7"/>
    <w:rsid w:val="009B5ED1"/>
    <w:rsid w:val="009B6191"/>
    <w:rsid w:val="009B6D58"/>
    <w:rsid w:val="009C0ABA"/>
    <w:rsid w:val="009C1A9A"/>
    <w:rsid w:val="009C1A9B"/>
    <w:rsid w:val="009C1D0F"/>
    <w:rsid w:val="009C3A21"/>
    <w:rsid w:val="009C3B73"/>
    <w:rsid w:val="009C3EC5"/>
    <w:rsid w:val="009C4F5C"/>
    <w:rsid w:val="009C5A1D"/>
    <w:rsid w:val="009C5CB9"/>
    <w:rsid w:val="009C6103"/>
    <w:rsid w:val="009C7913"/>
    <w:rsid w:val="009D14F2"/>
    <w:rsid w:val="009D158E"/>
    <w:rsid w:val="009D2AE5"/>
    <w:rsid w:val="009D2ED7"/>
    <w:rsid w:val="009D352B"/>
    <w:rsid w:val="009D47AF"/>
    <w:rsid w:val="009D54D5"/>
    <w:rsid w:val="009D6D1A"/>
    <w:rsid w:val="009D71F8"/>
    <w:rsid w:val="009D78BC"/>
    <w:rsid w:val="009D7EFF"/>
    <w:rsid w:val="009E07EE"/>
    <w:rsid w:val="009E0C7F"/>
    <w:rsid w:val="009E1181"/>
    <w:rsid w:val="009E19C7"/>
    <w:rsid w:val="009E2596"/>
    <w:rsid w:val="009E27FC"/>
    <w:rsid w:val="009E35C5"/>
    <w:rsid w:val="009E38B9"/>
    <w:rsid w:val="009E39FC"/>
    <w:rsid w:val="009E4265"/>
    <w:rsid w:val="009E45F3"/>
    <w:rsid w:val="009E49AB"/>
    <w:rsid w:val="009E4A0F"/>
    <w:rsid w:val="009E5048"/>
    <w:rsid w:val="009E5459"/>
    <w:rsid w:val="009E57F9"/>
    <w:rsid w:val="009E7100"/>
    <w:rsid w:val="009F0660"/>
    <w:rsid w:val="009F06BA"/>
    <w:rsid w:val="009F0885"/>
    <w:rsid w:val="009F08F7"/>
    <w:rsid w:val="009F0AB3"/>
    <w:rsid w:val="009F0E95"/>
    <w:rsid w:val="009F10E4"/>
    <w:rsid w:val="009F18D0"/>
    <w:rsid w:val="009F1FF7"/>
    <w:rsid w:val="009F2BD9"/>
    <w:rsid w:val="009F2C5D"/>
    <w:rsid w:val="009F30E4"/>
    <w:rsid w:val="009F337A"/>
    <w:rsid w:val="009F4638"/>
    <w:rsid w:val="009F4D9F"/>
    <w:rsid w:val="009F5D9B"/>
    <w:rsid w:val="009F64A7"/>
    <w:rsid w:val="009F6633"/>
    <w:rsid w:val="009F7683"/>
    <w:rsid w:val="009F799F"/>
    <w:rsid w:val="009F7BD5"/>
    <w:rsid w:val="009F7C54"/>
    <w:rsid w:val="009F7D78"/>
    <w:rsid w:val="00A00A1F"/>
    <w:rsid w:val="00A00BCA"/>
    <w:rsid w:val="00A00E74"/>
    <w:rsid w:val="00A01157"/>
    <w:rsid w:val="00A0285A"/>
    <w:rsid w:val="00A02942"/>
    <w:rsid w:val="00A02BF9"/>
    <w:rsid w:val="00A03791"/>
    <w:rsid w:val="00A039C5"/>
    <w:rsid w:val="00A03FEC"/>
    <w:rsid w:val="00A04202"/>
    <w:rsid w:val="00A042A8"/>
    <w:rsid w:val="00A04DB0"/>
    <w:rsid w:val="00A06CC8"/>
    <w:rsid w:val="00A06CFE"/>
    <w:rsid w:val="00A07021"/>
    <w:rsid w:val="00A0752B"/>
    <w:rsid w:val="00A102AD"/>
    <w:rsid w:val="00A104D1"/>
    <w:rsid w:val="00A10D1E"/>
    <w:rsid w:val="00A10D1F"/>
    <w:rsid w:val="00A112E2"/>
    <w:rsid w:val="00A11C37"/>
    <w:rsid w:val="00A11E49"/>
    <w:rsid w:val="00A11F49"/>
    <w:rsid w:val="00A1275F"/>
    <w:rsid w:val="00A12A5E"/>
    <w:rsid w:val="00A12C95"/>
    <w:rsid w:val="00A134CC"/>
    <w:rsid w:val="00A14672"/>
    <w:rsid w:val="00A14685"/>
    <w:rsid w:val="00A14ED9"/>
    <w:rsid w:val="00A150A9"/>
    <w:rsid w:val="00A150D1"/>
    <w:rsid w:val="00A15B72"/>
    <w:rsid w:val="00A15BEC"/>
    <w:rsid w:val="00A1623D"/>
    <w:rsid w:val="00A169ED"/>
    <w:rsid w:val="00A17ABE"/>
    <w:rsid w:val="00A20240"/>
    <w:rsid w:val="00A205BF"/>
    <w:rsid w:val="00A2065C"/>
    <w:rsid w:val="00A20B69"/>
    <w:rsid w:val="00A20BE1"/>
    <w:rsid w:val="00A21601"/>
    <w:rsid w:val="00A218B1"/>
    <w:rsid w:val="00A21DA8"/>
    <w:rsid w:val="00A21F69"/>
    <w:rsid w:val="00A22062"/>
    <w:rsid w:val="00A220A4"/>
    <w:rsid w:val="00A222D7"/>
    <w:rsid w:val="00A22548"/>
    <w:rsid w:val="00A225D9"/>
    <w:rsid w:val="00A22EB5"/>
    <w:rsid w:val="00A2355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344"/>
    <w:rsid w:val="00A34587"/>
    <w:rsid w:val="00A3469E"/>
    <w:rsid w:val="00A34C85"/>
    <w:rsid w:val="00A34DFE"/>
    <w:rsid w:val="00A35FB1"/>
    <w:rsid w:val="00A36591"/>
    <w:rsid w:val="00A369EB"/>
    <w:rsid w:val="00A36EEB"/>
    <w:rsid w:val="00A37070"/>
    <w:rsid w:val="00A3793B"/>
    <w:rsid w:val="00A4028C"/>
    <w:rsid w:val="00A40446"/>
    <w:rsid w:val="00A4096A"/>
    <w:rsid w:val="00A40D0B"/>
    <w:rsid w:val="00A412F1"/>
    <w:rsid w:val="00A41F94"/>
    <w:rsid w:val="00A425B6"/>
    <w:rsid w:val="00A42E71"/>
    <w:rsid w:val="00A43166"/>
    <w:rsid w:val="00A4360B"/>
    <w:rsid w:val="00A43D3A"/>
    <w:rsid w:val="00A43E1F"/>
    <w:rsid w:val="00A4426D"/>
    <w:rsid w:val="00A44830"/>
    <w:rsid w:val="00A45057"/>
    <w:rsid w:val="00A45471"/>
    <w:rsid w:val="00A45662"/>
    <w:rsid w:val="00A4566B"/>
    <w:rsid w:val="00A45946"/>
    <w:rsid w:val="00A45D0A"/>
    <w:rsid w:val="00A46F92"/>
    <w:rsid w:val="00A4729F"/>
    <w:rsid w:val="00A5050E"/>
    <w:rsid w:val="00A50C53"/>
    <w:rsid w:val="00A510FA"/>
    <w:rsid w:val="00A51D7C"/>
    <w:rsid w:val="00A52061"/>
    <w:rsid w:val="00A524AC"/>
    <w:rsid w:val="00A52985"/>
    <w:rsid w:val="00A52A21"/>
    <w:rsid w:val="00A530B3"/>
    <w:rsid w:val="00A5512C"/>
    <w:rsid w:val="00A55E59"/>
    <w:rsid w:val="00A55FEE"/>
    <w:rsid w:val="00A56536"/>
    <w:rsid w:val="00A56A45"/>
    <w:rsid w:val="00A56AF7"/>
    <w:rsid w:val="00A57259"/>
    <w:rsid w:val="00A572D8"/>
    <w:rsid w:val="00A603AF"/>
    <w:rsid w:val="00A60C3C"/>
    <w:rsid w:val="00A60D0F"/>
    <w:rsid w:val="00A60D60"/>
    <w:rsid w:val="00A61746"/>
    <w:rsid w:val="00A619F2"/>
    <w:rsid w:val="00A62933"/>
    <w:rsid w:val="00A63445"/>
    <w:rsid w:val="00A63D83"/>
    <w:rsid w:val="00A63EB8"/>
    <w:rsid w:val="00A64339"/>
    <w:rsid w:val="00A65116"/>
    <w:rsid w:val="00A65307"/>
    <w:rsid w:val="00A65C38"/>
    <w:rsid w:val="00A6609C"/>
    <w:rsid w:val="00A660E4"/>
    <w:rsid w:val="00A66431"/>
    <w:rsid w:val="00A66D88"/>
    <w:rsid w:val="00A66F8E"/>
    <w:rsid w:val="00A6756D"/>
    <w:rsid w:val="00A677CD"/>
    <w:rsid w:val="00A67EAC"/>
    <w:rsid w:val="00A70355"/>
    <w:rsid w:val="00A7178B"/>
    <w:rsid w:val="00A71BBC"/>
    <w:rsid w:val="00A720D7"/>
    <w:rsid w:val="00A727D4"/>
    <w:rsid w:val="00A7316D"/>
    <w:rsid w:val="00A731B5"/>
    <w:rsid w:val="00A733F2"/>
    <w:rsid w:val="00A738F6"/>
    <w:rsid w:val="00A74478"/>
    <w:rsid w:val="00A747D4"/>
    <w:rsid w:val="00A74AC9"/>
    <w:rsid w:val="00A74B2F"/>
    <w:rsid w:val="00A74D0E"/>
    <w:rsid w:val="00A75242"/>
    <w:rsid w:val="00A757DE"/>
    <w:rsid w:val="00A7602C"/>
    <w:rsid w:val="00A76200"/>
    <w:rsid w:val="00A766CB"/>
    <w:rsid w:val="00A76C15"/>
    <w:rsid w:val="00A779D8"/>
    <w:rsid w:val="00A80309"/>
    <w:rsid w:val="00A8081F"/>
    <w:rsid w:val="00A8134C"/>
    <w:rsid w:val="00A81620"/>
    <w:rsid w:val="00A81DD5"/>
    <w:rsid w:val="00A82156"/>
    <w:rsid w:val="00A8328A"/>
    <w:rsid w:val="00A8593A"/>
    <w:rsid w:val="00A86287"/>
    <w:rsid w:val="00A879DD"/>
    <w:rsid w:val="00A90B9C"/>
    <w:rsid w:val="00A90E28"/>
    <w:rsid w:val="00A90FCD"/>
    <w:rsid w:val="00A9174F"/>
    <w:rsid w:val="00A9203E"/>
    <w:rsid w:val="00A921FF"/>
    <w:rsid w:val="00A93710"/>
    <w:rsid w:val="00A9488E"/>
    <w:rsid w:val="00A949E2"/>
    <w:rsid w:val="00A94FA9"/>
    <w:rsid w:val="00A95C09"/>
    <w:rsid w:val="00A961A4"/>
    <w:rsid w:val="00A96293"/>
    <w:rsid w:val="00A96817"/>
    <w:rsid w:val="00A9694C"/>
    <w:rsid w:val="00A975F3"/>
    <w:rsid w:val="00A97676"/>
    <w:rsid w:val="00A97A4C"/>
    <w:rsid w:val="00AA003C"/>
    <w:rsid w:val="00AA064A"/>
    <w:rsid w:val="00AA0AD8"/>
    <w:rsid w:val="00AA0E41"/>
    <w:rsid w:val="00AA0F00"/>
    <w:rsid w:val="00AA13E4"/>
    <w:rsid w:val="00AA1BBF"/>
    <w:rsid w:val="00AA233A"/>
    <w:rsid w:val="00AA2488"/>
    <w:rsid w:val="00AA270B"/>
    <w:rsid w:val="00AA2C2F"/>
    <w:rsid w:val="00AA4DC0"/>
    <w:rsid w:val="00AA5305"/>
    <w:rsid w:val="00AA5B57"/>
    <w:rsid w:val="00AA5C99"/>
    <w:rsid w:val="00AA632C"/>
    <w:rsid w:val="00AA6506"/>
    <w:rsid w:val="00AA697C"/>
    <w:rsid w:val="00AA6F53"/>
    <w:rsid w:val="00AA7117"/>
    <w:rsid w:val="00AA75FA"/>
    <w:rsid w:val="00AA7805"/>
    <w:rsid w:val="00AB0304"/>
    <w:rsid w:val="00AB14F4"/>
    <w:rsid w:val="00AB16AE"/>
    <w:rsid w:val="00AB2618"/>
    <w:rsid w:val="00AB2648"/>
    <w:rsid w:val="00AB26EB"/>
    <w:rsid w:val="00AB2976"/>
    <w:rsid w:val="00AB2A85"/>
    <w:rsid w:val="00AB2E1E"/>
    <w:rsid w:val="00AB2F8A"/>
    <w:rsid w:val="00AB36B8"/>
    <w:rsid w:val="00AB3FFE"/>
    <w:rsid w:val="00AB4EAB"/>
    <w:rsid w:val="00AB5AF2"/>
    <w:rsid w:val="00AB5D5B"/>
    <w:rsid w:val="00AB5E50"/>
    <w:rsid w:val="00AB64C0"/>
    <w:rsid w:val="00AB65DB"/>
    <w:rsid w:val="00AB73AB"/>
    <w:rsid w:val="00AB77E2"/>
    <w:rsid w:val="00AB7D2E"/>
    <w:rsid w:val="00AC0541"/>
    <w:rsid w:val="00AC082E"/>
    <w:rsid w:val="00AC0E56"/>
    <w:rsid w:val="00AC1416"/>
    <w:rsid w:val="00AC1597"/>
    <w:rsid w:val="00AC30D5"/>
    <w:rsid w:val="00AC3410"/>
    <w:rsid w:val="00AC341B"/>
    <w:rsid w:val="00AC3B57"/>
    <w:rsid w:val="00AC3F2F"/>
    <w:rsid w:val="00AC4354"/>
    <w:rsid w:val="00AC4EAF"/>
    <w:rsid w:val="00AC5387"/>
    <w:rsid w:val="00AC5807"/>
    <w:rsid w:val="00AC6523"/>
    <w:rsid w:val="00AC6F53"/>
    <w:rsid w:val="00AC743C"/>
    <w:rsid w:val="00AC7843"/>
    <w:rsid w:val="00AC7A2E"/>
    <w:rsid w:val="00AD0591"/>
    <w:rsid w:val="00AD0BEB"/>
    <w:rsid w:val="00AD1066"/>
    <w:rsid w:val="00AD1BFE"/>
    <w:rsid w:val="00AD2081"/>
    <w:rsid w:val="00AD305B"/>
    <w:rsid w:val="00AD34C9"/>
    <w:rsid w:val="00AD383F"/>
    <w:rsid w:val="00AD522C"/>
    <w:rsid w:val="00AD5D68"/>
    <w:rsid w:val="00AD6738"/>
    <w:rsid w:val="00AD67F0"/>
    <w:rsid w:val="00AD7B20"/>
    <w:rsid w:val="00AE00B8"/>
    <w:rsid w:val="00AE0514"/>
    <w:rsid w:val="00AE1606"/>
    <w:rsid w:val="00AE224E"/>
    <w:rsid w:val="00AE26C8"/>
    <w:rsid w:val="00AE3715"/>
    <w:rsid w:val="00AE3822"/>
    <w:rsid w:val="00AE3B58"/>
    <w:rsid w:val="00AE4008"/>
    <w:rsid w:val="00AE43E4"/>
    <w:rsid w:val="00AE52DD"/>
    <w:rsid w:val="00AE56B3"/>
    <w:rsid w:val="00AE57CC"/>
    <w:rsid w:val="00AE679C"/>
    <w:rsid w:val="00AE70BE"/>
    <w:rsid w:val="00AE73A7"/>
    <w:rsid w:val="00AE7CCC"/>
    <w:rsid w:val="00AF023B"/>
    <w:rsid w:val="00AF0ED7"/>
    <w:rsid w:val="00AF1563"/>
    <w:rsid w:val="00AF1673"/>
    <w:rsid w:val="00AF1CF1"/>
    <w:rsid w:val="00AF1F59"/>
    <w:rsid w:val="00AF20D6"/>
    <w:rsid w:val="00AF2160"/>
    <w:rsid w:val="00AF223F"/>
    <w:rsid w:val="00AF2710"/>
    <w:rsid w:val="00AF2CF3"/>
    <w:rsid w:val="00AF342E"/>
    <w:rsid w:val="00AF3655"/>
    <w:rsid w:val="00AF3F18"/>
    <w:rsid w:val="00AF4211"/>
    <w:rsid w:val="00AF4E1A"/>
    <w:rsid w:val="00AF564E"/>
    <w:rsid w:val="00AF582B"/>
    <w:rsid w:val="00AF591C"/>
    <w:rsid w:val="00AF5B0F"/>
    <w:rsid w:val="00AF5CA3"/>
    <w:rsid w:val="00AF6F1E"/>
    <w:rsid w:val="00AF7BE8"/>
    <w:rsid w:val="00B00003"/>
    <w:rsid w:val="00B011DF"/>
    <w:rsid w:val="00B01410"/>
    <w:rsid w:val="00B01495"/>
    <w:rsid w:val="00B01568"/>
    <w:rsid w:val="00B025A2"/>
    <w:rsid w:val="00B027B8"/>
    <w:rsid w:val="00B02A31"/>
    <w:rsid w:val="00B03678"/>
    <w:rsid w:val="00B03F63"/>
    <w:rsid w:val="00B04537"/>
    <w:rsid w:val="00B04817"/>
    <w:rsid w:val="00B048B2"/>
    <w:rsid w:val="00B051BE"/>
    <w:rsid w:val="00B05EC7"/>
    <w:rsid w:val="00B06362"/>
    <w:rsid w:val="00B06A4B"/>
    <w:rsid w:val="00B07942"/>
    <w:rsid w:val="00B07E76"/>
    <w:rsid w:val="00B07F48"/>
    <w:rsid w:val="00B101FF"/>
    <w:rsid w:val="00B1092A"/>
    <w:rsid w:val="00B110DE"/>
    <w:rsid w:val="00B11297"/>
    <w:rsid w:val="00B11432"/>
    <w:rsid w:val="00B11B38"/>
    <w:rsid w:val="00B12288"/>
    <w:rsid w:val="00B12330"/>
    <w:rsid w:val="00B12C72"/>
    <w:rsid w:val="00B1352B"/>
    <w:rsid w:val="00B138F3"/>
    <w:rsid w:val="00B14473"/>
    <w:rsid w:val="00B14486"/>
    <w:rsid w:val="00B14730"/>
    <w:rsid w:val="00B14E56"/>
    <w:rsid w:val="00B1537B"/>
    <w:rsid w:val="00B16483"/>
    <w:rsid w:val="00B16E83"/>
    <w:rsid w:val="00B1718B"/>
    <w:rsid w:val="00B176AF"/>
    <w:rsid w:val="00B17EB1"/>
    <w:rsid w:val="00B2066D"/>
    <w:rsid w:val="00B20FD7"/>
    <w:rsid w:val="00B21689"/>
    <w:rsid w:val="00B217A5"/>
    <w:rsid w:val="00B217BB"/>
    <w:rsid w:val="00B2182F"/>
    <w:rsid w:val="00B21A31"/>
    <w:rsid w:val="00B21BB4"/>
    <w:rsid w:val="00B21F34"/>
    <w:rsid w:val="00B225D5"/>
    <w:rsid w:val="00B2277F"/>
    <w:rsid w:val="00B2283B"/>
    <w:rsid w:val="00B24E0E"/>
    <w:rsid w:val="00B25035"/>
    <w:rsid w:val="00B25447"/>
    <w:rsid w:val="00B2561E"/>
    <w:rsid w:val="00B2572B"/>
    <w:rsid w:val="00B25FC4"/>
    <w:rsid w:val="00B2657C"/>
    <w:rsid w:val="00B266CC"/>
    <w:rsid w:val="00B2681D"/>
    <w:rsid w:val="00B2752E"/>
    <w:rsid w:val="00B27FD9"/>
    <w:rsid w:val="00B30203"/>
    <w:rsid w:val="00B30456"/>
    <w:rsid w:val="00B304E3"/>
    <w:rsid w:val="00B30994"/>
    <w:rsid w:val="00B32124"/>
    <w:rsid w:val="00B32C46"/>
    <w:rsid w:val="00B32D39"/>
    <w:rsid w:val="00B333DF"/>
    <w:rsid w:val="00B34497"/>
    <w:rsid w:val="00B34CEA"/>
    <w:rsid w:val="00B34CF9"/>
    <w:rsid w:val="00B351F5"/>
    <w:rsid w:val="00B35D25"/>
    <w:rsid w:val="00B3612B"/>
    <w:rsid w:val="00B36765"/>
    <w:rsid w:val="00B369D8"/>
    <w:rsid w:val="00B36B7B"/>
    <w:rsid w:val="00B37250"/>
    <w:rsid w:val="00B40233"/>
    <w:rsid w:val="00B413A8"/>
    <w:rsid w:val="00B41F31"/>
    <w:rsid w:val="00B425F0"/>
    <w:rsid w:val="00B4364F"/>
    <w:rsid w:val="00B4374E"/>
    <w:rsid w:val="00B437D0"/>
    <w:rsid w:val="00B43E45"/>
    <w:rsid w:val="00B4489A"/>
    <w:rsid w:val="00B44A67"/>
    <w:rsid w:val="00B44C6D"/>
    <w:rsid w:val="00B45501"/>
    <w:rsid w:val="00B45B39"/>
    <w:rsid w:val="00B46279"/>
    <w:rsid w:val="00B46D58"/>
    <w:rsid w:val="00B470E7"/>
    <w:rsid w:val="00B4794D"/>
    <w:rsid w:val="00B50F8D"/>
    <w:rsid w:val="00B514E8"/>
    <w:rsid w:val="00B51C5B"/>
    <w:rsid w:val="00B51D9F"/>
    <w:rsid w:val="00B5219E"/>
    <w:rsid w:val="00B52987"/>
    <w:rsid w:val="00B52C16"/>
    <w:rsid w:val="00B5319F"/>
    <w:rsid w:val="00B532B4"/>
    <w:rsid w:val="00B5353D"/>
    <w:rsid w:val="00B53B93"/>
    <w:rsid w:val="00B53D73"/>
    <w:rsid w:val="00B5440B"/>
    <w:rsid w:val="00B54A07"/>
    <w:rsid w:val="00B54C65"/>
    <w:rsid w:val="00B54F63"/>
    <w:rsid w:val="00B55057"/>
    <w:rsid w:val="00B553D4"/>
    <w:rsid w:val="00B575CD"/>
    <w:rsid w:val="00B57948"/>
    <w:rsid w:val="00B57D12"/>
    <w:rsid w:val="00B61677"/>
    <w:rsid w:val="00B62020"/>
    <w:rsid w:val="00B62122"/>
    <w:rsid w:val="00B62B67"/>
    <w:rsid w:val="00B62D06"/>
    <w:rsid w:val="00B62F78"/>
    <w:rsid w:val="00B63078"/>
    <w:rsid w:val="00B63353"/>
    <w:rsid w:val="00B64118"/>
    <w:rsid w:val="00B64BF8"/>
    <w:rsid w:val="00B64C48"/>
    <w:rsid w:val="00B64ECA"/>
    <w:rsid w:val="00B6601D"/>
    <w:rsid w:val="00B666FB"/>
    <w:rsid w:val="00B66AB9"/>
    <w:rsid w:val="00B66AF6"/>
    <w:rsid w:val="00B66C0B"/>
    <w:rsid w:val="00B67CCD"/>
    <w:rsid w:val="00B70DF8"/>
    <w:rsid w:val="00B7135E"/>
    <w:rsid w:val="00B71540"/>
    <w:rsid w:val="00B715EA"/>
    <w:rsid w:val="00B716B0"/>
    <w:rsid w:val="00B71D73"/>
    <w:rsid w:val="00B71FA8"/>
    <w:rsid w:val="00B73AB8"/>
    <w:rsid w:val="00B73CEE"/>
    <w:rsid w:val="00B73DE0"/>
    <w:rsid w:val="00B744F6"/>
    <w:rsid w:val="00B74679"/>
    <w:rsid w:val="00B74B63"/>
    <w:rsid w:val="00B74B9D"/>
    <w:rsid w:val="00B74BB0"/>
    <w:rsid w:val="00B74D86"/>
    <w:rsid w:val="00B75687"/>
    <w:rsid w:val="00B80444"/>
    <w:rsid w:val="00B80C17"/>
    <w:rsid w:val="00B81AD3"/>
    <w:rsid w:val="00B82E5C"/>
    <w:rsid w:val="00B853BF"/>
    <w:rsid w:val="00B8636F"/>
    <w:rsid w:val="00B86BCB"/>
    <w:rsid w:val="00B86C5F"/>
    <w:rsid w:val="00B87D26"/>
    <w:rsid w:val="00B90C0A"/>
    <w:rsid w:val="00B90C52"/>
    <w:rsid w:val="00B9100A"/>
    <w:rsid w:val="00B91578"/>
    <w:rsid w:val="00B91849"/>
    <w:rsid w:val="00B925B0"/>
    <w:rsid w:val="00B92A78"/>
    <w:rsid w:val="00B92CA7"/>
    <w:rsid w:val="00B92CCA"/>
    <w:rsid w:val="00B932B8"/>
    <w:rsid w:val="00B93BE1"/>
    <w:rsid w:val="00B941D0"/>
    <w:rsid w:val="00B95C25"/>
    <w:rsid w:val="00B95FE0"/>
    <w:rsid w:val="00B96577"/>
    <w:rsid w:val="00B96B73"/>
    <w:rsid w:val="00B96F03"/>
    <w:rsid w:val="00B975FA"/>
    <w:rsid w:val="00B9778A"/>
    <w:rsid w:val="00B9796D"/>
    <w:rsid w:val="00BA1665"/>
    <w:rsid w:val="00BA17C2"/>
    <w:rsid w:val="00BA1C04"/>
    <w:rsid w:val="00BA20A5"/>
    <w:rsid w:val="00BA251C"/>
    <w:rsid w:val="00BA2853"/>
    <w:rsid w:val="00BA3554"/>
    <w:rsid w:val="00BA3E22"/>
    <w:rsid w:val="00BA4929"/>
    <w:rsid w:val="00BA5D4B"/>
    <w:rsid w:val="00BA632C"/>
    <w:rsid w:val="00BA6E63"/>
    <w:rsid w:val="00BA6FB2"/>
    <w:rsid w:val="00BA7007"/>
    <w:rsid w:val="00BA7128"/>
    <w:rsid w:val="00BA7C2B"/>
    <w:rsid w:val="00BB1C9B"/>
    <w:rsid w:val="00BB28C8"/>
    <w:rsid w:val="00BB3575"/>
    <w:rsid w:val="00BB4ADD"/>
    <w:rsid w:val="00BB4D52"/>
    <w:rsid w:val="00BB500A"/>
    <w:rsid w:val="00BB50D0"/>
    <w:rsid w:val="00BB51B4"/>
    <w:rsid w:val="00BB52F9"/>
    <w:rsid w:val="00BB5B81"/>
    <w:rsid w:val="00BB67B5"/>
    <w:rsid w:val="00BB682B"/>
    <w:rsid w:val="00BB74CF"/>
    <w:rsid w:val="00BC0BAC"/>
    <w:rsid w:val="00BC1555"/>
    <w:rsid w:val="00BC1804"/>
    <w:rsid w:val="00BC1DA7"/>
    <w:rsid w:val="00BC1DEE"/>
    <w:rsid w:val="00BC2255"/>
    <w:rsid w:val="00BC256B"/>
    <w:rsid w:val="00BC2912"/>
    <w:rsid w:val="00BC2E4D"/>
    <w:rsid w:val="00BC354F"/>
    <w:rsid w:val="00BC3E66"/>
    <w:rsid w:val="00BC4594"/>
    <w:rsid w:val="00BC50BB"/>
    <w:rsid w:val="00BC54CA"/>
    <w:rsid w:val="00BC5D2F"/>
    <w:rsid w:val="00BC60E5"/>
    <w:rsid w:val="00BC6807"/>
    <w:rsid w:val="00BC6A9C"/>
    <w:rsid w:val="00BC6E1C"/>
    <w:rsid w:val="00BC6EE1"/>
    <w:rsid w:val="00BC6FA9"/>
    <w:rsid w:val="00BC723A"/>
    <w:rsid w:val="00BD0588"/>
    <w:rsid w:val="00BD0D0A"/>
    <w:rsid w:val="00BD1509"/>
    <w:rsid w:val="00BD2920"/>
    <w:rsid w:val="00BD3389"/>
    <w:rsid w:val="00BD3B55"/>
    <w:rsid w:val="00BD3E23"/>
    <w:rsid w:val="00BD4817"/>
    <w:rsid w:val="00BD4B37"/>
    <w:rsid w:val="00BD50E7"/>
    <w:rsid w:val="00BD572E"/>
    <w:rsid w:val="00BD5E4C"/>
    <w:rsid w:val="00BD5F94"/>
    <w:rsid w:val="00BD6BF7"/>
    <w:rsid w:val="00BD6E20"/>
    <w:rsid w:val="00BD6E80"/>
    <w:rsid w:val="00BD6EF7"/>
    <w:rsid w:val="00BD72E6"/>
    <w:rsid w:val="00BE01AE"/>
    <w:rsid w:val="00BE0A59"/>
    <w:rsid w:val="00BE1110"/>
    <w:rsid w:val="00BE1C5E"/>
    <w:rsid w:val="00BE2236"/>
    <w:rsid w:val="00BE2335"/>
    <w:rsid w:val="00BE2572"/>
    <w:rsid w:val="00BE3418"/>
    <w:rsid w:val="00BE40B1"/>
    <w:rsid w:val="00BE439E"/>
    <w:rsid w:val="00BE45B6"/>
    <w:rsid w:val="00BE5381"/>
    <w:rsid w:val="00BE54A9"/>
    <w:rsid w:val="00BE5525"/>
    <w:rsid w:val="00BE557F"/>
    <w:rsid w:val="00BE6363"/>
    <w:rsid w:val="00BE6F5D"/>
    <w:rsid w:val="00BE7FE1"/>
    <w:rsid w:val="00BF0913"/>
    <w:rsid w:val="00BF09F8"/>
    <w:rsid w:val="00BF0BF6"/>
    <w:rsid w:val="00BF0FF6"/>
    <w:rsid w:val="00BF0FF8"/>
    <w:rsid w:val="00BF154A"/>
    <w:rsid w:val="00BF1D90"/>
    <w:rsid w:val="00BF270F"/>
    <w:rsid w:val="00BF3134"/>
    <w:rsid w:val="00BF46D6"/>
    <w:rsid w:val="00BF4D4C"/>
    <w:rsid w:val="00BF4E90"/>
    <w:rsid w:val="00BF4FFD"/>
    <w:rsid w:val="00BF52B3"/>
    <w:rsid w:val="00BF5421"/>
    <w:rsid w:val="00BF603D"/>
    <w:rsid w:val="00BF68F7"/>
    <w:rsid w:val="00BF7253"/>
    <w:rsid w:val="00BF7388"/>
    <w:rsid w:val="00BF762F"/>
    <w:rsid w:val="00BF76FA"/>
    <w:rsid w:val="00BF79C6"/>
    <w:rsid w:val="00BF7C26"/>
    <w:rsid w:val="00C0080D"/>
    <w:rsid w:val="00C008F7"/>
    <w:rsid w:val="00C00E33"/>
    <w:rsid w:val="00C010D8"/>
    <w:rsid w:val="00C01222"/>
    <w:rsid w:val="00C024D3"/>
    <w:rsid w:val="00C02868"/>
    <w:rsid w:val="00C029B6"/>
    <w:rsid w:val="00C03431"/>
    <w:rsid w:val="00C03625"/>
    <w:rsid w:val="00C0413D"/>
    <w:rsid w:val="00C04176"/>
    <w:rsid w:val="00C0452F"/>
    <w:rsid w:val="00C056E1"/>
    <w:rsid w:val="00C061D3"/>
    <w:rsid w:val="00C061DC"/>
    <w:rsid w:val="00C06409"/>
    <w:rsid w:val="00C06B3A"/>
    <w:rsid w:val="00C07046"/>
    <w:rsid w:val="00C07F24"/>
    <w:rsid w:val="00C108EE"/>
    <w:rsid w:val="00C122A6"/>
    <w:rsid w:val="00C12676"/>
    <w:rsid w:val="00C132F1"/>
    <w:rsid w:val="00C134C5"/>
    <w:rsid w:val="00C13B79"/>
    <w:rsid w:val="00C14561"/>
    <w:rsid w:val="00C14716"/>
    <w:rsid w:val="00C14F1A"/>
    <w:rsid w:val="00C156C3"/>
    <w:rsid w:val="00C15BC3"/>
    <w:rsid w:val="00C16602"/>
    <w:rsid w:val="00C16C37"/>
    <w:rsid w:val="00C16F3F"/>
    <w:rsid w:val="00C17414"/>
    <w:rsid w:val="00C17BD9"/>
    <w:rsid w:val="00C201CC"/>
    <w:rsid w:val="00C207A1"/>
    <w:rsid w:val="00C20B97"/>
    <w:rsid w:val="00C213AC"/>
    <w:rsid w:val="00C2151D"/>
    <w:rsid w:val="00C22421"/>
    <w:rsid w:val="00C231A0"/>
    <w:rsid w:val="00C232E0"/>
    <w:rsid w:val="00C232FF"/>
    <w:rsid w:val="00C23520"/>
    <w:rsid w:val="00C23B1B"/>
    <w:rsid w:val="00C23D48"/>
    <w:rsid w:val="00C23F1D"/>
    <w:rsid w:val="00C24256"/>
    <w:rsid w:val="00C24846"/>
    <w:rsid w:val="00C24CA6"/>
    <w:rsid w:val="00C24D44"/>
    <w:rsid w:val="00C24DBE"/>
    <w:rsid w:val="00C254FC"/>
    <w:rsid w:val="00C26B4D"/>
    <w:rsid w:val="00C26CF7"/>
    <w:rsid w:val="00C27A88"/>
    <w:rsid w:val="00C27BA4"/>
    <w:rsid w:val="00C303E1"/>
    <w:rsid w:val="00C3050C"/>
    <w:rsid w:val="00C30550"/>
    <w:rsid w:val="00C3071E"/>
    <w:rsid w:val="00C30BFB"/>
    <w:rsid w:val="00C3130B"/>
    <w:rsid w:val="00C31373"/>
    <w:rsid w:val="00C324F0"/>
    <w:rsid w:val="00C326F5"/>
    <w:rsid w:val="00C33115"/>
    <w:rsid w:val="00C3325B"/>
    <w:rsid w:val="00C33B35"/>
    <w:rsid w:val="00C3421C"/>
    <w:rsid w:val="00C34296"/>
    <w:rsid w:val="00C34414"/>
    <w:rsid w:val="00C3484C"/>
    <w:rsid w:val="00C34AFD"/>
    <w:rsid w:val="00C35487"/>
    <w:rsid w:val="00C358AF"/>
    <w:rsid w:val="00C358EA"/>
    <w:rsid w:val="00C364E8"/>
    <w:rsid w:val="00C366B6"/>
    <w:rsid w:val="00C36A35"/>
    <w:rsid w:val="00C372FD"/>
    <w:rsid w:val="00C37724"/>
    <w:rsid w:val="00C3797F"/>
    <w:rsid w:val="00C37AE7"/>
    <w:rsid w:val="00C40119"/>
    <w:rsid w:val="00C4095B"/>
    <w:rsid w:val="00C410E6"/>
    <w:rsid w:val="00C412EE"/>
    <w:rsid w:val="00C42879"/>
    <w:rsid w:val="00C42AF0"/>
    <w:rsid w:val="00C43213"/>
    <w:rsid w:val="00C43524"/>
    <w:rsid w:val="00C4358F"/>
    <w:rsid w:val="00C435DD"/>
    <w:rsid w:val="00C43769"/>
    <w:rsid w:val="00C43D00"/>
    <w:rsid w:val="00C447B8"/>
    <w:rsid w:val="00C44836"/>
    <w:rsid w:val="00C4487D"/>
    <w:rsid w:val="00C44F5E"/>
    <w:rsid w:val="00C45620"/>
    <w:rsid w:val="00C45778"/>
    <w:rsid w:val="00C457A7"/>
    <w:rsid w:val="00C45B20"/>
    <w:rsid w:val="00C464BA"/>
    <w:rsid w:val="00C47000"/>
    <w:rsid w:val="00C472E5"/>
    <w:rsid w:val="00C47611"/>
    <w:rsid w:val="00C4795F"/>
    <w:rsid w:val="00C47A9F"/>
    <w:rsid w:val="00C47B92"/>
    <w:rsid w:val="00C47D55"/>
    <w:rsid w:val="00C50D71"/>
    <w:rsid w:val="00C51512"/>
    <w:rsid w:val="00C5197C"/>
    <w:rsid w:val="00C52427"/>
    <w:rsid w:val="00C524AD"/>
    <w:rsid w:val="00C527F9"/>
    <w:rsid w:val="00C532B4"/>
    <w:rsid w:val="00C53926"/>
    <w:rsid w:val="00C53D1C"/>
    <w:rsid w:val="00C54CEE"/>
    <w:rsid w:val="00C5588A"/>
    <w:rsid w:val="00C5590F"/>
    <w:rsid w:val="00C56BBA"/>
    <w:rsid w:val="00C57D7E"/>
    <w:rsid w:val="00C60A97"/>
    <w:rsid w:val="00C611EE"/>
    <w:rsid w:val="00C61CA1"/>
    <w:rsid w:val="00C61F21"/>
    <w:rsid w:val="00C6256F"/>
    <w:rsid w:val="00C6329E"/>
    <w:rsid w:val="00C63E01"/>
    <w:rsid w:val="00C6467B"/>
    <w:rsid w:val="00C647D8"/>
    <w:rsid w:val="00C648B6"/>
    <w:rsid w:val="00C648DF"/>
    <w:rsid w:val="00C648E2"/>
    <w:rsid w:val="00C64B44"/>
    <w:rsid w:val="00C64BF0"/>
    <w:rsid w:val="00C64C63"/>
    <w:rsid w:val="00C65202"/>
    <w:rsid w:val="00C65612"/>
    <w:rsid w:val="00C65BB1"/>
    <w:rsid w:val="00C66284"/>
    <w:rsid w:val="00C66474"/>
    <w:rsid w:val="00C666AD"/>
    <w:rsid w:val="00C66A65"/>
    <w:rsid w:val="00C67E80"/>
    <w:rsid w:val="00C67FAB"/>
    <w:rsid w:val="00C706F4"/>
    <w:rsid w:val="00C70C1A"/>
    <w:rsid w:val="00C70FDD"/>
    <w:rsid w:val="00C71222"/>
    <w:rsid w:val="00C71E26"/>
    <w:rsid w:val="00C72606"/>
    <w:rsid w:val="00C7261B"/>
    <w:rsid w:val="00C72D0E"/>
    <w:rsid w:val="00C72E21"/>
    <w:rsid w:val="00C73E62"/>
    <w:rsid w:val="00C73F7D"/>
    <w:rsid w:val="00C752FC"/>
    <w:rsid w:val="00C75B6B"/>
    <w:rsid w:val="00C8055A"/>
    <w:rsid w:val="00C806B2"/>
    <w:rsid w:val="00C807D9"/>
    <w:rsid w:val="00C80B25"/>
    <w:rsid w:val="00C81187"/>
    <w:rsid w:val="00C813A9"/>
    <w:rsid w:val="00C816CA"/>
    <w:rsid w:val="00C819E8"/>
    <w:rsid w:val="00C81FE2"/>
    <w:rsid w:val="00C82BD2"/>
    <w:rsid w:val="00C83D8F"/>
    <w:rsid w:val="00C84419"/>
    <w:rsid w:val="00C85009"/>
    <w:rsid w:val="00C8509E"/>
    <w:rsid w:val="00C85211"/>
    <w:rsid w:val="00C85E52"/>
    <w:rsid w:val="00C85FFA"/>
    <w:rsid w:val="00C861E9"/>
    <w:rsid w:val="00C864DC"/>
    <w:rsid w:val="00C86AB3"/>
    <w:rsid w:val="00C86F9C"/>
    <w:rsid w:val="00C87B15"/>
    <w:rsid w:val="00C90796"/>
    <w:rsid w:val="00C9153B"/>
    <w:rsid w:val="00C91F69"/>
    <w:rsid w:val="00C94323"/>
    <w:rsid w:val="00C94785"/>
    <w:rsid w:val="00C970BB"/>
    <w:rsid w:val="00C978AF"/>
    <w:rsid w:val="00CA0015"/>
    <w:rsid w:val="00CA0A33"/>
    <w:rsid w:val="00CA11F2"/>
    <w:rsid w:val="00CA169D"/>
    <w:rsid w:val="00CA1747"/>
    <w:rsid w:val="00CA1827"/>
    <w:rsid w:val="00CA1C11"/>
    <w:rsid w:val="00CA1F39"/>
    <w:rsid w:val="00CA2207"/>
    <w:rsid w:val="00CA2E3E"/>
    <w:rsid w:val="00CA2F15"/>
    <w:rsid w:val="00CA4510"/>
    <w:rsid w:val="00CA485E"/>
    <w:rsid w:val="00CA4AB2"/>
    <w:rsid w:val="00CA4AE0"/>
    <w:rsid w:val="00CA5671"/>
    <w:rsid w:val="00CA590C"/>
    <w:rsid w:val="00CA5B8D"/>
    <w:rsid w:val="00CA5DD1"/>
    <w:rsid w:val="00CA770E"/>
    <w:rsid w:val="00CA7AA9"/>
    <w:rsid w:val="00CA7C54"/>
    <w:rsid w:val="00CB0129"/>
    <w:rsid w:val="00CB0217"/>
    <w:rsid w:val="00CB0901"/>
    <w:rsid w:val="00CB0A01"/>
    <w:rsid w:val="00CB0EE3"/>
    <w:rsid w:val="00CB1211"/>
    <w:rsid w:val="00CB13C7"/>
    <w:rsid w:val="00CB1483"/>
    <w:rsid w:val="00CB1A0F"/>
    <w:rsid w:val="00CB35B7"/>
    <w:rsid w:val="00CB3C3E"/>
    <w:rsid w:val="00CB3CB1"/>
    <w:rsid w:val="00CB41AB"/>
    <w:rsid w:val="00CB4455"/>
    <w:rsid w:val="00CB4B5C"/>
    <w:rsid w:val="00CB4C1E"/>
    <w:rsid w:val="00CB5290"/>
    <w:rsid w:val="00CB6248"/>
    <w:rsid w:val="00CB63ED"/>
    <w:rsid w:val="00CB6775"/>
    <w:rsid w:val="00CB68EF"/>
    <w:rsid w:val="00CB759C"/>
    <w:rsid w:val="00CB79A4"/>
    <w:rsid w:val="00CB7FB9"/>
    <w:rsid w:val="00CC0326"/>
    <w:rsid w:val="00CC0A8D"/>
    <w:rsid w:val="00CC3BAC"/>
    <w:rsid w:val="00CC518E"/>
    <w:rsid w:val="00CC5DD5"/>
    <w:rsid w:val="00CC6362"/>
    <w:rsid w:val="00CC69D0"/>
    <w:rsid w:val="00CC7032"/>
    <w:rsid w:val="00CC73F0"/>
    <w:rsid w:val="00CD01CC"/>
    <w:rsid w:val="00CD043A"/>
    <w:rsid w:val="00CD073B"/>
    <w:rsid w:val="00CD1E50"/>
    <w:rsid w:val="00CD2A3B"/>
    <w:rsid w:val="00CD2E1D"/>
    <w:rsid w:val="00CD3548"/>
    <w:rsid w:val="00CD4190"/>
    <w:rsid w:val="00CD435C"/>
    <w:rsid w:val="00CD4898"/>
    <w:rsid w:val="00CD6708"/>
    <w:rsid w:val="00CD6B60"/>
    <w:rsid w:val="00CD7A4F"/>
    <w:rsid w:val="00CE0364"/>
    <w:rsid w:val="00CE0D95"/>
    <w:rsid w:val="00CE1009"/>
    <w:rsid w:val="00CE10B2"/>
    <w:rsid w:val="00CE16CC"/>
    <w:rsid w:val="00CE2212"/>
    <w:rsid w:val="00CE2264"/>
    <w:rsid w:val="00CE23B1"/>
    <w:rsid w:val="00CE31A0"/>
    <w:rsid w:val="00CE3E7A"/>
    <w:rsid w:val="00CE4D1D"/>
    <w:rsid w:val="00CE56FD"/>
    <w:rsid w:val="00CE5E70"/>
    <w:rsid w:val="00CE62D4"/>
    <w:rsid w:val="00CE7B83"/>
    <w:rsid w:val="00CE7BF1"/>
    <w:rsid w:val="00CF0D0D"/>
    <w:rsid w:val="00CF1054"/>
    <w:rsid w:val="00CF15DB"/>
    <w:rsid w:val="00CF1653"/>
    <w:rsid w:val="00CF1742"/>
    <w:rsid w:val="00CF2304"/>
    <w:rsid w:val="00CF248C"/>
    <w:rsid w:val="00CF2692"/>
    <w:rsid w:val="00CF34D0"/>
    <w:rsid w:val="00CF34DE"/>
    <w:rsid w:val="00CF3B1A"/>
    <w:rsid w:val="00CF3C20"/>
    <w:rsid w:val="00CF5886"/>
    <w:rsid w:val="00CF7A4E"/>
    <w:rsid w:val="00D00401"/>
    <w:rsid w:val="00D0068C"/>
    <w:rsid w:val="00D008B5"/>
    <w:rsid w:val="00D00A05"/>
    <w:rsid w:val="00D00A61"/>
    <w:rsid w:val="00D00BED"/>
    <w:rsid w:val="00D00DA3"/>
    <w:rsid w:val="00D0167F"/>
    <w:rsid w:val="00D01B3C"/>
    <w:rsid w:val="00D0215D"/>
    <w:rsid w:val="00D02861"/>
    <w:rsid w:val="00D03331"/>
    <w:rsid w:val="00D03E7C"/>
    <w:rsid w:val="00D043C1"/>
    <w:rsid w:val="00D043FA"/>
    <w:rsid w:val="00D04575"/>
    <w:rsid w:val="00D048EE"/>
    <w:rsid w:val="00D04B17"/>
    <w:rsid w:val="00D04BAA"/>
    <w:rsid w:val="00D05A4D"/>
    <w:rsid w:val="00D0677B"/>
    <w:rsid w:val="00D06AAC"/>
    <w:rsid w:val="00D07367"/>
    <w:rsid w:val="00D0767E"/>
    <w:rsid w:val="00D10298"/>
    <w:rsid w:val="00D104E6"/>
    <w:rsid w:val="00D11351"/>
    <w:rsid w:val="00D11611"/>
    <w:rsid w:val="00D132BC"/>
    <w:rsid w:val="00D13662"/>
    <w:rsid w:val="00D13DFB"/>
    <w:rsid w:val="00D13E20"/>
    <w:rsid w:val="00D142B3"/>
    <w:rsid w:val="00D14930"/>
    <w:rsid w:val="00D14FAA"/>
    <w:rsid w:val="00D150B0"/>
    <w:rsid w:val="00D15272"/>
    <w:rsid w:val="00D15C89"/>
    <w:rsid w:val="00D15F26"/>
    <w:rsid w:val="00D161B8"/>
    <w:rsid w:val="00D17258"/>
    <w:rsid w:val="00D20407"/>
    <w:rsid w:val="00D21019"/>
    <w:rsid w:val="00D219A5"/>
    <w:rsid w:val="00D21AD1"/>
    <w:rsid w:val="00D21C38"/>
    <w:rsid w:val="00D21E30"/>
    <w:rsid w:val="00D22464"/>
    <w:rsid w:val="00D22B3B"/>
    <w:rsid w:val="00D22CBB"/>
    <w:rsid w:val="00D232F1"/>
    <w:rsid w:val="00D23C17"/>
    <w:rsid w:val="00D23E36"/>
    <w:rsid w:val="00D24392"/>
    <w:rsid w:val="00D24BAD"/>
    <w:rsid w:val="00D2548C"/>
    <w:rsid w:val="00D25A2A"/>
    <w:rsid w:val="00D264AC"/>
    <w:rsid w:val="00D26FCF"/>
    <w:rsid w:val="00D27019"/>
    <w:rsid w:val="00D273E6"/>
    <w:rsid w:val="00D27476"/>
    <w:rsid w:val="00D27B1C"/>
    <w:rsid w:val="00D27C21"/>
    <w:rsid w:val="00D30487"/>
    <w:rsid w:val="00D30F7E"/>
    <w:rsid w:val="00D31759"/>
    <w:rsid w:val="00D318DD"/>
    <w:rsid w:val="00D31A6A"/>
    <w:rsid w:val="00D32092"/>
    <w:rsid w:val="00D320A2"/>
    <w:rsid w:val="00D326C7"/>
    <w:rsid w:val="00D32870"/>
    <w:rsid w:val="00D329E4"/>
    <w:rsid w:val="00D32DD8"/>
    <w:rsid w:val="00D32F51"/>
    <w:rsid w:val="00D33481"/>
    <w:rsid w:val="00D334B6"/>
    <w:rsid w:val="00D335BF"/>
    <w:rsid w:val="00D3423E"/>
    <w:rsid w:val="00D342CE"/>
    <w:rsid w:val="00D3436F"/>
    <w:rsid w:val="00D34B9B"/>
    <w:rsid w:val="00D356C3"/>
    <w:rsid w:val="00D359EB"/>
    <w:rsid w:val="00D362DB"/>
    <w:rsid w:val="00D36D97"/>
    <w:rsid w:val="00D37511"/>
    <w:rsid w:val="00D376CD"/>
    <w:rsid w:val="00D411B6"/>
    <w:rsid w:val="00D413F3"/>
    <w:rsid w:val="00D4164A"/>
    <w:rsid w:val="00D41AE8"/>
    <w:rsid w:val="00D41CCB"/>
    <w:rsid w:val="00D41F7D"/>
    <w:rsid w:val="00D42B76"/>
    <w:rsid w:val="00D42D33"/>
    <w:rsid w:val="00D42E80"/>
    <w:rsid w:val="00D433D6"/>
    <w:rsid w:val="00D43420"/>
    <w:rsid w:val="00D4396D"/>
    <w:rsid w:val="00D44C11"/>
    <w:rsid w:val="00D4557B"/>
    <w:rsid w:val="00D4605F"/>
    <w:rsid w:val="00D463EA"/>
    <w:rsid w:val="00D46D5B"/>
    <w:rsid w:val="00D47237"/>
    <w:rsid w:val="00D47316"/>
    <w:rsid w:val="00D47461"/>
    <w:rsid w:val="00D47541"/>
    <w:rsid w:val="00D47A5B"/>
    <w:rsid w:val="00D47A9C"/>
    <w:rsid w:val="00D50690"/>
    <w:rsid w:val="00D50B30"/>
    <w:rsid w:val="00D50B56"/>
    <w:rsid w:val="00D514F5"/>
    <w:rsid w:val="00D51669"/>
    <w:rsid w:val="00D516BE"/>
    <w:rsid w:val="00D523EF"/>
    <w:rsid w:val="00D52566"/>
    <w:rsid w:val="00D52CC7"/>
    <w:rsid w:val="00D52D0B"/>
    <w:rsid w:val="00D531A4"/>
    <w:rsid w:val="00D532CC"/>
    <w:rsid w:val="00D53408"/>
    <w:rsid w:val="00D53FEB"/>
    <w:rsid w:val="00D5440E"/>
    <w:rsid w:val="00D5443D"/>
    <w:rsid w:val="00D54E6F"/>
    <w:rsid w:val="00D5541F"/>
    <w:rsid w:val="00D5674E"/>
    <w:rsid w:val="00D56D2A"/>
    <w:rsid w:val="00D57126"/>
    <w:rsid w:val="00D57342"/>
    <w:rsid w:val="00D57531"/>
    <w:rsid w:val="00D57CF3"/>
    <w:rsid w:val="00D60E8B"/>
    <w:rsid w:val="00D612BC"/>
    <w:rsid w:val="00D61D87"/>
    <w:rsid w:val="00D62855"/>
    <w:rsid w:val="00D62C0F"/>
    <w:rsid w:val="00D64786"/>
    <w:rsid w:val="00D659B3"/>
    <w:rsid w:val="00D659BF"/>
    <w:rsid w:val="00D65BF2"/>
    <w:rsid w:val="00D65E4E"/>
    <w:rsid w:val="00D65EBA"/>
    <w:rsid w:val="00D670E6"/>
    <w:rsid w:val="00D67A86"/>
    <w:rsid w:val="00D67FDE"/>
    <w:rsid w:val="00D70ABA"/>
    <w:rsid w:val="00D710BC"/>
    <w:rsid w:val="00D71259"/>
    <w:rsid w:val="00D71DF1"/>
    <w:rsid w:val="00D72AC9"/>
    <w:rsid w:val="00D7354F"/>
    <w:rsid w:val="00D7435F"/>
    <w:rsid w:val="00D7436B"/>
    <w:rsid w:val="00D746A9"/>
    <w:rsid w:val="00D74CCE"/>
    <w:rsid w:val="00D7504A"/>
    <w:rsid w:val="00D758CA"/>
    <w:rsid w:val="00D75F27"/>
    <w:rsid w:val="00D76453"/>
    <w:rsid w:val="00D76BBA"/>
    <w:rsid w:val="00D770E9"/>
    <w:rsid w:val="00D77ADB"/>
    <w:rsid w:val="00D77D11"/>
    <w:rsid w:val="00D77EF7"/>
    <w:rsid w:val="00D800E8"/>
    <w:rsid w:val="00D806D8"/>
    <w:rsid w:val="00D80916"/>
    <w:rsid w:val="00D815D1"/>
    <w:rsid w:val="00D81660"/>
    <w:rsid w:val="00D81962"/>
    <w:rsid w:val="00D820D2"/>
    <w:rsid w:val="00D82DAD"/>
    <w:rsid w:val="00D82E27"/>
    <w:rsid w:val="00D83043"/>
    <w:rsid w:val="00D8313C"/>
    <w:rsid w:val="00D83CAA"/>
    <w:rsid w:val="00D848C9"/>
    <w:rsid w:val="00D84988"/>
    <w:rsid w:val="00D860D7"/>
    <w:rsid w:val="00D86538"/>
    <w:rsid w:val="00D867C2"/>
    <w:rsid w:val="00D867E0"/>
    <w:rsid w:val="00D873FE"/>
    <w:rsid w:val="00D875CB"/>
    <w:rsid w:val="00D877C5"/>
    <w:rsid w:val="00D90106"/>
    <w:rsid w:val="00D90640"/>
    <w:rsid w:val="00D91C7E"/>
    <w:rsid w:val="00D927EB"/>
    <w:rsid w:val="00D957C5"/>
    <w:rsid w:val="00D9584C"/>
    <w:rsid w:val="00D95F89"/>
    <w:rsid w:val="00D970D2"/>
    <w:rsid w:val="00D976EB"/>
    <w:rsid w:val="00D97C11"/>
    <w:rsid w:val="00DA0948"/>
    <w:rsid w:val="00DA0A4E"/>
    <w:rsid w:val="00DA0F94"/>
    <w:rsid w:val="00DA0FDD"/>
    <w:rsid w:val="00DA19F2"/>
    <w:rsid w:val="00DA1AF1"/>
    <w:rsid w:val="00DA2289"/>
    <w:rsid w:val="00DA2DAD"/>
    <w:rsid w:val="00DA3EA6"/>
    <w:rsid w:val="00DA3F9C"/>
    <w:rsid w:val="00DA41B1"/>
    <w:rsid w:val="00DA4643"/>
    <w:rsid w:val="00DA480A"/>
    <w:rsid w:val="00DA5D3D"/>
    <w:rsid w:val="00DA687B"/>
    <w:rsid w:val="00DA698A"/>
    <w:rsid w:val="00DA6C97"/>
    <w:rsid w:val="00DA6D27"/>
    <w:rsid w:val="00DB01A7"/>
    <w:rsid w:val="00DB14F9"/>
    <w:rsid w:val="00DB151B"/>
    <w:rsid w:val="00DB2996"/>
    <w:rsid w:val="00DB2BCC"/>
    <w:rsid w:val="00DB2E02"/>
    <w:rsid w:val="00DB3E17"/>
    <w:rsid w:val="00DB40C0"/>
    <w:rsid w:val="00DB41B7"/>
    <w:rsid w:val="00DB4273"/>
    <w:rsid w:val="00DB4CC7"/>
    <w:rsid w:val="00DB5AD0"/>
    <w:rsid w:val="00DB6244"/>
    <w:rsid w:val="00DB64C8"/>
    <w:rsid w:val="00DB6629"/>
    <w:rsid w:val="00DB680A"/>
    <w:rsid w:val="00DB6D02"/>
    <w:rsid w:val="00DB7289"/>
    <w:rsid w:val="00DC0D74"/>
    <w:rsid w:val="00DC0F46"/>
    <w:rsid w:val="00DC14CE"/>
    <w:rsid w:val="00DC198C"/>
    <w:rsid w:val="00DC1B3F"/>
    <w:rsid w:val="00DC1D04"/>
    <w:rsid w:val="00DC2360"/>
    <w:rsid w:val="00DC2576"/>
    <w:rsid w:val="00DC30CC"/>
    <w:rsid w:val="00DC375D"/>
    <w:rsid w:val="00DC5332"/>
    <w:rsid w:val="00DC567F"/>
    <w:rsid w:val="00DC59F5"/>
    <w:rsid w:val="00DC5D72"/>
    <w:rsid w:val="00DC619D"/>
    <w:rsid w:val="00DC64B5"/>
    <w:rsid w:val="00DC64D2"/>
    <w:rsid w:val="00DC6FEB"/>
    <w:rsid w:val="00DC769E"/>
    <w:rsid w:val="00DD0158"/>
    <w:rsid w:val="00DD0FED"/>
    <w:rsid w:val="00DD157D"/>
    <w:rsid w:val="00DD1629"/>
    <w:rsid w:val="00DD16D8"/>
    <w:rsid w:val="00DD2498"/>
    <w:rsid w:val="00DD27B0"/>
    <w:rsid w:val="00DD322C"/>
    <w:rsid w:val="00DD3E3D"/>
    <w:rsid w:val="00DD41E4"/>
    <w:rsid w:val="00DD4F48"/>
    <w:rsid w:val="00DD51F0"/>
    <w:rsid w:val="00DD559B"/>
    <w:rsid w:val="00DD56AA"/>
    <w:rsid w:val="00DD5CF9"/>
    <w:rsid w:val="00DD66E7"/>
    <w:rsid w:val="00DD6BD8"/>
    <w:rsid w:val="00DD6FDA"/>
    <w:rsid w:val="00DD771F"/>
    <w:rsid w:val="00DE1323"/>
    <w:rsid w:val="00DE134D"/>
    <w:rsid w:val="00DE13D5"/>
    <w:rsid w:val="00DE1D22"/>
    <w:rsid w:val="00DE1F22"/>
    <w:rsid w:val="00DE2562"/>
    <w:rsid w:val="00DE26E4"/>
    <w:rsid w:val="00DE26E7"/>
    <w:rsid w:val="00DE3244"/>
    <w:rsid w:val="00DE3538"/>
    <w:rsid w:val="00DE3C28"/>
    <w:rsid w:val="00DE3F97"/>
    <w:rsid w:val="00DE4E15"/>
    <w:rsid w:val="00DE54C9"/>
    <w:rsid w:val="00DE5B89"/>
    <w:rsid w:val="00DE65EA"/>
    <w:rsid w:val="00DE7706"/>
    <w:rsid w:val="00DE7753"/>
    <w:rsid w:val="00DE7F8F"/>
    <w:rsid w:val="00DF01E3"/>
    <w:rsid w:val="00DF09E7"/>
    <w:rsid w:val="00DF0BD2"/>
    <w:rsid w:val="00DF11C4"/>
    <w:rsid w:val="00DF1625"/>
    <w:rsid w:val="00DF19A1"/>
    <w:rsid w:val="00DF29A3"/>
    <w:rsid w:val="00DF2F68"/>
    <w:rsid w:val="00DF3688"/>
    <w:rsid w:val="00DF44E3"/>
    <w:rsid w:val="00DF5182"/>
    <w:rsid w:val="00DF749E"/>
    <w:rsid w:val="00E004B7"/>
    <w:rsid w:val="00E006C3"/>
    <w:rsid w:val="00E00AD1"/>
    <w:rsid w:val="00E01503"/>
    <w:rsid w:val="00E020C1"/>
    <w:rsid w:val="00E02310"/>
    <w:rsid w:val="00E02449"/>
    <w:rsid w:val="00E02F60"/>
    <w:rsid w:val="00E03813"/>
    <w:rsid w:val="00E040F0"/>
    <w:rsid w:val="00E0418D"/>
    <w:rsid w:val="00E042BC"/>
    <w:rsid w:val="00E04589"/>
    <w:rsid w:val="00E045AE"/>
    <w:rsid w:val="00E046C2"/>
    <w:rsid w:val="00E04C40"/>
    <w:rsid w:val="00E04FA9"/>
    <w:rsid w:val="00E0545A"/>
    <w:rsid w:val="00E05CF6"/>
    <w:rsid w:val="00E05F32"/>
    <w:rsid w:val="00E05FDF"/>
    <w:rsid w:val="00E06E9D"/>
    <w:rsid w:val="00E070E6"/>
    <w:rsid w:val="00E10031"/>
    <w:rsid w:val="00E10BB7"/>
    <w:rsid w:val="00E12144"/>
    <w:rsid w:val="00E123CE"/>
    <w:rsid w:val="00E1385B"/>
    <w:rsid w:val="00E13BA4"/>
    <w:rsid w:val="00E13FD9"/>
    <w:rsid w:val="00E141C7"/>
    <w:rsid w:val="00E14672"/>
    <w:rsid w:val="00E15EC9"/>
    <w:rsid w:val="00E161F1"/>
    <w:rsid w:val="00E16286"/>
    <w:rsid w:val="00E16A26"/>
    <w:rsid w:val="00E17450"/>
    <w:rsid w:val="00E1773C"/>
    <w:rsid w:val="00E177DB"/>
    <w:rsid w:val="00E17B7F"/>
    <w:rsid w:val="00E20011"/>
    <w:rsid w:val="00E207EB"/>
    <w:rsid w:val="00E20B3E"/>
    <w:rsid w:val="00E20E95"/>
    <w:rsid w:val="00E21361"/>
    <w:rsid w:val="00E21547"/>
    <w:rsid w:val="00E2168D"/>
    <w:rsid w:val="00E218F8"/>
    <w:rsid w:val="00E2217F"/>
    <w:rsid w:val="00E222A7"/>
    <w:rsid w:val="00E22448"/>
    <w:rsid w:val="00E2288D"/>
    <w:rsid w:val="00E2292F"/>
    <w:rsid w:val="00E22E51"/>
    <w:rsid w:val="00E23A9A"/>
    <w:rsid w:val="00E23E9C"/>
    <w:rsid w:val="00E23F7F"/>
    <w:rsid w:val="00E23F8C"/>
    <w:rsid w:val="00E2406F"/>
    <w:rsid w:val="00E242FF"/>
    <w:rsid w:val="00E24AEE"/>
    <w:rsid w:val="00E24EBF"/>
    <w:rsid w:val="00E25A46"/>
    <w:rsid w:val="00E25B05"/>
    <w:rsid w:val="00E25D59"/>
    <w:rsid w:val="00E2620A"/>
    <w:rsid w:val="00E2624C"/>
    <w:rsid w:val="00E26277"/>
    <w:rsid w:val="00E26284"/>
    <w:rsid w:val="00E267E5"/>
    <w:rsid w:val="00E26A48"/>
    <w:rsid w:val="00E27E53"/>
    <w:rsid w:val="00E30341"/>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87"/>
    <w:rsid w:val="00E430BF"/>
    <w:rsid w:val="00E43288"/>
    <w:rsid w:val="00E43CEB"/>
    <w:rsid w:val="00E444C4"/>
    <w:rsid w:val="00E44D86"/>
    <w:rsid w:val="00E44FD5"/>
    <w:rsid w:val="00E45007"/>
    <w:rsid w:val="00E451E7"/>
    <w:rsid w:val="00E4523E"/>
    <w:rsid w:val="00E45430"/>
    <w:rsid w:val="00E4584B"/>
    <w:rsid w:val="00E45ACA"/>
    <w:rsid w:val="00E45C7F"/>
    <w:rsid w:val="00E46422"/>
    <w:rsid w:val="00E46DBA"/>
    <w:rsid w:val="00E4799C"/>
    <w:rsid w:val="00E508E7"/>
    <w:rsid w:val="00E50D8D"/>
    <w:rsid w:val="00E51117"/>
    <w:rsid w:val="00E51CD0"/>
    <w:rsid w:val="00E51D3B"/>
    <w:rsid w:val="00E51D78"/>
    <w:rsid w:val="00E51EEA"/>
    <w:rsid w:val="00E54297"/>
    <w:rsid w:val="00E54B2C"/>
    <w:rsid w:val="00E54EA0"/>
    <w:rsid w:val="00E5510F"/>
    <w:rsid w:val="00E55EBF"/>
    <w:rsid w:val="00E6008B"/>
    <w:rsid w:val="00E6044F"/>
    <w:rsid w:val="00E60526"/>
    <w:rsid w:val="00E61214"/>
    <w:rsid w:val="00E62730"/>
    <w:rsid w:val="00E6288F"/>
    <w:rsid w:val="00E62C19"/>
    <w:rsid w:val="00E62CB8"/>
    <w:rsid w:val="00E63619"/>
    <w:rsid w:val="00E6367A"/>
    <w:rsid w:val="00E63B82"/>
    <w:rsid w:val="00E63C0F"/>
    <w:rsid w:val="00E63C8D"/>
    <w:rsid w:val="00E64337"/>
    <w:rsid w:val="00E64589"/>
    <w:rsid w:val="00E6482F"/>
    <w:rsid w:val="00E648D1"/>
    <w:rsid w:val="00E64D24"/>
    <w:rsid w:val="00E65F2C"/>
    <w:rsid w:val="00E65F37"/>
    <w:rsid w:val="00E6683E"/>
    <w:rsid w:val="00E66866"/>
    <w:rsid w:val="00E672AF"/>
    <w:rsid w:val="00E674AE"/>
    <w:rsid w:val="00E67BA7"/>
    <w:rsid w:val="00E67FD5"/>
    <w:rsid w:val="00E7077A"/>
    <w:rsid w:val="00E70A0B"/>
    <w:rsid w:val="00E70FC4"/>
    <w:rsid w:val="00E7182E"/>
    <w:rsid w:val="00E720BB"/>
    <w:rsid w:val="00E73318"/>
    <w:rsid w:val="00E739BE"/>
    <w:rsid w:val="00E7424B"/>
    <w:rsid w:val="00E74264"/>
    <w:rsid w:val="00E749B7"/>
    <w:rsid w:val="00E74A40"/>
    <w:rsid w:val="00E74BF6"/>
    <w:rsid w:val="00E74F86"/>
    <w:rsid w:val="00E7522C"/>
    <w:rsid w:val="00E7544B"/>
    <w:rsid w:val="00E765B7"/>
    <w:rsid w:val="00E7797C"/>
    <w:rsid w:val="00E77AD7"/>
    <w:rsid w:val="00E77EEE"/>
    <w:rsid w:val="00E805B6"/>
    <w:rsid w:val="00E8071D"/>
    <w:rsid w:val="00E80984"/>
    <w:rsid w:val="00E81D32"/>
    <w:rsid w:val="00E84171"/>
    <w:rsid w:val="00E8425F"/>
    <w:rsid w:val="00E843C1"/>
    <w:rsid w:val="00E8561F"/>
    <w:rsid w:val="00E85A49"/>
    <w:rsid w:val="00E85BF3"/>
    <w:rsid w:val="00E861BF"/>
    <w:rsid w:val="00E87699"/>
    <w:rsid w:val="00E90E72"/>
    <w:rsid w:val="00E90FD0"/>
    <w:rsid w:val="00E914CF"/>
    <w:rsid w:val="00E91A69"/>
    <w:rsid w:val="00E91D37"/>
    <w:rsid w:val="00E91F17"/>
    <w:rsid w:val="00E92272"/>
    <w:rsid w:val="00E92BAA"/>
    <w:rsid w:val="00E93CA2"/>
    <w:rsid w:val="00E9429A"/>
    <w:rsid w:val="00E94D7F"/>
    <w:rsid w:val="00E95645"/>
    <w:rsid w:val="00E95830"/>
    <w:rsid w:val="00E95CE6"/>
    <w:rsid w:val="00E95E47"/>
    <w:rsid w:val="00E969ED"/>
    <w:rsid w:val="00E96B46"/>
    <w:rsid w:val="00E9746B"/>
    <w:rsid w:val="00EA059F"/>
    <w:rsid w:val="00EA06E9"/>
    <w:rsid w:val="00EA0AEE"/>
    <w:rsid w:val="00EA0D10"/>
    <w:rsid w:val="00EA140F"/>
    <w:rsid w:val="00EA150B"/>
    <w:rsid w:val="00EA1641"/>
    <w:rsid w:val="00EA1765"/>
    <w:rsid w:val="00EA31E0"/>
    <w:rsid w:val="00EA381C"/>
    <w:rsid w:val="00EA3E33"/>
    <w:rsid w:val="00EA3FD0"/>
    <w:rsid w:val="00EA40DF"/>
    <w:rsid w:val="00EA42CB"/>
    <w:rsid w:val="00EA4AE7"/>
    <w:rsid w:val="00EA50FE"/>
    <w:rsid w:val="00EA58C8"/>
    <w:rsid w:val="00EA5961"/>
    <w:rsid w:val="00EA596B"/>
    <w:rsid w:val="00EA625E"/>
    <w:rsid w:val="00EA6DF8"/>
    <w:rsid w:val="00EA7170"/>
    <w:rsid w:val="00EA7394"/>
    <w:rsid w:val="00EA7474"/>
    <w:rsid w:val="00EA7CA6"/>
    <w:rsid w:val="00EA7FA5"/>
    <w:rsid w:val="00EB0B3D"/>
    <w:rsid w:val="00EB1587"/>
    <w:rsid w:val="00EB2387"/>
    <w:rsid w:val="00EB2758"/>
    <w:rsid w:val="00EB2A85"/>
    <w:rsid w:val="00EB2AE8"/>
    <w:rsid w:val="00EB2B40"/>
    <w:rsid w:val="00EB32FC"/>
    <w:rsid w:val="00EB37A2"/>
    <w:rsid w:val="00EB3853"/>
    <w:rsid w:val="00EB395D"/>
    <w:rsid w:val="00EB3BFA"/>
    <w:rsid w:val="00EB3C28"/>
    <w:rsid w:val="00EB3DD2"/>
    <w:rsid w:val="00EB42B2"/>
    <w:rsid w:val="00EB487B"/>
    <w:rsid w:val="00EB5576"/>
    <w:rsid w:val="00EB572B"/>
    <w:rsid w:val="00EB5989"/>
    <w:rsid w:val="00EB5D16"/>
    <w:rsid w:val="00EB5F02"/>
    <w:rsid w:val="00EB602D"/>
    <w:rsid w:val="00EB6064"/>
    <w:rsid w:val="00EB6314"/>
    <w:rsid w:val="00EB6684"/>
    <w:rsid w:val="00EB67F6"/>
    <w:rsid w:val="00EB6B32"/>
    <w:rsid w:val="00EB6E54"/>
    <w:rsid w:val="00EB713D"/>
    <w:rsid w:val="00EB797D"/>
    <w:rsid w:val="00EC00EF"/>
    <w:rsid w:val="00EC09B0"/>
    <w:rsid w:val="00EC165E"/>
    <w:rsid w:val="00EC1F84"/>
    <w:rsid w:val="00EC22F7"/>
    <w:rsid w:val="00EC2345"/>
    <w:rsid w:val="00EC2C16"/>
    <w:rsid w:val="00EC2CDE"/>
    <w:rsid w:val="00EC362B"/>
    <w:rsid w:val="00EC400D"/>
    <w:rsid w:val="00EC4580"/>
    <w:rsid w:val="00EC486F"/>
    <w:rsid w:val="00EC494A"/>
    <w:rsid w:val="00EC5078"/>
    <w:rsid w:val="00EC5C41"/>
    <w:rsid w:val="00EC6C0A"/>
    <w:rsid w:val="00EC7188"/>
    <w:rsid w:val="00EC7566"/>
    <w:rsid w:val="00EC759E"/>
    <w:rsid w:val="00EC7897"/>
    <w:rsid w:val="00ED0338"/>
    <w:rsid w:val="00ED07B1"/>
    <w:rsid w:val="00ED0BF3"/>
    <w:rsid w:val="00ED0DE3"/>
    <w:rsid w:val="00ED1142"/>
    <w:rsid w:val="00ED1170"/>
    <w:rsid w:val="00ED2352"/>
    <w:rsid w:val="00ED2462"/>
    <w:rsid w:val="00ED3BA4"/>
    <w:rsid w:val="00ED4C1D"/>
    <w:rsid w:val="00ED5972"/>
    <w:rsid w:val="00ED5A69"/>
    <w:rsid w:val="00ED5C1C"/>
    <w:rsid w:val="00ED5C21"/>
    <w:rsid w:val="00ED6836"/>
    <w:rsid w:val="00ED6A38"/>
    <w:rsid w:val="00EE03E2"/>
    <w:rsid w:val="00EE09A4"/>
    <w:rsid w:val="00EE0CB1"/>
    <w:rsid w:val="00EE0EB3"/>
    <w:rsid w:val="00EE0EF1"/>
    <w:rsid w:val="00EE1022"/>
    <w:rsid w:val="00EE2663"/>
    <w:rsid w:val="00EE3903"/>
    <w:rsid w:val="00EE3C24"/>
    <w:rsid w:val="00EE4047"/>
    <w:rsid w:val="00EE4358"/>
    <w:rsid w:val="00EE55F5"/>
    <w:rsid w:val="00EE5855"/>
    <w:rsid w:val="00EE58A5"/>
    <w:rsid w:val="00EE5A09"/>
    <w:rsid w:val="00EE6232"/>
    <w:rsid w:val="00EE62ED"/>
    <w:rsid w:val="00EE674C"/>
    <w:rsid w:val="00EE7019"/>
    <w:rsid w:val="00EE73A8"/>
    <w:rsid w:val="00EE752A"/>
    <w:rsid w:val="00EE7758"/>
    <w:rsid w:val="00EE78C9"/>
    <w:rsid w:val="00EE7A99"/>
    <w:rsid w:val="00EF11FF"/>
    <w:rsid w:val="00EF24C7"/>
    <w:rsid w:val="00EF25F5"/>
    <w:rsid w:val="00EF273B"/>
    <w:rsid w:val="00EF2954"/>
    <w:rsid w:val="00EF2B43"/>
    <w:rsid w:val="00EF352E"/>
    <w:rsid w:val="00EF3662"/>
    <w:rsid w:val="00EF3A31"/>
    <w:rsid w:val="00EF4569"/>
    <w:rsid w:val="00EF52E4"/>
    <w:rsid w:val="00EF544C"/>
    <w:rsid w:val="00EF548A"/>
    <w:rsid w:val="00EF5BF0"/>
    <w:rsid w:val="00EF6526"/>
    <w:rsid w:val="00EF6D97"/>
    <w:rsid w:val="00EF7868"/>
    <w:rsid w:val="00F00565"/>
    <w:rsid w:val="00F005EE"/>
    <w:rsid w:val="00F00C96"/>
    <w:rsid w:val="00F01D1E"/>
    <w:rsid w:val="00F01DE1"/>
    <w:rsid w:val="00F01FEE"/>
    <w:rsid w:val="00F04430"/>
    <w:rsid w:val="00F04532"/>
    <w:rsid w:val="00F04AA1"/>
    <w:rsid w:val="00F04FC3"/>
    <w:rsid w:val="00F06127"/>
    <w:rsid w:val="00F06F30"/>
    <w:rsid w:val="00F0759D"/>
    <w:rsid w:val="00F102AB"/>
    <w:rsid w:val="00F11794"/>
    <w:rsid w:val="00F11AC7"/>
    <w:rsid w:val="00F11D9C"/>
    <w:rsid w:val="00F11E5A"/>
    <w:rsid w:val="00F125C4"/>
    <w:rsid w:val="00F12D9A"/>
    <w:rsid w:val="00F130E4"/>
    <w:rsid w:val="00F132A4"/>
    <w:rsid w:val="00F1389B"/>
    <w:rsid w:val="00F13B6F"/>
    <w:rsid w:val="00F13D2F"/>
    <w:rsid w:val="00F13FFF"/>
    <w:rsid w:val="00F141E2"/>
    <w:rsid w:val="00F14595"/>
    <w:rsid w:val="00F14F37"/>
    <w:rsid w:val="00F154A2"/>
    <w:rsid w:val="00F15CED"/>
    <w:rsid w:val="00F15F72"/>
    <w:rsid w:val="00F15FB7"/>
    <w:rsid w:val="00F16B7F"/>
    <w:rsid w:val="00F1738A"/>
    <w:rsid w:val="00F17B6A"/>
    <w:rsid w:val="00F205A7"/>
    <w:rsid w:val="00F20B78"/>
    <w:rsid w:val="00F20CF5"/>
    <w:rsid w:val="00F20DA5"/>
    <w:rsid w:val="00F20EA8"/>
    <w:rsid w:val="00F213FC"/>
    <w:rsid w:val="00F215E2"/>
    <w:rsid w:val="00F21C25"/>
    <w:rsid w:val="00F22027"/>
    <w:rsid w:val="00F23100"/>
    <w:rsid w:val="00F23A51"/>
    <w:rsid w:val="00F23CD8"/>
    <w:rsid w:val="00F242C1"/>
    <w:rsid w:val="00F242D7"/>
    <w:rsid w:val="00F24327"/>
    <w:rsid w:val="00F24A51"/>
    <w:rsid w:val="00F24C2B"/>
    <w:rsid w:val="00F24D41"/>
    <w:rsid w:val="00F24E9E"/>
    <w:rsid w:val="00F25410"/>
    <w:rsid w:val="00F25B39"/>
    <w:rsid w:val="00F26162"/>
    <w:rsid w:val="00F263B3"/>
    <w:rsid w:val="00F26A4C"/>
    <w:rsid w:val="00F26B08"/>
    <w:rsid w:val="00F274C5"/>
    <w:rsid w:val="00F27A50"/>
    <w:rsid w:val="00F331AD"/>
    <w:rsid w:val="00F332DF"/>
    <w:rsid w:val="00F339E3"/>
    <w:rsid w:val="00F34417"/>
    <w:rsid w:val="00F357F3"/>
    <w:rsid w:val="00F35E50"/>
    <w:rsid w:val="00F36901"/>
    <w:rsid w:val="00F36AD3"/>
    <w:rsid w:val="00F36E1F"/>
    <w:rsid w:val="00F377C0"/>
    <w:rsid w:val="00F37C10"/>
    <w:rsid w:val="00F37F2C"/>
    <w:rsid w:val="00F40235"/>
    <w:rsid w:val="00F403A5"/>
    <w:rsid w:val="00F406AC"/>
    <w:rsid w:val="00F40977"/>
    <w:rsid w:val="00F409B8"/>
    <w:rsid w:val="00F40D4D"/>
    <w:rsid w:val="00F40DF9"/>
    <w:rsid w:val="00F4140F"/>
    <w:rsid w:val="00F41477"/>
    <w:rsid w:val="00F42139"/>
    <w:rsid w:val="00F4264D"/>
    <w:rsid w:val="00F4395E"/>
    <w:rsid w:val="00F43A66"/>
    <w:rsid w:val="00F43DE4"/>
    <w:rsid w:val="00F445EC"/>
    <w:rsid w:val="00F449C0"/>
    <w:rsid w:val="00F453C2"/>
    <w:rsid w:val="00F45B4D"/>
    <w:rsid w:val="00F45B8B"/>
    <w:rsid w:val="00F460E3"/>
    <w:rsid w:val="00F47033"/>
    <w:rsid w:val="00F5168A"/>
    <w:rsid w:val="00F53D4F"/>
    <w:rsid w:val="00F53DF8"/>
    <w:rsid w:val="00F546F2"/>
    <w:rsid w:val="00F5526F"/>
    <w:rsid w:val="00F55654"/>
    <w:rsid w:val="00F556B0"/>
    <w:rsid w:val="00F55752"/>
    <w:rsid w:val="00F55ECA"/>
    <w:rsid w:val="00F56471"/>
    <w:rsid w:val="00F5653D"/>
    <w:rsid w:val="00F567E4"/>
    <w:rsid w:val="00F570C2"/>
    <w:rsid w:val="00F57316"/>
    <w:rsid w:val="00F57E8E"/>
    <w:rsid w:val="00F57EBD"/>
    <w:rsid w:val="00F57F95"/>
    <w:rsid w:val="00F60675"/>
    <w:rsid w:val="00F607C7"/>
    <w:rsid w:val="00F60A05"/>
    <w:rsid w:val="00F61898"/>
    <w:rsid w:val="00F61A9D"/>
    <w:rsid w:val="00F61D7A"/>
    <w:rsid w:val="00F6229A"/>
    <w:rsid w:val="00F62714"/>
    <w:rsid w:val="00F63223"/>
    <w:rsid w:val="00F63464"/>
    <w:rsid w:val="00F63BBB"/>
    <w:rsid w:val="00F64849"/>
    <w:rsid w:val="00F6491B"/>
    <w:rsid w:val="00F64BF8"/>
    <w:rsid w:val="00F64DF9"/>
    <w:rsid w:val="00F65659"/>
    <w:rsid w:val="00F658E7"/>
    <w:rsid w:val="00F65E20"/>
    <w:rsid w:val="00F662F0"/>
    <w:rsid w:val="00F667B5"/>
    <w:rsid w:val="00F676CB"/>
    <w:rsid w:val="00F67946"/>
    <w:rsid w:val="00F67CD4"/>
    <w:rsid w:val="00F70372"/>
    <w:rsid w:val="00F70E55"/>
    <w:rsid w:val="00F7173E"/>
    <w:rsid w:val="00F71F29"/>
    <w:rsid w:val="00F72026"/>
    <w:rsid w:val="00F7342A"/>
    <w:rsid w:val="00F73CAB"/>
    <w:rsid w:val="00F73D7F"/>
    <w:rsid w:val="00F742F9"/>
    <w:rsid w:val="00F743B3"/>
    <w:rsid w:val="00F7451F"/>
    <w:rsid w:val="00F7467F"/>
    <w:rsid w:val="00F74984"/>
    <w:rsid w:val="00F7541A"/>
    <w:rsid w:val="00F7609B"/>
    <w:rsid w:val="00F760B1"/>
    <w:rsid w:val="00F763EC"/>
    <w:rsid w:val="00F76E60"/>
    <w:rsid w:val="00F775CA"/>
    <w:rsid w:val="00F80761"/>
    <w:rsid w:val="00F81F63"/>
    <w:rsid w:val="00F822EA"/>
    <w:rsid w:val="00F825AC"/>
    <w:rsid w:val="00F82623"/>
    <w:rsid w:val="00F83409"/>
    <w:rsid w:val="00F839B3"/>
    <w:rsid w:val="00F83B76"/>
    <w:rsid w:val="00F83E0A"/>
    <w:rsid w:val="00F8462A"/>
    <w:rsid w:val="00F84E6B"/>
    <w:rsid w:val="00F855BB"/>
    <w:rsid w:val="00F85674"/>
    <w:rsid w:val="00F85DFC"/>
    <w:rsid w:val="00F85F62"/>
    <w:rsid w:val="00F86162"/>
    <w:rsid w:val="00F86ED5"/>
    <w:rsid w:val="00F871C2"/>
    <w:rsid w:val="00F8732B"/>
    <w:rsid w:val="00F875AF"/>
    <w:rsid w:val="00F87FD4"/>
    <w:rsid w:val="00F901B7"/>
    <w:rsid w:val="00F914CF"/>
    <w:rsid w:val="00F91C1F"/>
    <w:rsid w:val="00F9206A"/>
    <w:rsid w:val="00F92A53"/>
    <w:rsid w:val="00F92AC4"/>
    <w:rsid w:val="00F930CD"/>
    <w:rsid w:val="00F932ED"/>
    <w:rsid w:val="00F9448B"/>
    <w:rsid w:val="00F94C8F"/>
    <w:rsid w:val="00F954E8"/>
    <w:rsid w:val="00F95B3F"/>
    <w:rsid w:val="00F95BB0"/>
    <w:rsid w:val="00F95E94"/>
    <w:rsid w:val="00F9620A"/>
    <w:rsid w:val="00F96993"/>
    <w:rsid w:val="00F9791A"/>
    <w:rsid w:val="00F97967"/>
    <w:rsid w:val="00F97D3E"/>
    <w:rsid w:val="00FA0498"/>
    <w:rsid w:val="00FA06DB"/>
    <w:rsid w:val="00FA0E41"/>
    <w:rsid w:val="00FA0E7B"/>
    <w:rsid w:val="00FA0F62"/>
    <w:rsid w:val="00FA1A78"/>
    <w:rsid w:val="00FA2B47"/>
    <w:rsid w:val="00FA2BFA"/>
    <w:rsid w:val="00FA2CF4"/>
    <w:rsid w:val="00FA2DBA"/>
    <w:rsid w:val="00FA2F7C"/>
    <w:rsid w:val="00FA2FB6"/>
    <w:rsid w:val="00FA37C3"/>
    <w:rsid w:val="00FA3D8E"/>
    <w:rsid w:val="00FA409E"/>
    <w:rsid w:val="00FA43B3"/>
    <w:rsid w:val="00FA4725"/>
    <w:rsid w:val="00FA4E1E"/>
    <w:rsid w:val="00FA4F9D"/>
    <w:rsid w:val="00FA5CBD"/>
    <w:rsid w:val="00FA6B94"/>
    <w:rsid w:val="00FA6F47"/>
    <w:rsid w:val="00FA7DAC"/>
    <w:rsid w:val="00FA7EAA"/>
    <w:rsid w:val="00FB068C"/>
    <w:rsid w:val="00FB12F4"/>
    <w:rsid w:val="00FB1530"/>
    <w:rsid w:val="00FB15D0"/>
    <w:rsid w:val="00FB3103"/>
    <w:rsid w:val="00FB35D5"/>
    <w:rsid w:val="00FB3AE9"/>
    <w:rsid w:val="00FB3AFB"/>
    <w:rsid w:val="00FB3CC9"/>
    <w:rsid w:val="00FB4ACF"/>
    <w:rsid w:val="00FB4AFE"/>
    <w:rsid w:val="00FB58A2"/>
    <w:rsid w:val="00FB71F0"/>
    <w:rsid w:val="00FB72F4"/>
    <w:rsid w:val="00FB7899"/>
    <w:rsid w:val="00FB78E7"/>
    <w:rsid w:val="00FB796B"/>
    <w:rsid w:val="00FC016A"/>
    <w:rsid w:val="00FC01CE"/>
    <w:rsid w:val="00FC096C"/>
    <w:rsid w:val="00FC0FDC"/>
    <w:rsid w:val="00FC22F4"/>
    <w:rsid w:val="00FC283C"/>
    <w:rsid w:val="00FC2944"/>
    <w:rsid w:val="00FC2FB3"/>
    <w:rsid w:val="00FC32D2"/>
    <w:rsid w:val="00FC4412"/>
    <w:rsid w:val="00FC4AC0"/>
    <w:rsid w:val="00FC4B16"/>
    <w:rsid w:val="00FC4B36"/>
    <w:rsid w:val="00FC561F"/>
    <w:rsid w:val="00FC5F19"/>
    <w:rsid w:val="00FC6150"/>
    <w:rsid w:val="00FC6440"/>
    <w:rsid w:val="00FC69A8"/>
    <w:rsid w:val="00FC6B2B"/>
    <w:rsid w:val="00FD06E3"/>
    <w:rsid w:val="00FD0747"/>
    <w:rsid w:val="00FD0B1A"/>
    <w:rsid w:val="00FD0DBE"/>
    <w:rsid w:val="00FD1148"/>
    <w:rsid w:val="00FD1288"/>
    <w:rsid w:val="00FD1AAF"/>
    <w:rsid w:val="00FD225B"/>
    <w:rsid w:val="00FD26FA"/>
    <w:rsid w:val="00FD2748"/>
    <w:rsid w:val="00FD2843"/>
    <w:rsid w:val="00FD2B51"/>
    <w:rsid w:val="00FD2C88"/>
    <w:rsid w:val="00FD4DA5"/>
    <w:rsid w:val="00FD4DBF"/>
    <w:rsid w:val="00FD5178"/>
    <w:rsid w:val="00FD57B8"/>
    <w:rsid w:val="00FD6933"/>
    <w:rsid w:val="00FD7291"/>
    <w:rsid w:val="00FD7772"/>
    <w:rsid w:val="00FE0345"/>
    <w:rsid w:val="00FE0FD2"/>
    <w:rsid w:val="00FE1316"/>
    <w:rsid w:val="00FE1FAB"/>
    <w:rsid w:val="00FE2AA4"/>
    <w:rsid w:val="00FE2DB6"/>
    <w:rsid w:val="00FE42E1"/>
    <w:rsid w:val="00FE449E"/>
    <w:rsid w:val="00FE54DC"/>
    <w:rsid w:val="00FE5743"/>
    <w:rsid w:val="00FE669D"/>
    <w:rsid w:val="00FE6887"/>
    <w:rsid w:val="00FE6C2A"/>
    <w:rsid w:val="00FE6DBA"/>
    <w:rsid w:val="00FE76B9"/>
    <w:rsid w:val="00FE7898"/>
    <w:rsid w:val="00FF0766"/>
    <w:rsid w:val="00FF0775"/>
    <w:rsid w:val="00FF0C97"/>
    <w:rsid w:val="00FF0FE2"/>
    <w:rsid w:val="00FF145F"/>
    <w:rsid w:val="00FF1D27"/>
    <w:rsid w:val="00FF2714"/>
    <w:rsid w:val="00FF28EE"/>
    <w:rsid w:val="00FF2E56"/>
    <w:rsid w:val="00FF3050"/>
    <w:rsid w:val="00FF331F"/>
    <w:rsid w:val="00FF34AF"/>
    <w:rsid w:val="00FF3D6A"/>
    <w:rsid w:val="00FF3DE9"/>
    <w:rsid w:val="00FF3E38"/>
    <w:rsid w:val="00FF3E3D"/>
    <w:rsid w:val="00FF3F2A"/>
    <w:rsid w:val="00FF3F8F"/>
    <w:rsid w:val="00FF5437"/>
    <w:rsid w:val="00FF6934"/>
    <w:rsid w:val="00FF6A6E"/>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235E771"/>
  <w15:docId w15:val="{FE85BFB4-3251-43BE-9081-1E941DAEB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7109"/>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uiPriority w:val="20"/>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af9">
    <w:name w:val="Текст примечания Знак"/>
    <w:link w:val="af8"/>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a"/>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afb">
    <w:name w:val="Тема примечания Знак"/>
    <w:link w:val="afa"/>
    <w:semiHidden/>
    <w:rsid w:val="00BB28C8"/>
    <w:rPr>
      <w:rFonts w:ascii="Times Armenian" w:hAnsi="Times Armenian"/>
      <w:b/>
      <w:bCs/>
    </w:rPr>
  </w:style>
  <w:style w:type="character" w:customStyle="1" w:styleId="afd">
    <w:name w:val="Текст концевой сноски Знак"/>
    <w:link w:val="afc"/>
    <w:semiHidden/>
    <w:rsid w:val="00BB28C8"/>
    <w:rPr>
      <w:rFonts w:ascii="Times Armenian" w:hAnsi="Times Armenian"/>
    </w:rPr>
  </w:style>
  <w:style w:type="character" w:customStyle="1" w:styleId="aff0">
    <w:name w:val="Схема документа Знак"/>
    <w:link w:val="aff"/>
    <w:semiHidden/>
    <w:rsid w:val="00BB28C8"/>
    <w:rPr>
      <w:rFonts w:ascii="Tahoma" w:hAnsi="Tahoma" w:cs="Tahoma"/>
      <w:shd w:val="clear" w:color="auto" w:fill="000080"/>
    </w:rPr>
  </w:style>
  <w:style w:type="table" w:styleId="25">
    <w:name w:val="Table Simple 2"/>
    <w:basedOn w:val="a1"/>
    <w:rsid w:val="00BB28C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HTML">
    <w:name w:val="HTML Preformatted"/>
    <w:basedOn w:val="a"/>
    <w:link w:val="HTML0"/>
    <w:uiPriority w:val="99"/>
    <w:unhideWhenUsed/>
    <w:rsid w:val="00B147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0">
    <w:name w:val="Стандартный HTML Знак"/>
    <w:basedOn w:val="a0"/>
    <w:link w:val="HTML"/>
    <w:uiPriority w:val="99"/>
    <w:rsid w:val="00B14730"/>
    <w:rPr>
      <w:rFonts w:ascii="Courier New" w:hAnsi="Courier New" w:cs="Courier New"/>
      <w:lang w:val="en-US" w:eastAsia="en-US" w:bidi="ar-SA"/>
    </w:rPr>
  </w:style>
  <w:style w:type="character" w:customStyle="1" w:styleId="y2iqfc">
    <w:name w:val="y2iqfc"/>
    <w:basedOn w:val="a0"/>
    <w:rsid w:val="0079529B"/>
  </w:style>
  <w:style w:type="character" w:customStyle="1" w:styleId="ezkurwreuab5ozgtqnkl">
    <w:name w:val="ezkurwreuab5ozgtqnkl"/>
    <w:basedOn w:val="a0"/>
    <w:rsid w:val="00857D09"/>
  </w:style>
  <w:style w:type="character" w:customStyle="1" w:styleId="UnresolvedMention">
    <w:name w:val="Unresolved Mention"/>
    <w:basedOn w:val="a0"/>
    <w:uiPriority w:val="99"/>
    <w:semiHidden/>
    <w:unhideWhenUsed/>
    <w:rsid w:val="003723DE"/>
    <w:rPr>
      <w:color w:val="605E5C"/>
      <w:shd w:val="clear" w:color="auto" w:fill="E1DFDD"/>
    </w:rPr>
  </w:style>
  <w:style w:type="character" w:customStyle="1" w:styleId="anegp0gi0b9av8jahpyh">
    <w:name w:val="anegp0gi0b9av8jahpyh"/>
    <w:basedOn w:val="a0"/>
    <w:rsid w:val="00B915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08713223">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77378345">
      <w:bodyDiv w:val="1"/>
      <w:marLeft w:val="0"/>
      <w:marRight w:val="0"/>
      <w:marTop w:val="0"/>
      <w:marBottom w:val="0"/>
      <w:divBdr>
        <w:top w:val="none" w:sz="0" w:space="0" w:color="auto"/>
        <w:left w:val="none" w:sz="0" w:space="0" w:color="auto"/>
        <w:bottom w:val="none" w:sz="0" w:space="0" w:color="auto"/>
        <w:right w:val="none" w:sz="0" w:space="0" w:color="auto"/>
      </w:divBdr>
    </w:div>
    <w:div w:id="13223952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36384532">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69124402">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numner@edupolice.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mailto:gnumner@edupolice.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A1B63A-AF0F-48DE-BBA5-230A485152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3185</TotalTime>
  <Pages>55</Pages>
  <Words>22077</Words>
  <Characters>125845</Characters>
  <Application>Microsoft Office Word</Application>
  <DocSecurity>0</DocSecurity>
  <Lines>1048</Lines>
  <Paragraphs>295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147627</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Gnumner-1</cp:lastModifiedBy>
  <cp:revision>1945</cp:revision>
  <cp:lastPrinted>2018-02-16T07:12:00Z</cp:lastPrinted>
  <dcterms:created xsi:type="dcterms:W3CDTF">2019-10-28T07:04:00Z</dcterms:created>
  <dcterms:modified xsi:type="dcterms:W3CDTF">2025-09-08T08:25:00Z</dcterms:modified>
</cp:coreProperties>
</file>